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7DA36D" w14:textId="77777777" w:rsidR="00107570" w:rsidRDefault="00E6621A" w:rsidP="00E05099">
      <w:pPr>
        <w:spacing w:before="120" w:line="264" w:lineRule="auto"/>
        <w:jc w:val="both"/>
        <w:rPr>
          <w:rFonts w:ascii="Times New Roman" w:hAnsi="Times New Roman"/>
          <w:bCs/>
        </w:rPr>
      </w:pPr>
      <w:r>
        <w:rPr>
          <w:rFonts w:ascii="Times New Roman" w:hAnsi="Times New Roman"/>
          <w:bCs/>
        </w:rPr>
        <w:t xml:space="preserve"> </w:t>
      </w:r>
      <w:r w:rsidR="00107570" w:rsidRPr="00307126">
        <w:rPr>
          <w:rFonts w:ascii="Times New Roman" w:hAnsi="Times New Roman"/>
          <w:bCs/>
        </w:rPr>
        <w:t>Príloha č. 1 Zmluvy o poskytnutí NFP</w:t>
      </w:r>
    </w:p>
    <w:p w14:paraId="23F370B4" w14:textId="77777777" w:rsidR="00F25E7B" w:rsidRDefault="00F25E7B" w:rsidP="00E05099">
      <w:pPr>
        <w:spacing w:before="120" w:line="264" w:lineRule="auto"/>
        <w:jc w:val="both"/>
        <w:rPr>
          <w:rFonts w:ascii="Times New Roman" w:hAnsi="Times New Roman"/>
          <w:bCs/>
        </w:rPr>
      </w:pPr>
    </w:p>
    <w:p w14:paraId="4D3776A4" w14:textId="77777777" w:rsidR="008962D9" w:rsidRPr="00307126" w:rsidRDefault="00F25E7B" w:rsidP="008962D9">
      <w:pPr>
        <w:spacing w:before="120" w:line="264" w:lineRule="auto"/>
        <w:jc w:val="right"/>
        <w:rPr>
          <w:rFonts w:ascii="Times New Roman" w:hAnsi="Times New Roman"/>
          <w:bCs/>
        </w:rPr>
      </w:pPr>
      <w:r>
        <w:rPr>
          <w:noProof/>
          <w:lang w:eastAsia="sk-SK"/>
        </w:rPr>
        <w:drawing>
          <wp:inline distT="0" distB="0" distL="0" distR="0" wp14:anchorId="61032D6A" wp14:editId="51F22F45">
            <wp:extent cx="5402580" cy="471086"/>
            <wp:effectExtent l="0" t="0" r="0" b="5715"/>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02580" cy="471086"/>
                    </a:xfrm>
                    <a:prstGeom prst="rect">
                      <a:avLst/>
                    </a:prstGeom>
                    <a:noFill/>
                    <a:ln>
                      <a:noFill/>
                    </a:ln>
                  </pic:spPr>
                </pic:pic>
              </a:graphicData>
            </a:graphic>
          </wp:inline>
        </w:drawing>
      </w:r>
    </w:p>
    <w:p w14:paraId="63CF55D5" w14:textId="77777777" w:rsidR="00107570" w:rsidRPr="00307126" w:rsidRDefault="00107570" w:rsidP="006F1890">
      <w:pPr>
        <w:spacing w:before="120" w:line="264" w:lineRule="auto"/>
        <w:jc w:val="center"/>
        <w:rPr>
          <w:rFonts w:ascii="Times New Roman" w:hAnsi="Times New Roman"/>
          <w:b/>
          <w:bCs/>
        </w:rPr>
      </w:pPr>
    </w:p>
    <w:p w14:paraId="241CA792" w14:textId="77777777" w:rsidR="00107570" w:rsidRPr="001F71FE" w:rsidRDefault="00107570" w:rsidP="000054AC">
      <w:pPr>
        <w:spacing w:before="120" w:line="264" w:lineRule="auto"/>
        <w:ind w:left="1134" w:hanging="1134"/>
        <w:jc w:val="center"/>
        <w:rPr>
          <w:rFonts w:ascii="Times New Roman" w:hAnsi="Times New Roman"/>
          <w:b/>
          <w:bCs/>
          <w:sz w:val="26"/>
          <w:szCs w:val="26"/>
        </w:rPr>
      </w:pPr>
      <w:r w:rsidRPr="001F71FE">
        <w:rPr>
          <w:rFonts w:ascii="Times New Roman" w:hAnsi="Times New Roman"/>
          <w:b/>
          <w:bCs/>
          <w:sz w:val="26"/>
          <w:szCs w:val="26"/>
        </w:rPr>
        <w:t>VŠEOBECNÉ ZMLUVNÉ PODMIENKY</w:t>
      </w:r>
      <w:r w:rsidR="00465032" w:rsidRPr="001F71FE">
        <w:rPr>
          <w:rFonts w:ascii="Times New Roman" w:hAnsi="Times New Roman"/>
          <w:b/>
          <w:bCs/>
          <w:sz w:val="26"/>
          <w:szCs w:val="26"/>
        </w:rPr>
        <w:t xml:space="preserve"> </w:t>
      </w:r>
      <w:r w:rsidRPr="001F71FE">
        <w:rPr>
          <w:rFonts w:ascii="Times New Roman" w:hAnsi="Times New Roman"/>
          <w:b/>
          <w:bCs/>
          <w:sz w:val="26"/>
          <w:szCs w:val="26"/>
        </w:rPr>
        <w:t>K ZMLUVE O POSKYTNUTÍ NE</w:t>
      </w:r>
      <w:r w:rsidR="00A66B02" w:rsidRPr="001F71FE">
        <w:rPr>
          <w:rFonts w:ascii="Times New Roman" w:hAnsi="Times New Roman"/>
          <w:b/>
          <w:bCs/>
          <w:sz w:val="26"/>
          <w:szCs w:val="26"/>
        </w:rPr>
        <w:t>NÁVRATNÉHO FINANČNÉHO PRÍSPEVKU</w:t>
      </w:r>
    </w:p>
    <w:p w14:paraId="7A5541AF" w14:textId="77777777" w:rsidR="00EA3265" w:rsidRPr="001F71FE" w:rsidRDefault="00EA3265" w:rsidP="00520834">
      <w:pPr>
        <w:pStyle w:val="Nadpis3"/>
      </w:pPr>
    </w:p>
    <w:p w14:paraId="33C5D8E0" w14:textId="77777777" w:rsidR="00107570" w:rsidRPr="001F71FE" w:rsidRDefault="00107570" w:rsidP="00520834">
      <w:pPr>
        <w:pStyle w:val="Nadpis3"/>
      </w:pPr>
      <w:r w:rsidRPr="001F71FE">
        <w:t xml:space="preserve">Článok 1 </w:t>
      </w:r>
      <w:r w:rsidRPr="001F71FE">
        <w:tab/>
        <w:t>VŠEOBECNÉ USTANOVENIA</w:t>
      </w:r>
    </w:p>
    <w:p w14:paraId="481DDE6B" w14:textId="77777777" w:rsidR="00E37CE9" w:rsidRPr="001F71FE" w:rsidRDefault="007619ED" w:rsidP="00342EFF">
      <w:pPr>
        <w:pStyle w:val="Zkladntext"/>
        <w:tabs>
          <w:tab w:val="num" w:pos="426"/>
        </w:tabs>
        <w:spacing w:line="276" w:lineRule="auto"/>
        <w:ind w:left="426" w:hanging="426"/>
        <w:rPr>
          <w:b/>
          <w:sz w:val="22"/>
          <w:szCs w:val="22"/>
          <w:lang w:val="sk-SK"/>
        </w:rPr>
      </w:pPr>
      <w:r w:rsidRPr="001F71FE">
        <w:rPr>
          <w:sz w:val="22"/>
          <w:szCs w:val="22"/>
          <w:lang w:val="sk-SK"/>
        </w:rPr>
        <w:t xml:space="preserve">1. </w:t>
      </w:r>
      <w:r w:rsidRPr="001F71FE">
        <w:rPr>
          <w:sz w:val="22"/>
          <w:szCs w:val="22"/>
          <w:lang w:val="sk-SK"/>
        </w:rPr>
        <w:tab/>
      </w:r>
      <w:r w:rsidR="00107570" w:rsidRPr="001F71FE">
        <w:rPr>
          <w:sz w:val="22"/>
          <w:szCs w:val="22"/>
        </w:rPr>
        <w:t xml:space="preserve">Tieto </w:t>
      </w:r>
      <w:r w:rsidR="002A0DF1" w:rsidRPr="001F71FE">
        <w:rPr>
          <w:sz w:val="22"/>
          <w:szCs w:val="22"/>
          <w:lang w:val="sk-SK"/>
        </w:rPr>
        <w:t>VZP (skratka zavedená v čl. 1 ods. 1.1 zmluvy)</w:t>
      </w:r>
      <w:r w:rsidR="00107570" w:rsidRPr="001F71FE">
        <w:rPr>
          <w:sz w:val="22"/>
          <w:szCs w:val="22"/>
        </w:rPr>
        <w:t xml:space="preserve">, ktoré sú </w:t>
      </w:r>
      <w:r w:rsidR="00107570" w:rsidRPr="001F71FE">
        <w:rPr>
          <w:b/>
          <w:sz w:val="22"/>
          <w:szCs w:val="22"/>
        </w:rPr>
        <w:t>súčasťou Zmluvy o poskytnutí NFP</w:t>
      </w:r>
      <w:r w:rsidR="00107570" w:rsidRPr="001F71FE">
        <w:rPr>
          <w:sz w:val="22"/>
          <w:szCs w:val="22"/>
        </w:rPr>
        <w:t xml:space="preserve">, </w:t>
      </w:r>
      <w:r w:rsidR="00107570" w:rsidRPr="001F71FE">
        <w:rPr>
          <w:b/>
          <w:sz w:val="22"/>
          <w:szCs w:val="22"/>
        </w:rPr>
        <w:t xml:space="preserve">bližšie upravujú </w:t>
      </w:r>
      <w:r w:rsidR="00125A5A" w:rsidRPr="001F71FE">
        <w:rPr>
          <w:b/>
          <w:sz w:val="22"/>
          <w:szCs w:val="22"/>
          <w:lang w:val="sk-SK"/>
        </w:rPr>
        <w:t xml:space="preserve">najmä </w:t>
      </w:r>
      <w:r w:rsidR="00107570" w:rsidRPr="001F71FE">
        <w:rPr>
          <w:b/>
          <w:sz w:val="22"/>
          <w:szCs w:val="22"/>
        </w:rPr>
        <w:t xml:space="preserve">práva a povinnosti Zmluvných strán pri </w:t>
      </w:r>
      <w:r w:rsidR="005214A3" w:rsidRPr="001F71FE">
        <w:rPr>
          <w:b/>
          <w:sz w:val="22"/>
          <w:szCs w:val="22"/>
          <w:lang w:val="sk-SK"/>
        </w:rPr>
        <w:t>Realizácii aktivít Projektu</w:t>
      </w:r>
      <w:r w:rsidR="005214A3" w:rsidRPr="001F71FE">
        <w:rPr>
          <w:sz w:val="22"/>
          <w:szCs w:val="22"/>
          <w:highlight w:val="lightGray"/>
          <w:lang w:val="sk-SK"/>
        </w:rPr>
        <w:t xml:space="preserve">, počas </w:t>
      </w:r>
      <w:r w:rsidR="00D7337D" w:rsidRPr="001F71FE">
        <w:rPr>
          <w:sz w:val="22"/>
          <w:szCs w:val="22"/>
          <w:highlight w:val="lightGray"/>
          <w:lang w:val="sk-SK"/>
        </w:rPr>
        <w:t xml:space="preserve">Obdobia </w:t>
      </w:r>
      <w:r w:rsidR="005214A3" w:rsidRPr="001F71FE">
        <w:rPr>
          <w:sz w:val="22"/>
          <w:szCs w:val="22"/>
          <w:highlight w:val="lightGray"/>
          <w:lang w:val="sk-SK"/>
        </w:rPr>
        <w:t>Udržateľnosti Projektu</w:t>
      </w:r>
      <w:r w:rsidR="005214A3" w:rsidRPr="001F71FE">
        <w:rPr>
          <w:sz w:val="22"/>
          <w:szCs w:val="22"/>
          <w:lang w:val="sk-SK"/>
        </w:rPr>
        <w:t xml:space="preserve"> a pri </w:t>
      </w:r>
      <w:r w:rsidR="00107570" w:rsidRPr="001F71FE">
        <w:rPr>
          <w:sz w:val="22"/>
          <w:szCs w:val="22"/>
        </w:rPr>
        <w:t xml:space="preserve">poskytnutí NFP zo strany Poskytovateľa Prijímateľovi </w:t>
      </w:r>
      <w:r w:rsidR="00451EFB" w:rsidRPr="001F71FE">
        <w:rPr>
          <w:sz w:val="22"/>
          <w:szCs w:val="22"/>
        </w:rPr>
        <w:t> </w:t>
      </w:r>
      <w:r w:rsidR="002A0DF1" w:rsidRPr="001F71FE">
        <w:rPr>
          <w:sz w:val="22"/>
          <w:szCs w:val="22"/>
          <w:lang w:val="sk-SK"/>
        </w:rPr>
        <w:t xml:space="preserve">v nadväznosti na podmienky uvedené v iných častiach </w:t>
      </w:r>
      <w:r w:rsidR="00451EFB" w:rsidRPr="001F71FE">
        <w:rPr>
          <w:sz w:val="22"/>
          <w:szCs w:val="22"/>
        </w:rPr>
        <w:t>Zmluv</w:t>
      </w:r>
      <w:r w:rsidR="002A0DF1" w:rsidRPr="001F71FE">
        <w:rPr>
          <w:sz w:val="22"/>
          <w:szCs w:val="22"/>
          <w:lang w:val="sk-SK"/>
        </w:rPr>
        <w:t>y</w:t>
      </w:r>
      <w:r w:rsidR="00451EFB" w:rsidRPr="001F71FE">
        <w:rPr>
          <w:sz w:val="22"/>
          <w:szCs w:val="22"/>
        </w:rPr>
        <w:t xml:space="preserve"> o poskytnutí NFP</w:t>
      </w:r>
      <w:r w:rsidR="00107570" w:rsidRPr="001F71FE">
        <w:rPr>
          <w:sz w:val="22"/>
          <w:szCs w:val="22"/>
        </w:rPr>
        <w:t xml:space="preserve">. </w:t>
      </w:r>
      <w:r w:rsidR="002A0DF1" w:rsidRPr="001F71FE">
        <w:rPr>
          <w:sz w:val="22"/>
          <w:szCs w:val="22"/>
          <w:lang w:val="sk-SK"/>
        </w:rPr>
        <w:t>Úprava uvedená vo VZP má horizontálnu povahu, čím sa vzťahuj</w:t>
      </w:r>
      <w:r w:rsidR="00125A5A" w:rsidRPr="001F71FE">
        <w:rPr>
          <w:sz w:val="22"/>
          <w:szCs w:val="22"/>
          <w:lang w:val="sk-SK"/>
        </w:rPr>
        <w:t>e</w:t>
      </w:r>
      <w:r w:rsidR="002A0DF1" w:rsidRPr="001F71FE">
        <w:rPr>
          <w:sz w:val="22"/>
          <w:szCs w:val="22"/>
          <w:lang w:val="sk-SK"/>
        </w:rPr>
        <w:t xml:space="preserve"> v rovnako</w:t>
      </w:r>
      <w:r w:rsidR="00381E42" w:rsidRPr="001F71FE">
        <w:rPr>
          <w:sz w:val="22"/>
          <w:szCs w:val="22"/>
          <w:lang w:val="sk-SK"/>
        </w:rPr>
        <w:t>m</w:t>
      </w:r>
      <w:r w:rsidR="002A0DF1" w:rsidRPr="001F71FE">
        <w:rPr>
          <w:sz w:val="22"/>
          <w:szCs w:val="22"/>
          <w:lang w:val="sk-SK"/>
        </w:rPr>
        <w:t xml:space="preserve"> znení na širšiu skupinu prijímateľov</w:t>
      </w:r>
      <w:r w:rsidR="00125A5A" w:rsidRPr="001F71FE">
        <w:rPr>
          <w:sz w:val="22"/>
          <w:szCs w:val="22"/>
          <w:lang w:val="sk-SK"/>
        </w:rPr>
        <w:t xml:space="preserve">, pretože </w:t>
      </w:r>
      <w:r w:rsidR="00D35D86" w:rsidRPr="001F71FE">
        <w:rPr>
          <w:sz w:val="22"/>
          <w:szCs w:val="22"/>
          <w:lang w:val="sk-SK"/>
        </w:rPr>
        <w:t xml:space="preserve">VZP </w:t>
      </w:r>
      <w:r w:rsidR="00125A5A" w:rsidRPr="001F71FE">
        <w:rPr>
          <w:sz w:val="22"/>
          <w:szCs w:val="22"/>
          <w:lang w:val="sk-SK"/>
        </w:rPr>
        <w:t xml:space="preserve">neobsahujú žiadne individualizované práva, povinnosti alebo záväzky vo vzťahu ku konkrétnemu projektu. </w:t>
      </w:r>
      <w:r w:rsidR="002A0DF1" w:rsidRPr="001F71FE">
        <w:rPr>
          <w:sz w:val="22"/>
          <w:szCs w:val="22"/>
          <w:lang w:val="sk-SK"/>
        </w:rPr>
        <w:t xml:space="preserve">Tým sú splnené podmienky pre určenie VZP ako časti zmluvy, ktorú je možné </w:t>
      </w:r>
      <w:r w:rsidR="00125A5A" w:rsidRPr="001F71FE">
        <w:rPr>
          <w:sz w:val="22"/>
          <w:szCs w:val="22"/>
          <w:lang w:val="sk-SK"/>
        </w:rPr>
        <w:t xml:space="preserve">meniť </w:t>
      </w:r>
      <w:r w:rsidR="002A0DF1" w:rsidRPr="001F71FE">
        <w:rPr>
          <w:sz w:val="22"/>
          <w:szCs w:val="22"/>
          <w:lang w:val="sk-SK"/>
        </w:rPr>
        <w:t xml:space="preserve">ako celok alebo v jednotlivých častiach prostredníctvom plošnej zmeny podľa § 22 ods. 6 zákona o príspevkoch z fondov EÚ v spojení s čl. </w:t>
      </w:r>
      <w:r w:rsidR="009625F7" w:rsidRPr="001F71FE">
        <w:rPr>
          <w:sz w:val="22"/>
          <w:szCs w:val="22"/>
          <w:lang w:val="sk-SK"/>
        </w:rPr>
        <w:t>16 V</w:t>
      </w:r>
      <w:r w:rsidR="00125A5A" w:rsidRPr="001F71FE">
        <w:rPr>
          <w:sz w:val="22"/>
          <w:szCs w:val="22"/>
          <w:lang w:val="sk-SK"/>
        </w:rPr>
        <w:t>ZP.</w:t>
      </w:r>
    </w:p>
    <w:p w14:paraId="3CEA8EEE" w14:textId="77777777" w:rsidR="00107570" w:rsidRPr="001F71FE" w:rsidRDefault="00AA67E7" w:rsidP="00342EFF">
      <w:pPr>
        <w:pStyle w:val="Zkladntext"/>
        <w:tabs>
          <w:tab w:val="num" w:pos="426"/>
        </w:tabs>
        <w:spacing w:line="276" w:lineRule="auto"/>
        <w:ind w:left="426" w:hanging="426"/>
        <w:rPr>
          <w:sz w:val="22"/>
          <w:szCs w:val="22"/>
        </w:rPr>
      </w:pPr>
      <w:r w:rsidRPr="001F71FE">
        <w:rPr>
          <w:sz w:val="22"/>
          <w:szCs w:val="22"/>
        </w:rPr>
        <w:t>2</w:t>
      </w:r>
      <w:r w:rsidR="00107570" w:rsidRPr="001F71FE">
        <w:rPr>
          <w:bCs/>
          <w:sz w:val="22"/>
          <w:szCs w:val="22"/>
        </w:rPr>
        <w:t xml:space="preserve">. </w:t>
      </w:r>
      <w:r w:rsidR="00704E7B" w:rsidRPr="001F71FE">
        <w:rPr>
          <w:bCs/>
          <w:sz w:val="22"/>
          <w:szCs w:val="22"/>
        </w:rPr>
        <w:tab/>
      </w:r>
      <w:r w:rsidR="00107570" w:rsidRPr="001F71FE">
        <w:rPr>
          <w:bCs/>
          <w:sz w:val="22"/>
          <w:szCs w:val="22"/>
        </w:rPr>
        <w:t xml:space="preserve">Vzájomné práva a povinnosti medzi Poskytovateľom a Prijímateľom sa riadia Zmluvou </w:t>
      </w:r>
      <w:r w:rsidR="00107570" w:rsidRPr="001F71FE">
        <w:rPr>
          <w:sz w:val="22"/>
          <w:szCs w:val="22"/>
        </w:rPr>
        <w:t>o poskytnutí NFP</w:t>
      </w:r>
      <w:r w:rsidR="00107570" w:rsidRPr="001F71FE">
        <w:rPr>
          <w:bCs/>
          <w:sz w:val="22"/>
          <w:szCs w:val="22"/>
        </w:rPr>
        <w:t xml:space="preserve">, všetkými právnymi predpismi a dokumentmi, na ktoré Zmluva </w:t>
      </w:r>
      <w:r w:rsidR="00107570" w:rsidRPr="001F71FE">
        <w:rPr>
          <w:sz w:val="22"/>
          <w:szCs w:val="22"/>
        </w:rPr>
        <w:t xml:space="preserve">o poskytnutí NFP </w:t>
      </w:r>
      <w:r w:rsidR="00107570" w:rsidRPr="001F71FE">
        <w:rPr>
          <w:bCs/>
          <w:sz w:val="22"/>
          <w:szCs w:val="22"/>
        </w:rPr>
        <w:t xml:space="preserve">odkazuje. </w:t>
      </w:r>
      <w:r w:rsidR="006E36BA" w:rsidRPr="001F71FE">
        <w:rPr>
          <w:sz w:val="22"/>
          <w:szCs w:val="22"/>
        </w:rPr>
        <w:t>Prijímateľ sa zaväzuje počas platnosti a účinnosti Zmluvy o poskytnutí NFP</w:t>
      </w:r>
      <w:r w:rsidR="00125A5A" w:rsidRPr="001F71FE">
        <w:rPr>
          <w:sz w:val="22"/>
          <w:szCs w:val="22"/>
          <w:lang w:val="sk-SK"/>
        </w:rPr>
        <w:t xml:space="preserve"> </w:t>
      </w:r>
      <w:r w:rsidR="006E36BA" w:rsidRPr="001F71FE">
        <w:rPr>
          <w:sz w:val="22"/>
          <w:szCs w:val="22"/>
        </w:rPr>
        <w:t>dodržiavať</w:t>
      </w:r>
      <w:r w:rsidR="006E36BA" w:rsidRPr="001F71FE">
        <w:rPr>
          <w:sz w:val="22"/>
          <w:szCs w:val="22"/>
          <w:lang w:val="sk-SK"/>
        </w:rPr>
        <w:t xml:space="preserve"> aj</w:t>
      </w:r>
      <w:r w:rsidR="006E36BA" w:rsidRPr="001F71FE">
        <w:rPr>
          <w:sz w:val="22"/>
          <w:szCs w:val="22"/>
        </w:rPr>
        <w:t xml:space="preserve"> všetky Právne dokumenty uvedené v</w:t>
      </w:r>
      <w:r w:rsidR="00125A5A" w:rsidRPr="001F71FE">
        <w:rPr>
          <w:sz w:val="22"/>
          <w:szCs w:val="22"/>
        </w:rPr>
        <w:t> </w:t>
      </w:r>
      <w:r w:rsidR="006E36BA" w:rsidRPr="001F71FE">
        <w:rPr>
          <w:sz w:val="22"/>
          <w:szCs w:val="22"/>
        </w:rPr>
        <w:t>písm</w:t>
      </w:r>
      <w:r w:rsidR="00125A5A" w:rsidRPr="001F71FE">
        <w:rPr>
          <w:sz w:val="22"/>
          <w:szCs w:val="22"/>
          <w:lang w:val="sk-SK"/>
        </w:rPr>
        <w:t>.</w:t>
      </w:r>
      <w:r w:rsidR="006E36BA" w:rsidRPr="001F71FE">
        <w:rPr>
          <w:sz w:val="22"/>
          <w:szCs w:val="22"/>
        </w:rPr>
        <w:t xml:space="preserve"> c) </w:t>
      </w:r>
      <w:r w:rsidR="006E36BA" w:rsidRPr="001F71FE">
        <w:rPr>
          <w:sz w:val="22"/>
          <w:szCs w:val="22"/>
          <w:lang w:val="sk-SK"/>
        </w:rPr>
        <w:t xml:space="preserve">tohto </w:t>
      </w:r>
      <w:r w:rsidR="00C05F18" w:rsidRPr="001F71FE">
        <w:rPr>
          <w:sz w:val="22"/>
          <w:szCs w:val="22"/>
          <w:lang w:val="sk-SK"/>
        </w:rPr>
        <w:t>odseku</w:t>
      </w:r>
      <w:r w:rsidR="006E36BA" w:rsidRPr="001F71FE">
        <w:rPr>
          <w:sz w:val="22"/>
          <w:szCs w:val="22"/>
        </w:rPr>
        <w:t xml:space="preserve">. </w:t>
      </w:r>
      <w:r w:rsidR="00107570" w:rsidRPr="001F71FE">
        <w:rPr>
          <w:sz w:val="22"/>
          <w:szCs w:val="22"/>
        </w:rPr>
        <w:t>Základný právny rámec upravujúci vzťahy medzi Poskytovateľom a Prijímateľom tvoria najmä, ale nielen, nasledovné právne predpisy</w:t>
      </w:r>
      <w:r w:rsidR="00FE3FCF" w:rsidRPr="001F71FE">
        <w:rPr>
          <w:sz w:val="22"/>
          <w:szCs w:val="22"/>
          <w:lang w:val="sk-SK"/>
        </w:rPr>
        <w:t xml:space="preserve"> a </w:t>
      </w:r>
      <w:r w:rsidR="00C93D63" w:rsidRPr="001F71FE">
        <w:rPr>
          <w:sz w:val="22"/>
          <w:szCs w:val="22"/>
          <w:lang w:val="sk-SK"/>
        </w:rPr>
        <w:t>P</w:t>
      </w:r>
      <w:r w:rsidR="00FE3FCF" w:rsidRPr="001F71FE">
        <w:rPr>
          <w:sz w:val="22"/>
          <w:szCs w:val="22"/>
          <w:lang w:val="sk-SK"/>
        </w:rPr>
        <w:t>rávne dokumenty</w:t>
      </w:r>
      <w:r w:rsidR="00107570" w:rsidRPr="001F71FE">
        <w:rPr>
          <w:sz w:val="22"/>
          <w:szCs w:val="22"/>
        </w:rPr>
        <w:t xml:space="preserve">: </w:t>
      </w:r>
    </w:p>
    <w:p w14:paraId="0D7A150F" w14:textId="77777777" w:rsidR="00107570" w:rsidRPr="001F71FE" w:rsidRDefault="00704E7B" w:rsidP="00342EFF">
      <w:pPr>
        <w:pStyle w:val="Zkladntext"/>
        <w:tabs>
          <w:tab w:val="num" w:pos="709"/>
        </w:tabs>
        <w:spacing w:line="276" w:lineRule="auto"/>
        <w:ind w:left="709" w:hanging="283"/>
        <w:rPr>
          <w:b/>
          <w:sz w:val="22"/>
          <w:szCs w:val="22"/>
        </w:rPr>
      </w:pPr>
      <w:r w:rsidRPr="001F71FE">
        <w:rPr>
          <w:sz w:val="22"/>
          <w:szCs w:val="22"/>
        </w:rPr>
        <w:t xml:space="preserve">a) </w:t>
      </w:r>
      <w:r w:rsidR="00255109" w:rsidRPr="001F71FE">
        <w:rPr>
          <w:sz w:val="22"/>
          <w:szCs w:val="22"/>
          <w:lang w:val="sk-SK"/>
        </w:rPr>
        <w:t>P</w:t>
      </w:r>
      <w:r w:rsidR="00255109" w:rsidRPr="001F71FE">
        <w:rPr>
          <w:sz w:val="22"/>
          <w:szCs w:val="22"/>
        </w:rPr>
        <w:t xml:space="preserve">rávne </w:t>
      </w:r>
      <w:r w:rsidR="007C25DC" w:rsidRPr="001F71FE">
        <w:rPr>
          <w:sz w:val="22"/>
          <w:szCs w:val="22"/>
        </w:rPr>
        <w:t>akty</w:t>
      </w:r>
      <w:r w:rsidR="00107570" w:rsidRPr="001F71FE">
        <w:rPr>
          <w:sz w:val="22"/>
          <w:szCs w:val="22"/>
        </w:rPr>
        <w:t xml:space="preserve"> EÚ:</w:t>
      </w:r>
    </w:p>
    <w:p w14:paraId="1F8696B3" w14:textId="77777777" w:rsidR="00107570" w:rsidRPr="001F71FE" w:rsidRDefault="00451EFB" w:rsidP="006F1890">
      <w:pPr>
        <w:pStyle w:val="Zkladntext"/>
        <w:numPr>
          <w:ilvl w:val="0"/>
          <w:numId w:val="58"/>
        </w:numPr>
        <w:spacing w:line="276" w:lineRule="auto"/>
        <w:ind w:left="1276" w:hanging="567"/>
        <w:rPr>
          <w:sz w:val="22"/>
          <w:szCs w:val="22"/>
        </w:rPr>
      </w:pPr>
      <w:r w:rsidRPr="001F71FE">
        <w:rPr>
          <w:sz w:val="22"/>
          <w:szCs w:val="22"/>
        </w:rPr>
        <w:t>nariadenie</w:t>
      </w:r>
      <w:r w:rsidR="00941B51" w:rsidRPr="001F71FE">
        <w:rPr>
          <w:sz w:val="22"/>
          <w:szCs w:val="22"/>
          <w:lang w:val="sk-SK"/>
        </w:rPr>
        <w:t xml:space="preserve"> o spoločných ustanoveniach</w:t>
      </w:r>
      <w:r w:rsidR="00917B69" w:rsidRPr="001F71FE">
        <w:rPr>
          <w:sz w:val="22"/>
          <w:szCs w:val="22"/>
        </w:rPr>
        <w:t>,</w:t>
      </w:r>
      <w:commentRangeStart w:id="0"/>
    </w:p>
    <w:p w14:paraId="095017FD" w14:textId="66440327" w:rsidR="00107570" w:rsidRPr="001F71FE" w:rsidRDefault="00F864F2" w:rsidP="006F1890">
      <w:pPr>
        <w:pStyle w:val="Zkladntext"/>
        <w:numPr>
          <w:ilvl w:val="0"/>
          <w:numId w:val="58"/>
        </w:numPr>
        <w:spacing w:before="0" w:line="276" w:lineRule="auto"/>
        <w:ind w:left="1276" w:hanging="567"/>
        <w:rPr>
          <w:sz w:val="22"/>
          <w:szCs w:val="22"/>
        </w:rPr>
      </w:pPr>
      <w:r w:rsidRPr="001F71FE">
        <w:rPr>
          <w:sz w:val="22"/>
          <w:szCs w:val="22"/>
          <w:lang w:val="sk-SK"/>
        </w:rPr>
        <w:t>Š</w:t>
      </w:r>
      <w:r w:rsidR="006F07F3" w:rsidRPr="001F71FE">
        <w:rPr>
          <w:sz w:val="22"/>
          <w:szCs w:val="22"/>
          <w:lang w:val="sk-SK"/>
        </w:rPr>
        <w:t>pecifické n</w:t>
      </w:r>
      <w:r w:rsidR="00451EFB" w:rsidRPr="001F71FE">
        <w:rPr>
          <w:sz w:val="22"/>
          <w:szCs w:val="22"/>
        </w:rPr>
        <w:t>ariadeni</w:t>
      </w:r>
      <w:r w:rsidR="003E6359">
        <w:rPr>
          <w:sz w:val="22"/>
          <w:szCs w:val="22"/>
          <w:lang w:val="sk-SK"/>
        </w:rPr>
        <w:t>e</w:t>
      </w:r>
      <w:r w:rsidR="002E2F64" w:rsidRPr="001F71FE">
        <w:rPr>
          <w:sz w:val="22"/>
          <w:szCs w:val="22"/>
          <w:lang w:val="sk-SK"/>
        </w:rPr>
        <w:t xml:space="preserve"> </w:t>
      </w:r>
      <w:r w:rsidR="002E2F64" w:rsidRPr="00893640">
        <w:rPr>
          <w:sz w:val="22"/>
          <w:szCs w:val="22"/>
          <w:highlight w:val="lightGray"/>
          <w:lang w:val="sk-SK"/>
        </w:rPr>
        <w:t>(</w:t>
      </w:r>
      <w:commentRangeEnd w:id="0"/>
      <w:r w:rsidR="003E6359">
        <w:rPr>
          <w:rStyle w:val="Odkaznakomentr"/>
        </w:rPr>
        <w:commentReference w:id="0"/>
      </w:r>
      <w:r w:rsidR="00280BAF" w:rsidRPr="00893640">
        <w:rPr>
          <w:sz w:val="22"/>
          <w:szCs w:val="22"/>
          <w:highlight w:val="lightGray"/>
          <w:lang w:val="sk-SK"/>
        </w:rPr>
        <w:t xml:space="preserve">nariadenie </w:t>
      </w:r>
      <w:r w:rsidR="002E2F64" w:rsidRPr="00893640">
        <w:rPr>
          <w:sz w:val="22"/>
          <w:szCs w:val="22"/>
          <w:highlight w:val="lightGray"/>
          <w:lang w:val="sk-SK"/>
        </w:rPr>
        <w:t>AMIF/</w:t>
      </w:r>
      <w:r w:rsidR="00280BAF" w:rsidRPr="00893640">
        <w:rPr>
          <w:sz w:val="22"/>
          <w:szCs w:val="22"/>
          <w:highlight w:val="lightGray"/>
          <w:lang w:val="sk-SK"/>
        </w:rPr>
        <w:t xml:space="preserve">nariadenie </w:t>
      </w:r>
      <w:r w:rsidR="002E2F64" w:rsidRPr="00893640">
        <w:rPr>
          <w:sz w:val="22"/>
          <w:szCs w:val="22"/>
          <w:highlight w:val="lightGray"/>
          <w:lang w:val="sk-SK"/>
        </w:rPr>
        <w:t>ISF/</w:t>
      </w:r>
      <w:r w:rsidR="00280BAF" w:rsidRPr="00893640">
        <w:rPr>
          <w:sz w:val="22"/>
          <w:szCs w:val="22"/>
          <w:highlight w:val="lightGray"/>
          <w:lang w:val="sk-SK"/>
        </w:rPr>
        <w:t xml:space="preserve">nariadenie </w:t>
      </w:r>
      <w:r w:rsidR="002E2F64" w:rsidRPr="00893640">
        <w:rPr>
          <w:sz w:val="22"/>
          <w:szCs w:val="22"/>
          <w:highlight w:val="lightGray"/>
          <w:lang w:val="sk-SK"/>
        </w:rPr>
        <w:t>BMVI)</w:t>
      </w:r>
      <w:r w:rsidR="00917B69" w:rsidRPr="00893640">
        <w:rPr>
          <w:sz w:val="22"/>
          <w:szCs w:val="22"/>
          <w:highlight w:val="lightGray"/>
        </w:rPr>
        <w:t>;</w:t>
      </w:r>
    </w:p>
    <w:p w14:paraId="60B4F8E9" w14:textId="77777777" w:rsidR="00107570" w:rsidRPr="001F71FE" w:rsidRDefault="00C05F18" w:rsidP="006F1890">
      <w:pPr>
        <w:pStyle w:val="Zkladntext"/>
        <w:numPr>
          <w:ilvl w:val="0"/>
          <w:numId w:val="58"/>
        </w:numPr>
        <w:spacing w:before="0" w:line="276" w:lineRule="auto"/>
        <w:ind w:left="1276" w:hanging="567"/>
        <w:rPr>
          <w:sz w:val="22"/>
          <w:szCs w:val="22"/>
        </w:rPr>
      </w:pPr>
      <w:r w:rsidRPr="001F71FE">
        <w:rPr>
          <w:sz w:val="22"/>
          <w:szCs w:val="22"/>
        </w:rPr>
        <w:t>implementačné</w:t>
      </w:r>
      <w:r w:rsidR="00107570" w:rsidRPr="001F71FE">
        <w:rPr>
          <w:sz w:val="22"/>
          <w:szCs w:val="22"/>
        </w:rPr>
        <w:t xml:space="preserve"> nariadeni</w:t>
      </w:r>
      <w:r w:rsidR="00451EFB" w:rsidRPr="001F71FE">
        <w:rPr>
          <w:sz w:val="22"/>
          <w:szCs w:val="22"/>
        </w:rPr>
        <w:t>a</w:t>
      </w:r>
      <w:r w:rsidR="00194C21" w:rsidRPr="001F71FE">
        <w:rPr>
          <w:sz w:val="22"/>
          <w:szCs w:val="22"/>
          <w:lang w:val="sk-SK"/>
        </w:rPr>
        <w:t>, ktorými sú jednotlivé vykonávacie nariadenia alebo delegované nariadenia</w:t>
      </w:r>
      <w:r w:rsidR="00125A5A" w:rsidRPr="001F71FE">
        <w:rPr>
          <w:sz w:val="22"/>
          <w:szCs w:val="22"/>
          <w:lang w:val="sk-SK"/>
        </w:rPr>
        <w:t xml:space="preserve"> k právnym aktom podľa </w:t>
      </w:r>
      <w:r w:rsidR="00C509D6" w:rsidRPr="001F71FE">
        <w:rPr>
          <w:sz w:val="22"/>
          <w:szCs w:val="22"/>
          <w:lang w:val="sk-SK"/>
        </w:rPr>
        <w:t xml:space="preserve">bodu </w:t>
      </w:r>
      <w:r w:rsidR="00125A5A" w:rsidRPr="001F71FE">
        <w:rPr>
          <w:sz w:val="22"/>
          <w:szCs w:val="22"/>
          <w:lang w:val="sk-SK"/>
        </w:rPr>
        <w:t>(i) alebo (ii)</w:t>
      </w:r>
      <w:r w:rsidR="00917B69" w:rsidRPr="001F71FE">
        <w:rPr>
          <w:sz w:val="22"/>
          <w:szCs w:val="22"/>
        </w:rPr>
        <w:t>;</w:t>
      </w:r>
    </w:p>
    <w:p w14:paraId="19BDDEBC" w14:textId="77777777" w:rsidR="00125A5A" w:rsidRPr="001F71FE" w:rsidRDefault="005442A2" w:rsidP="006F1890">
      <w:pPr>
        <w:pStyle w:val="Zkladntext"/>
        <w:numPr>
          <w:ilvl w:val="0"/>
          <w:numId w:val="58"/>
        </w:numPr>
        <w:spacing w:before="0" w:line="276" w:lineRule="auto"/>
        <w:ind w:left="1276" w:hanging="567"/>
        <w:rPr>
          <w:sz w:val="22"/>
          <w:szCs w:val="22"/>
          <w:lang w:val="sk-SK"/>
        </w:rPr>
      </w:pPr>
      <w:r w:rsidRPr="001F71FE">
        <w:rPr>
          <w:sz w:val="22"/>
          <w:szCs w:val="22"/>
          <w:lang w:val="sk-SK"/>
        </w:rPr>
        <w:t xml:space="preserve">Nariadenie 2018/1046, </w:t>
      </w:r>
    </w:p>
    <w:p w14:paraId="24168ED7" w14:textId="77777777" w:rsidR="00FE3FCF" w:rsidRPr="001F71FE" w:rsidRDefault="00107570" w:rsidP="00342EFF">
      <w:pPr>
        <w:pStyle w:val="Zkladntext"/>
        <w:tabs>
          <w:tab w:val="num" w:pos="709"/>
          <w:tab w:val="left" w:pos="1800"/>
        </w:tabs>
        <w:spacing w:line="276" w:lineRule="auto"/>
        <w:ind w:left="709" w:hanging="283"/>
        <w:rPr>
          <w:sz w:val="22"/>
          <w:szCs w:val="22"/>
        </w:rPr>
      </w:pPr>
      <w:r w:rsidRPr="001F71FE">
        <w:rPr>
          <w:sz w:val="22"/>
          <w:szCs w:val="22"/>
        </w:rPr>
        <w:t xml:space="preserve">b) právne predpisy SR: </w:t>
      </w:r>
    </w:p>
    <w:p w14:paraId="10729EF5" w14:textId="77777777" w:rsidR="00FE3FCF" w:rsidRPr="001F71FE" w:rsidRDefault="00FE3FCF" w:rsidP="006F1890">
      <w:pPr>
        <w:pStyle w:val="Zkladntext"/>
        <w:numPr>
          <w:ilvl w:val="0"/>
          <w:numId w:val="62"/>
        </w:numPr>
        <w:tabs>
          <w:tab w:val="left" w:pos="1800"/>
        </w:tabs>
        <w:spacing w:line="276" w:lineRule="auto"/>
        <w:ind w:left="1276" w:hanging="567"/>
        <w:rPr>
          <w:sz w:val="22"/>
          <w:szCs w:val="22"/>
        </w:rPr>
      </w:pPr>
      <w:r w:rsidRPr="001F71FE">
        <w:rPr>
          <w:sz w:val="22"/>
          <w:szCs w:val="22"/>
        </w:rPr>
        <w:t>Zákon o</w:t>
      </w:r>
      <w:r w:rsidR="005442A2" w:rsidRPr="001F71FE">
        <w:rPr>
          <w:sz w:val="22"/>
          <w:szCs w:val="22"/>
        </w:rPr>
        <w:t> </w:t>
      </w:r>
      <w:r w:rsidRPr="001F71FE">
        <w:rPr>
          <w:sz w:val="22"/>
          <w:szCs w:val="22"/>
        </w:rPr>
        <w:t>príspevk</w:t>
      </w:r>
      <w:r w:rsidR="005442A2" w:rsidRPr="001F71FE">
        <w:rPr>
          <w:sz w:val="22"/>
          <w:szCs w:val="22"/>
          <w:lang w:val="sk-SK"/>
        </w:rPr>
        <w:t>och z fondov EÚ</w:t>
      </w:r>
      <w:r w:rsidRPr="001F71FE">
        <w:rPr>
          <w:sz w:val="22"/>
          <w:szCs w:val="22"/>
        </w:rPr>
        <w:t>,</w:t>
      </w:r>
    </w:p>
    <w:p w14:paraId="1848D01C" w14:textId="77777777" w:rsidR="00A323B4" w:rsidRPr="001F71FE" w:rsidRDefault="00FE3FCF" w:rsidP="005869B3">
      <w:pPr>
        <w:pStyle w:val="Zkladntext"/>
        <w:numPr>
          <w:ilvl w:val="0"/>
          <w:numId w:val="62"/>
        </w:numPr>
        <w:spacing w:before="0" w:line="276" w:lineRule="auto"/>
        <w:ind w:left="1276" w:hanging="567"/>
        <w:rPr>
          <w:sz w:val="22"/>
          <w:szCs w:val="22"/>
        </w:rPr>
      </w:pPr>
      <w:r w:rsidRPr="001F71FE">
        <w:rPr>
          <w:sz w:val="22"/>
          <w:szCs w:val="22"/>
        </w:rPr>
        <w:t xml:space="preserve">Zákon o rozpočtových pravidlách, </w:t>
      </w:r>
      <w:r w:rsidR="00A323B4" w:rsidRPr="001F71FE">
        <w:rPr>
          <w:sz w:val="22"/>
          <w:szCs w:val="22"/>
        </w:rPr>
        <w:t>;</w:t>
      </w:r>
    </w:p>
    <w:p w14:paraId="3C647101" w14:textId="77777777" w:rsidR="00FE3FCF" w:rsidRPr="001F71FE" w:rsidRDefault="005869B3" w:rsidP="006F1890">
      <w:pPr>
        <w:pStyle w:val="Zkladntext"/>
        <w:numPr>
          <w:ilvl w:val="0"/>
          <w:numId w:val="62"/>
        </w:numPr>
        <w:spacing w:before="0" w:line="276" w:lineRule="auto"/>
        <w:ind w:left="1276" w:hanging="567"/>
        <w:rPr>
          <w:sz w:val="22"/>
          <w:szCs w:val="22"/>
        </w:rPr>
      </w:pPr>
      <w:r w:rsidRPr="001F71FE">
        <w:rPr>
          <w:sz w:val="22"/>
          <w:szCs w:val="22"/>
        </w:rPr>
        <w:t xml:space="preserve">zákon č. 357/2015 Z. z. o finančnej kontrole a audite a o zmene a doplnení niektorých zákonov v znení neskorších predpisov </w:t>
      </w:r>
      <w:r w:rsidR="00425D30" w:rsidRPr="001F71FE">
        <w:rPr>
          <w:sz w:val="22"/>
          <w:szCs w:val="22"/>
          <w:lang w:val="sk-SK"/>
        </w:rPr>
        <w:t>(ďalej len „</w:t>
      </w:r>
      <w:r w:rsidR="00FE3FCF" w:rsidRPr="001F71FE">
        <w:rPr>
          <w:sz w:val="22"/>
          <w:szCs w:val="22"/>
        </w:rPr>
        <w:t>Zákon o finančnej kontrole a audite</w:t>
      </w:r>
      <w:r w:rsidR="00425D30" w:rsidRPr="001F71FE">
        <w:rPr>
          <w:sz w:val="22"/>
          <w:szCs w:val="22"/>
          <w:lang w:val="sk-SK"/>
        </w:rPr>
        <w:t>“)</w:t>
      </w:r>
      <w:r w:rsidR="00FE3FCF" w:rsidRPr="001F71FE">
        <w:rPr>
          <w:sz w:val="22"/>
          <w:szCs w:val="22"/>
        </w:rPr>
        <w:t xml:space="preserve">, </w:t>
      </w:r>
    </w:p>
    <w:p w14:paraId="744FFAFE" w14:textId="77777777" w:rsidR="00FE3FCF" w:rsidRPr="001F71FE" w:rsidRDefault="00FE3FCF" w:rsidP="006F1890">
      <w:pPr>
        <w:pStyle w:val="Zkladntext"/>
        <w:numPr>
          <w:ilvl w:val="0"/>
          <w:numId w:val="62"/>
        </w:numPr>
        <w:spacing w:before="0" w:line="276" w:lineRule="auto"/>
        <w:ind w:left="1276" w:hanging="567"/>
        <w:rPr>
          <w:sz w:val="22"/>
          <w:szCs w:val="22"/>
        </w:rPr>
      </w:pPr>
      <w:r w:rsidRPr="001F71FE">
        <w:rPr>
          <w:sz w:val="22"/>
          <w:szCs w:val="22"/>
        </w:rPr>
        <w:t xml:space="preserve">Obchodný zákonník, </w:t>
      </w:r>
    </w:p>
    <w:p w14:paraId="3B5CD4FD" w14:textId="77777777" w:rsidR="00FE3FCF" w:rsidRPr="001F71FE" w:rsidRDefault="00FE3FCF" w:rsidP="006F1890">
      <w:pPr>
        <w:pStyle w:val="Zkladntext"/>
        <w:numPr>
          <w:ilvl w:val="0"/>
          <w:numId w:val="62"/>
        </w:numPr>
        <w:spacing w:before="0" w:line="276" w:lineRule="auto"/>
        <w:ind w:left="1276" w:hanging="567"/>
        <w:rPr>
          <w:sz w:val="22"/>
          <w:szCs w:val="22"/>
        </w:rPr>
      </w:pPr>
      <w:r w:rsidRPr="001F71FE">
        <w:rPr>
          <w:sz w:val="22"/>
          <w:szCs w:val="22"/>
        </w:rPr>
        <w:t xml:space="preserve">zákon č. 40/1964 Zb. Občiansky zákonník v znení neskorších predpisov (ďalej len „Občiansky zákonník“), </w:t>
      </w:r>
    </w:p>
    <w:p w14:paraId="567CDC37" w14:textId="77777777" w:rsidR="00425D30" w:rsidRPr="001F71FE" w:rsidRDefault="00425D30" w:rsidP="00BC4E40">
      <w:pPr>
        <w:pStyle w:val="Zkladntext"/>
        <w:numPr>
          <w:ilvl w:val="0"/>
          <w:numId w:val="62"/>
        </w:numPr>
        <w:spacing w:before="0" w:line="276" w:lineRule="auto"/>
        <w:ind w:left="1276" w:hanging="567"/>
        <w:rPr>
          <w:b/>
          <w:sz w:val="22"/>
          <w:szCs w:val="22"/>
        </w:rPr>
      </w:pPr>
      <w:r w:rsidRPr="001F71FE">
        <w:rPr>
          <w:sz w:val="22"/>
          <w:szCs w:val="22"/>
        </w:rPr>
        <w:lastRenderedPageBreak/>
        <w:t>zákon č. 343/2015 Z. z. o verejnom obstarávaní a o zmene a doplnení niektorých zákonov v znení neskorších predpisov</w:t>
      </w:r>
      <w:r w:rsidR="007E3985" w:rsidRPr="001F71FE">
        <w:rPr>
          <w:sz w:val="22"/>
          <w:szCs w:val="22"/>
          <w:lang w:val="sk-SK"/>
        </w:rPr>
        <w:t xml:space="preserve"> (ďalej ako „</w:t>
      </w:r>
      <w:r w:rsidR="007E3985" w:rsidRPr="001F71FE">
        <w:rPr>
          <w:b/>
          <w:sz w:val="22"/>
          <w:szCs w:val="22"/>
        </w:rPr>
        <w:t>Zákon o verejnom obstarávaní</w:t>
      </w:r>
      <w:r w:rsidR="007E3985" w:rsidRPr="001F71FE">
        <w:rPr>
          <w:b/>
          <w:sz w:val="22"/>
          <w:szCs w:val="22"/>
          <w:lang w:val="sk-SK"/>
        </w:rPr>
        <w:t>“</w:t>
      </w:r>
      <w:r w:rsidR="007E3985" w:rsidRPr="001F71FE">
        <w:rPr>
          <w:b/>
          <w:sz w:val="22"/>
          <w:szCs w:val="22"/>
        </w:rPr>
        <w:t xml:space="preserve"> </w:t>
      </w:r>
      <w:r w:rsidR="007E3985" w:rsidRPr="001F71FE">
        <w:rPr>
          <w:bCs/>
          <w:sz w:val="22"/>
          <w:szCs w:val="22"/>
        </w:rPr>
        <w:t>alebo</w:t>
      </w:r>
      <w:r w:rsidR="007E3985" w:rsidRPr="001F71FE">
        <w:rPr>
          <w:b/>
          <w:sz w:val="22"/>
          <w:szCs w:val="22"/>
        </w:rPr>
        <w:t xml:space="preserve"> </w:t>
      </w:r>
      <w:r w:rsidR="007E3985" w:rsidRPr="001F71FE">
        <w:rPr>
          <w:b/>
          <w:sz w:val="22"/>
          <w:szCs w:val="22"/>
          <w:lang w:val="sk-SK"/>
        </w:rPr>
        <w:t>„</w:t>
      </w:r>
      <w:r w:rsidR="007E3985" w:rsidRPr="001F71FE">
        <w:rPr>
          <w:b/>
          <w:sz w:val="22"/>
          <w:szCs w:val="22"/>
        </w:rPr>
        <w:t>zákon o VO</w:t>
      </w:r>
      <w:r w:rsidR="007E3985" w:rsidRPr="001F71FE">
        <w:rPr>
          <w:b/>
          <w:sz w:val="22"/>
          <w:szCs w:val="22"/>
          <w:lang w:val="sk-SK"/>
        </w:rPr>
        <w:t>“</w:t>
      </w:r>
      <w:r w:rsidR="007E3985" w:rsidRPr="001F71FE">
        <w:rPr>
          <w:b/>
          <w:sz w:val="22"/>
          <w:szCs w:val="22"/>
        </w:rPr>
        <w:t xml:space="preserve"> </w:t>
      </w:r>
      <w:r w:rsidR="007E3985" w:rsidRPr="001F71FE">
        <w:rPr>
          <w:bCs/>
          <w:sz w:val="22"/>
          <w:szCs w:val="22"/>
        </w:rPr>
        <w:t>alebo</w:t>
      </w:r>
      <w:r w:rsidR="007E3985" w:rsidRPr="001F71FE">
        <w:rPr>
          <w:b/>
          <w:sz w:val="22"/>
          <w:szCs w:val="22"/>
        </w:rPr>
        <w:t xml:space="preserve"> </w:t>
      </w:r>
      <w:r w:rsidR="007E3985" w:rsidRPr="001F71FE">
        <w:rPr>
          <w:b/>
          <w:sz w:val="22"/>
          <w:szCs w:val="22"/>
          <w:lang w:val="sk-SK"/>
        </w:rPr>
        <w:t>„</w:t>
      </w:r>
      <w:r w:rsidR="007E3985" w:rsidRPr="001F71FE">
        <w:rPr>
          <w:b/>
          <w:sz w:val="22"/>
          <w:szCs w:val="22"/>
        </w:rPr>
        <w:t>ZVO</w:t>
      </w:r>
      <w:r w:rsidR="007E3985" w:rsidRPr="001F71FE">
        <w:rPr>
          <w:b/>
          <w:sz w:val="22"/>
          <w:szCs w:val="22"/>
          <w:lang w:val="sk-SK"/>
        </w:rPr>
        <w:t>“)</w:t>
      </w:r>
      <w:r w:rsidRPr="001F71FE">
        <w:rPr>
          <w:sz w:val="22"/>
          <w:szCs w:val="22"/>
        </w:rPr>
        <w:t>;</w:t>
      </w:r>
    </w:p>
    <w:p w14:paraId="0F18FD87" w14:textId="77777777" w:rsidR="00FE3FCF" w:rsidRPr="001F71FE" w:rsidRDefault="001E7AB6" w:rsidP="001E7AB6">
      <w:pPr>
        <w:pStyle w:val="Zkladntext"/>
        <w:numPr>
          <w:ilvl w:val="0"/>
          <w:numId w:val="62"/>
        </w:numPr>
        <w:tabs>
          <w:tab w:val="left" w:pos="1276"/>
        </w:tabs>
        <w:spacing w:before="0" w:line="276" w:lineRule="auto"/>
        <w:ind w:left="1276" w:hanging="567"/>
        <w:rPr>
          <w:sz w:val="22"/>
          <w:szCs w:val="22"/>
          <w:lang w:val="sk-SK"/>
        </w:rPr>
      </w:pPr>
      <w:r w:rsidRPr="001F71FE">
        <w:rPr>
          <w:sz w:val="22"/>
          <w:szCs w:val="22"/>
        </w:rPr>
        <w:t>zákon č. 431/2002 Z. z. o účtovníctve v znení neskorších predpisov (</w:t>
      </w:r>
      <w:r w:rsidRPr="001F71FE">
        <w:rPr>
          <w:sz w:val="22"/>
          <w:szCs w:val="22"/>
          <w:lang w:val="sk-SK"/>
        </w:rPr>
        <w:t>ďalej len „</w:t>
      </w:r>
      <w:r w:rsidR="00FE3FCF" w:rsidRPr="001F71FE">
        <w:rPr>
          <w:sz w:val="22"/>
          <w:szCs w:val="22"/>
          <w:lang w:val="sk-SK"/>
        </w:rPr>
        <w:t>zákon o účtovníctve</w:t>
      </w:r>
      <w:r w:rsidRPr="001F71FE">
        <w:rPr>
          <w:sz w:val="22"/>
          <w:szCs w:val="22"/>
          <w:lang w:val="sk-SK"/>
        </w:rPr>
        <w:t>“)</w:t>
      </w:r>
      <w:r w:rsidR="00FE3FCF" w:rsidRPr="001F71FE">
        <w:rPr>
          <w:sz w:val="22"/>
          <w:szCs w:val="22"/>
          <w:lang w:val="sk-SK"/>
        </w:rPr>
        <w:t>,</w:t>
      </w:r>
    </w:p>
    <w:p w14:paraId="4CC2EBD3" w14:textId="77777777" w:rsidR="00FE3FCF" w:rsidRPr="001F71FE" w:rsidRDefault="00FE3FCF" w:rsidP="001E7AB6">
      <w:pPr>
        <w:pStyle w:val="Zkladntext"/>
        <w:numPr>
          <w:ilvl w:val="0"/>
          <w:numId w:val="62"/>
        </w:numPr>
        <w:tabs>
          <w:tab w:val="left" w:pos="1276"/>
        </w:tabs>
        <w:spacing w:before="0" w:line="276" w:lineRule="auto"/>
        <w:ind w:left="1276" w:hanging="567"/>
        <w:rPr>
          <w:sz w:val="22"/>
          <w:szCs w:val="22"/>
        </w:rPr>
      </w:pPr>
      <w:r w:rsidRPr="001F71FE">
        <w:rPr>
          <w:sz w:val="22"/>
          <w:szCs w:val="22"/>
          <w:lang w:val="sk-SK"/>
        </w:rPr>
        <w:t>zákon č. 315/2016 Z. z. o registri partnerov verejného sektora a o zmene a doplnení niektorých zákonov v znení neskorších predpisov</w:t>
      </w:r>
      <w:r w:rsidR="00C509D6" w:rsidRPr="001F71FE">
        <w:rPr>
          <w:sz w:val="22"/>
          <w:szCs w:val="22"/>
          <w:lang w:val="sk-SK"/>
        </w:rPr>
        <w:t>,</w:t>
      </w:r>
    </w:p>
    <w:p w14:paraId="6CDDD7F0" w14:textId="77777777" w:rsidR="00FE3FCF" w:rsidRPr="001F71FE" w:rsidRDefault="00FE3FCF" w:rsidP="00342EFF">
      <w:pPr>
        <w:pStyle w:val="Zkladntext"/>
        <w:tabs>
          <w:tab w:val="num" w:pos="709"/>
        </w:tabs>
        <w:spacing w:line="276" w:lineRule="auto"/>
        <w:ind w:left="709" w:hanging="283"/>
        <w:rPr>
          <w:sz w:val="22"/>
          <w:szCs w:val="22"/>
          <w:lang w:val="sk-SK"/>
        </w:rPr>
      </w:pPr>
      <w:r w:rsidRPr="001F71FE">
        <w:rPr>
          <w:sz w:val="22"/>
          <w:szCs w:val="22"/>
          <w:lang w:val="sk-SK"/>
        </w:rPr>
        <w:t xml:space="preserve">c) </w:t>
      </w:r>
      <w:r w:rsidR="00C93D63" w:rsidRPr="001F71FE">
        <w:rPr>
          <w:sz w:val="22"/>
          <w:szCs w:val="22"/>
          <w:lang w:val="sk-SK"/>
        </w:rPr>
        <w:t>P</w:t>
      </w:r>
      <w:r w:rsidRPr="001F71FE">
        <w:rPr>
          <w:sz w:val="22"/>
          <w:szCs w:val="22"/>
          <w:lang w:val="sk-SK"/>
        </w:rPr>
        <w:t>rávne dokumenty</w:t>
      </w:r>
      <w:r w:rsidR="00F952E0" w:rsidRPr="001F71FE">
        <w:rPr>
          <w:sz w:val="22"/>
          <w:szCs w:val="22"/>
          <w:lang w:val="sk-SK"/>
        </w:rPr>
        <w:t xml:space="preserve"> (podľa definície Právneho dokumentu uvedenej v ods. 3 tohto článku)</w:t>
      </w:r>
      <w:r w:rsidRPr="001F71FE">
        <w:rPr>
          <w:sz w:val="22"/>
          <w:szCs w:val="22"/>
          <w:lang w:val="sk-SK"/>
        </w:rPr>
        <w:t>:</w:t>
      </w:r>
    </w:p>
    <w:p w14:paraId="15B20DAC" w14:textId="7C4CB7FB" w:rsidR="005442A2" w:rsidRPr="001F71FE" w:rsidRDefault="00FE3FCF" w:rsidP="006F1890">
      <w:pPr>
        <w:pStyle w:val="Zkladntext"/>
        <w:numPr>
          <w:ilvl w:val="0"/>
          <w:numId w:val="63"/>
        </w:numPr>
        <w:spacing w:line="276" w:lineRule="auto"/>
        <w:ind w:left="1276" w:hanging="567"/>
        <w:rPr>
          <w:sz w:val="22"/>
          <w:szCs w:val="22"/>
        </w:rPr>
      </w:pPr>
      <w:r w:rsidRPr="001F71FE">
        <w:rPr>
          <w:sz w:val="22"/>
          <w:szCs w:val="22"/>
        </w:rPr>
        <w:t xml:space="preserve">schválený </w:t>
      </w:r>
      <w:r w:rsidR="005442A2" w:rsidRPr="001F71FE">
        <w:rPr>
          <w:sz w:val="22"/>
          <w:szCs w:val="22"/>
          <w:lang w:val="sk-SK"/>
        </w:rPr>
        <w:t xml:space="preserve">Program </w:t>
      </w:r>
      <w:commentRangeStart w:id="1"/>
      <w:r w:rsidR="0088339B" w:rsidRPr="00893640">
        <w:rPr>
          <w:sz w:val="22"/>
          <w:szCs w:val="22"/>
          <w:highlight w:val="lightGray"/>
          <w:lang w:val="sk-SK"/>
        </w:rPr>
        <w:t>AMIF/ISF/BMVI</w:t>
      </w:r>
      <w:commentRangeEnd w:id="1"/>
      <w:r w:rsidR="00171584" w:rsidRPr="00893640">
        <w:rPr>
          <w:rStyle w:val="Odkaznakomentr"/>
          <w:highlight w:val="lightGray"/>
        </w:rPr>
        <w:commentReference w:id="1"/>
      </w:r>
      <w:r w:rsidR="006F1890" w:rsidRPr="001F71FE">
        <w:rPr>
          <w:sz w:val="22"/>
          <w:szCs w:val="22"/>
          <w:lang w:val="sk-SK"/>
        </w:rPr>
        <w:t xml:space="preserve"> </w:t>
      </w:r>
      <w:r w:rsidR="005442A2" w:rsidRPr="001F71FE">
        <w:rPr>
          <w:sz w:val="22"/>
          <w:szCs w:val="22"/>
          <w:lang w:val="sk-SK"/>
        </w:rPr>
        <w:t>v aktuálnom znení</w:t>
      </w:r>
      <w:r w:rsidRPr="001F71FE">
        <w:rPr>
          <w:sz w:val="22"/>
          <w:szCs w:val="22"/>
        </w:rPr>
        <w:t xml:space="preserve">, </w:t>
      </w:r>
    </w:p>
    <w:p w14:paraId="6AC34025" w14:textId="77777777" w:rsidR="00FE3FCF" w:rsidRPr="001F71FE" w:rsidRDefault="00FE3FCF" w:rsidP="006F1890">
      <w:pPr>
        <w:pStyle w:val="Zkladntext"/>
        <w:numPr>
          <w:ilvl w:val="0"/>
          <w:numId w:val="63"/>
        </w:numPr>
        <w:spacing w:line="276" w:lineRule="auto"/>
        <w:ind w:left="1276" w:hanging="567"/>
        <w:rPr>
          <w:sz w:val="22"/>
          <w:szCs w:val="22"/>
        </w:rPr>
      </w:pPr>
      <w:r w:rsidRPr="001F71FE">
        <w:rPr>
          <w:sz w:val="22"/>
          <w:szCs w:val="22"/>
        </w:rPr>
        <w:t>Výzv</w:t>
      </w:r>
      <w:r w:rsidRPr="001F71FE">
        <w:rPr>
          <w:sz w:val="22"/>
          <w:szCs w:val="22"/>
          <w:lang w:val="sk-SK"/>
        </w:rPr>
        <w:t>a</w:t>
      </w:r>
      <w:r w:rsidRPr="001F71FE">
        <w:rPr>
          <w:sz w:val="22"/>
          <w:szCs w:val="22"/>
        </w:rPr>
        <w:t xml:space="preserve"> a jej príloh</w:t>
      </w:r>
      <w:r w:rsidRPr="001F71FE">
        <w:rPr>
          <w:sz w:val="22"/>
          <w:szCs w:val="22"/>
          <w:lang w:val="sk-SK"/>
        </w:rPr>
        <w:t>y</w:t>
      </w:r>
      <w:r w:rsidRPr="001F71FE">
        <w:rPr>
          <w:iCs/>
          <w:sz w:val="22"/>
          <w:szCs w:val="22"/>
        </w:rPr>
        <w:t>,</w:t>
      </w:r>
      <w:r w:rsidR="00CD2619" w:rsidRPr="001F71FE">
        <w:rPr>
          <w:rStyle w:val="Odkaznapoznmkupodiarou"/>
          <w:iCs/>
          <w:sz w:val="22"/>
          <w:szCs w:val="22"/>
        </w:rPr>
        <w:footnoteReference w:id="2"/>
      </w:r>
      <w:r w:rsidRPr="001F71FE" w:rsidDel="00BA1D05">
        <w:rPr>
          <w:sz w:val="22"/>
          <w:szCs w:val="22"/>
        </w:rPr>
        <w:t xml:space="preserve"> </w:t>
      </w:r>
      <w:r w:rsidRPr="001F71FE">
        <w:rPr>
          <w:sz w:val="22"/>
          <w:szCs w:val="22"/>
        </w:rPr>
        <w:t xml:space="preserve">vrátane podkladov pre vypracovanie a predkladanie žiadostí o NFP, ak boli tieto podklady Zverejnené, </w:t>
      </w:r>
    </w:p>
    <w:p w14:paraId="5F80C247" w14:textId="77777777" w:rsidR="00B15F59" w:rsidRPr="001F71FE" w:rsidRDefault="000925C2" w:rsidP="006F1890">
      <w:pPr>
        <w:pStyle w:val="Zkladntext"/>
        <w:numPr>
          <w:ilvl w:val="0"/>
          <w:numId w:val="63"/>
        </w:numPr>
        <w:spacing w:line="276" w:lineRule="auto"/>
        <w:ind w:left="1276" w:hanging="567"/>
        <w:rPr>
          <w:sz w:val="22"/>
          <w:szCs w:val="22"/>
        </w:rPr>
      </w:pPr>
      <w:r w:rsidRPr="001F71FE">
        <w:rPr>
          <w:sz w:val="22"/>
          <w:szCs w:val="22"/>
          <w:lang w:val="sk-SK"/>
        </w:rPr>
        <w:t>Systém riadenia a kontroly programov Fondov pre oblasť vnútorných záležitostí (programové obdobie 2021-2027)</w:t>
      </w:r>
      <w:r w:rsidR="004D0398" w:rsidRPr="001F71FE">
        <w:rPr>
          <w:sz w:val="22"/>
          <w:szCs w:val="22"/>
          <w:lang w:val="sk-SK"/>
        </w:rPr>
        <w:t xml:space="preserve"> vrátane časti finančného riadenia</w:t>
      </w:r>
      <w:r w:rsidR="00106306" w:rsidRPr="001F71FE">
        <w:rPr>
          <w:sz w:val="22"/>
          <w:szCs w:val="22"/>
          <w:lang w:val="sk-SK"/>
        </w:rPr>
        <w:t xml:space="preserve">, </w:t>
      </w:r>
      <w:r w:rsidR="00645694" w:rsidRPr="001F71FE">
        <w:rPr>
          <w:sz w:val="22"/>
          <w:szCs w:val="22"/>
          <w:lang w:val="sk-SK"/>
        </w:rPr>
        <w:t>P</w:t>
      </w:r>
      <w:r w:rsidR="00196C29" w:rsidRPr="001F71FE">
        <w:rPr>
          <w:sz w:val="22"/>
          <w:szCs w:val="22"/>
          <w:lang w:val="sk-SK"/>
        </w:rPr>
        <w:t xml:space="preserve">ríručka </w:t>
      </w:r>
      <w:r w:rsidR="00106306" w:rsidRPr="001F71FE">
        <w:rPr>
          <w:sz w:val="22"/>
          <w:szCs w:val="22"/>
          <w:lang w:val="sk-SK"/>
        </w:rPr>
        <w:t xml:space="preserve">pre prijímateľa, </w:t>
      </w:r>
    </w:p>
    <w:p w14:paraId="69A9FAC7" w14:textId="77777777" w:rsidR="00FE3FCF" w:rsidRPr="001F71FE" w:rsidRDefault="00F952E0" w:rsidP="006F1890">
      <w:pPr>
        <w:pStyle w:val="Zkladntext"/>
        <w:numPr>
          <w:ilvl w:val="0"/>
          <w:numId w:val="63"/>
        </w:numPr>
        <w:spacing w:line="276" w:lineRule="auto"/>
        <w:ind w:left="1276" w:hanging="567"/>
        <w:rPr>
          <w:sz w:val="22"/>
          <w:szCs w:val="22"/>
        </w:rPr>
      </w:pPr>
      <w:r w:rsidRPr="001F71FE">
        <w:rPr>
          <w:sz w:val="22"/>
          <w:szCs w:val="22"/>
          <w:lang w:val="sk-SK"/>
        </w:rPr>
        <w:t xml:space="preserve">iný </w:t>
      </w:r>
      <w:r w:rsidRPr="001F71FE">
        <w:rPr>
          <w:sz w:val="22"/>
          <w:szCs w:val="22"/>
        </w:rPr>
        <w:t>Právn</w:t>
      </w:r>
      <w:r w:rsidRPr="001F71FE">
        <w:rPr>
          <w:sz w:val="22"/>
          <w:szCs w:val="22"/>
          <w:lang w:val="sk-SK"/>
        </w:rPr>
        <w:t>y</w:t>
      </w:r>
      <w:r w:rsidRPr="001F71FE">
        <w:rPr>
          <w:sz w:val="22"/>
          <w:szCs w:val="22"/>
        </w:rPr>
        <w:t xml:space="preserve"> </w:t>
      </w:r>
      <w:r w:rsidR="00FE3FCF" w:rsidRPr="001F71FE">
        <w:rPr>
          <w:sz w:val="22"/>
          <w:szCs w:val="22"/>
        </w:rPr>
        <w:t>dokument</w:t>
      </w:r>
      <w:r w:rsidRPr="001F71FE">
        <w:rPr>
          <w:sz w:val="22"/>
          <w:szCs w:val="22"/>
          <w:lang w:val="sk-SK"/>
        </w:rPr>
        <w:t>.</w:t>
      </w:r>
      <w:r w:rsidR="00FE3FCF" w:rsidRPr="001F71FE">
        <w:rPr>
          <w:sz w:val="22"/>
          <w:szCs w:val="22"/>
        </w:rPr>
        <w:t>.</w:t>
      </w:r>
    </w:p>
    <w:p w14:paraId="39068E18" w14:textId="77777777" w:rsidR="00D828B9" w:rsidRPr="001F71FE" w:rsidRDefault="00AA67E7" w:rsidP="00863F98">
      <w:pPr>
        <w:tabs>
          <w:tab w:val="num" w:pos="426"/>
        </w:tabs>
        <w:spacing w:before="120"/>
        <w:ind w:left="426" w:hanging="426"/>
        <w:jc w:val="both"/>
        <w:rPr>
          <w:rFonts w:ascii="Times New Roman" w:hAnsi="Times New Roman"/>
          <w:bCs/>
        </w:rPr>
      </w:pPr>
      <w:r w:rsidRPr="001F71FE">
        <w:rPr>
          <w:rFonts w:ascii="Times New Roman" w:hAnsi="Times New Roman"/>
          <w:bCs/>
        </w:rPr>
        <w:t>3</w:t>
      </w:r>
      <w:r w:rsidR="00107570" w:rsidRPr="001F71FE">
        <w:rPr>
          <w:rFonts w:ascii="Times New Roman" w:hAnsi="Times New Roman"/>
          <w:bCs/>
        </w:rPr>
        <w:t xml:space="preserve">. </w:t>
      </w:r>
      <w:r w:rsidR="00704E7B" w:rsidRPr="001F71FE">
        <w:rPr>
          <w:rFonts w:ascii="Times New Roman" w:hAnsi="Times New Roman"/>
          <w:bCs/>
        </w:rPr>
        <w:tab/>
      </w:r>
      <w:r w:rsidR="00107570" w:rsidRPr="001F71FE">
        <w:rPr>
          <w:rFonts w:ascii="Times New Roman" w:hAnsi="Times New Roman"/>
          <w:bCs/>
        </w:rPr>
        <w:t xml:space="preserve">Pojmy použité v týchto VZP </w:t>
      </w:r>
      <w:r w:rsidR="00D828B9" w:rsidRPr="001F71FE">
        <w:rPr>
          <w:rFonts w:ascii="Times New Roman" w:hAnsi="Times New Roman"/>
          <w:bCs/>
        </w:rPr>
        <w:t>sú v nadväznosti na čl</w:t>
      </w:r>
      <w:r w:rsidR="00E56E06" w:rsidRPr="001F71FE">
        <w:rPr>
          <w:rFonts w:ascii="Times New Roman" w:hAnsi="Times New Roman"/>
          <w:bCs/>
        </w:rPr>
        <w:t>.</w:t>
      </w:r>
      <w:r w:rsidR="00D828B9" w:rsidRPr="001F71FE">
        <w:rPr>
          <w:rFonts w:ascii="Times New Roman" w:hAnsi="Times New Roman"/>
          <w:bCs/>
        </w:rPr>
        <w:t xml:space="preserve"> 1 ods</w:t>
      </w:r>
      <w:r w:rsidR="00E56E06" w:rsidRPr="001F71FE">
        <w:rPr>
          <w:rFonts w:ascii="Times New Roman" w:hAnsi="Times New Roman"/>
          <w:bCs/>
        </w:rPr>
        <w:t>.</w:t>
      </w:r>
      <w:r w:rsidR="00D828B9" w:rsidRPr="001F71FE">
        <w:rPr>
          <w:rFonts w:ascii="Times New Roman" w:hAnsi="Times New Roman"/>
          <w:bCs/>
        </w:rPr>
        <w:t xml:space="preserve"> 1.1 zmluvy záväzné pre celú Zmluvu o poskytnutí NFP, vrátane výkladových pravidiel obsiahnutých v</w:t>
      </w:r>
      <w:r w:rsidR="00E56E06" w:rsidRPr="001F71FE">
        <w:rPr>
          <w:rFonts w:ascii="Times New Roman" w:hAnsi="Times New Roman"/>
          <w:bCs/>
        </w:rPr>
        <w:t> </w:t>
      </w:r>
      <w:r w:rsidR="00D828B9" w:rsidRPr="001F71FE">
        <w:rPr>
          <w:rFonts w:ascii="Times New Roman" w:hAnsi="Times New Roman"/>
          <w:bCs/>
        </w:rPr>
        <w:t>čl</w:t>
      </w:r>
      <w:r w:rsidR="00E56E06" w:rsidRPr="001F71FE">
        <w:rPr>
          <w:rFonts w:ascii="Times New Roman" w:hAnsi="Times New Roman"/>
          <w:bCs/>
        </w:rPr>
        <w:t>.</w:t>
      </w:r>
      <w:r w:rsidR="00D828B9" w:rsidRPr="001F71FE">
        <w:rPr>
          <w:rFonts w:ascii="Times New Roman" w:hAnsi="Times New Roman"/>
          <w:bCs/>
        </w:rPr>
        <w:t xml:space="preserve"> 1 ods</w:t>
      </w:r>
      <w:r w:rsidR="00E56E06" w:rsidRPr="001F71FE">
        <w:rPr>
          <w:rFonts w:ascii="Times New Roman" w:hAnsi="Times New Roman"/>
          <w:bCs/>
        </w:rPr>
        <w:t>.</w:t>
      </w:r>
      <w:r w:rsidR="00D828B9" w:rsidRPr="001F71FE">
        <w:rPr>
          <w:rFonts w:ascii="Times New Roman" w:hAnsi="Times New Roman"/>
          <w:bCs/>
        </w:rPr>
        <w:t xml:space="preserve"> 1.2 až 1.</w:t>
      </w:r>
      <w:r w:rsidR="00183B05" w:rsidRPr="001F71FE">
        <w:rPr>
          <w:rFonts w:ascii="Times New Roman" w:hAnsi="Times New Roman"/>
          <w:bCs/>
        </w:rPr>
        <w:t xml:space="preserve">4 </w:t>
      </w:r>
      <w:r w:rsidR="00D828B9" w:rsidRPr="001F71FE">
        <w:rPr>
          <w:rFonts w:ascii="Times New Roman" w:hAnsi="Times New Roman"/>
          <w:bCs/>
        </w:rPr>
        <w:t xml:space="preserve">zmluvy. Povinnosti vyplývajúce pre Zmluvné strany z definície pojmov podľa tohto odseku sú rovnako záväzné, ako by boli obsiahnuté v iných ustanoveniach Zmluvy o poskytnutí NFP. </w:t>
      </w:r>
      <w:r w:rsidR="00667EEF" w:rsidRPr="001F71FE">
        <w:rPr>
          <w:rFonts w:ascii="Times New Roman" w:hAnsi="Times New Roman"/>
          <w:bCs/>
        </w:rPr>
        <w:t>Nižšie uvedené pojmy majú pre Zmluvu o poskytnutí NFP nasledovný význam:</w:t>
      </w:r>
    </w:p>
    <w:p w14:paraId="4B85F47A" w14:textId="77777777" w:rsidR="002F22D1" w:rsidRPr="001F71FE" w:rsidRDefault="002F22D1" w:rsidP="004834A6">
      <w:pPr>
        <w:tabs>
          <w:tab w:val="num" w:pos="426"/>
        </w:tabs>
        <w:spacing w:before="120"/>
        <w:ind w:left="426"/>
        <w:jc w:val="both"/>
        <w:rPr>
          <w:rFonts w:ascii="Times New Roman" w:hAnsi="Times New Roman"/>
        </w:rPr>
      </w:pPr>
      <w:r w:rsidRPr="001F71FE">
        <w:rPr>
          <w:rFonts w:ascii="Times New Roman" w:hAnsi="Times New Roman"/>
          <w:b/>
          <w:bCs/>
        </w:rPr>
        <w:t xml:space="preserve">Aktivita – </w:t>
      </w:r>
      <w:r w:rsidRPr="001F71FE">
        <w:rPr>
          <w:rFonts w:ascii="Times New Roman" w:hAnsi="Times New Roman"/>
        </w:rPr>
        <w:t xml:space="preserve">súhrn činností </w:t>
      </w:r>
      <w:r w:rsidR="004B63F0" w:rsidRPr="001F71FE">
        <w:rPr>
          <w:rFonts w:ascii="Times New Roman" w:hAnsi="Times New Roman"/>
        </w:rPr>
        <w:t xml:space="preserve">vykonávaných </w:t>
      </w:r>
      <w:r w:rsidRPr="001F71FE">
        <w:rPr>
          <w:rFonts w:ascii="Times New Roman" w:hAnsi="Times New Roman"/>
        </w:rPr>
        <w:t xml:space="preserve">Prijímateľom v rámci Projektu na to vyčlenenými finančnými zdrojmi počas </w:t>
      </w:r>
      <w:r w:rsidR="004B63F0" w:rsidRPr="001F71FE">
        <w:rPr>
          <w:rFonts w:ascii="Times New Roman" w:hAnsi="Times New Roman"/>
        </w:rPr>
        <w:t>Realizácie Projektu</w:t>
      </w:r>
      <w:r w:rsidR="00D36978" w:rsidRPr="001F71FE">
        <w:rPr>
          <w:rFonts w:ascii="Times New Roman" w:hAnsi="Times New Roman"/>
        </w:rPr>
        <w:t>.</w:t>
      </w:r>
      <w:r w:rsidRPr="001F71FE">
        <w:rPr>
          <w:rFonts w:ascii="Times New Roman" w:hAnsi="Times New Roman"/>
        </w:rPr>
        <w:t xml:space="preserve"> Aktivity sa členia na </w:t>
      </w:r>
      <w:r w:rsidRPr="001F71FE">
        <w:rPr>
          <w:rFonts w:ascii="Times New Roman" w:hAnsi="Times New Roman"/>
          <w:b/>
        </w:rPr>
        <w:t>hlavné aktivity</w:t>
      </w:r>
      <w:r w:rsidRPr="001F71FE">
        <w:rPr>
          <w:rFonts w:ascii="Times New Roman" w:hAnsi="Times New Roman"/>
        </w:rPr>
        <w:t xml:space="preserve"> a </w:t>
      </w:r>
      <w:r w:rsidRPr="001F71FE">
        <w:rPr>
          <w:rFonts w:ascii="Times New Roman" w:hAnsi="Times New Roman"/>
          <w:b/>
        </w:rPr>
        <w:t>podporné aktivity</w:t>
      </w:r>
      <w:r w:rsidR="00251047" w:rsidRPr="001F71FE">
        <w:rPr>
          <w:rFonts w:ascii="Times New Roman" w:hAnsi="Times New Roman"/>
          <w:b/>
        </w:rPr>
        <w:t xml:space="preserve"> </w:t>
      </w:r>
      <w:r w:rsidR="00251047" w:rsidRPr="001F71FE">
        <w:rPr>
          <w:rFonts w:ascii="Times New Roman" w:hAnsi="Times New Roman"/>
        </w:rPr>
        <w:t xml:space="preserve">(ak sú v Projekte </w:t>
      </w:r>
      <w:r w:rsidR="00492BF5" w:rsidRPr="001F71FE">
        <w:rPr>
          <w:rFonts w:ascii="Times New Roman" w:hAnsi="Times New Roman"/>
        </w:rPr>
        <w:t>podporné aktivity</w:t>
      </w:r>
      <w:r w:rsidR="00251047" w:rsidRPr="001F71FE">
        <w:rPr>
          <w:rFonts w:ascii="Times New Roman" w:hAnsi="Times New Roman"/>
        </w:rPr>
        <w:t>)</w:t>
      </w:r>
      <w:r w:rsidRPr="001F71FE">
        <w:rPr>
          <w:rFonts w:ascii="Times New Roman" w:hAnsi="Times New Roman"/>
        </w:rPr>
        <w:t xml:space="preserve">. </w:t>
      </w:r>
      <w:r w:rsidR="000A5D55" w:rsidRPr="001F71FE">
        <w:rPr>
          <w:rFonts w:ascii="Times New Roman" w:hAnsi="Times New Roman"/>
        </w:rPr>
        <w:t xml:space="preserve">Hlavná aktivita je vymedzená časom, </w:t>
      </w:r>
      <w:r w:rsidR="005E1F90" w:rsidRPr="001F71FE">
        <w:rPr>
          <w:rFonts w:ascii="Times New Roman" w:hAnsi="Times New Roman"/>
        </w:rPr>
        <w:t>t. j.</w:t>
      </w:r>
      <w:r w:rsidR="000A5D55" w:rsidRPr="001F71FE">
        <w:rPr>
          <w:rFonts w:ascii="Times New Roman" w:hAnsi="Times New Roman"/>
        </w:rPr>
        <w:t xml:space="preserve"> musí byť realizovaná </w:t>
      </w:r>
      <w:r w:rsidR="004B63F0" w:rsidRPr="001F71FE">
        <w:rPr>
          <w:rFonts w:ascii="Times New Roman" w:hAnsi="Times New Roman"/>
        </w:rPr>
        <w:t>počas</w:t>
      </w:r>
      <w:r w:rsidR="000A5D55" w:rsidRPr="001F71FE">
        <w:rPr>
          <w:rFonts w:ascii="Times New Roman" w:hAnsi="Times New Roman"/>
        </w:rPr>
        <w:t xml:space="preserve"> Realizácie hlavných aktivít Projektu, je vymedzená vecne a finančne. </w:t>
      </w:r>
      <w:r w:rsidRPr="001F71FE">
        <w:rPr>
          <w:rFonts w:ascii="Times New Roman" w:hAnsi="Times New Roman"/>
        </w:rPr>
        <w:t xml:space="preserve">Podporné aktivity sú vymedzené </w:t>
      </w:r>
      <w:r w:rsidR="00D27194" w:rsidRPr="001F71FE">
        <w:rPr>
          <w:rFonts w:ascii="Times New Roman" w:hAnsi="Times New Roman"/>
        </w:rPr>
        <w:t>vecne</w:t>
      </w:r>
      <w:r w:rsidR="00B552B7" w:rsidRPr="001F71FE">
        <w:rPr>
          <w:rFonts w:ascii="Times New Roman" w:hAnsi="Times New Roman"/>
        </w:rPr>
        <w:t xml:space="preserve">, </w:t>
      </w:r>
      <w:r w:rsidR="005E1F90" w:rsidRPr="001F71FE">
        <w:rPr>
          <w:rFonts w:ascii="Times New Roman" w:hAnsi="Times New Roman"/>
        </w:rPr>
        <w:t>t. j.</w:t>
      </w:r>
      <w:r w:rsidR="00B552B7" w:rsidRPr="001F71FE">
        <w:rPr>
          <w:rFonts w:ascii="Times New Roman" w:hAnsi="Times New Roman"/>
        </w:rPr>
        <w:t xml:space="preserve"> </w:t>
      </w:r>
      <w:r w:rsidR="00C57DD0" w:rsidRPr="001F71FE">
        <w:rPr>
          <w:rFonts w:ascii="Times New Roman" w:hAnsi="Times New Roman"/>
        </w:rPr>
        <w:t xml:space="preserve">vecne musia súvisieť s hlavnými Aktivitami a podporovať ich realizáciu v zmysle Zmluvy o poskytnutí NFP, </w:t>
      </w:r>
      <w:r w:rsidRPr="001F71FE">
        <w:rPr>
          <w:rFonts w:ascii="Times New Roman" w:hAnsi="Times New Roman"/>
        </w:rPr>
        <w:t xml:space="preserve">a finančne. </w:t>
      </w:r>
      <w:r w:rsidR="000A5D55" w:rsidRPr="001F71FE">
        <w:rPr>
          <w:rFonts w:ascii="Times New Roman" w:hAnsi="Times New Roman"/>
        </w:rPr>
        <w:t xml:space="preserve">Hlavnou aktivitou sa prispieva k dosiahnutiu konkrétneho výsledku a má definovaný výstup, ktorý predstavuje pridanú hodnotu pre Prijímateľa a/alebo </w:t>
      </w:r>
      <w:r w:rsidR="005E0DFD" w:rsidRPr="001F71FE">
        <w:rPr>
          <w:rFonts w:ascii="Times New Roman" w:hAnsi="Times New Roman"/>
        </w:rPr>
        <w:t xml:space="preserve">Vecne zapojené osoby/Účastníkov </w:t>
      </w:r>
      <w:r w:rsidR="007C543E" w:rsidRPr="001F71FE">
        <w:rPr>
          <w:rFonts w:ascii="Times New Roman" w:hAnsi="Times New Roman"/>
        </w:rPr>
        <w:t>vrátane Cieľovej skupiny AMIF/ C</w:t>
      </w:r>
      <w:r w:rsidR="004834A6" w:rsidRPr="001F71FE">
        <w:rPr>
          <w:rFonts w:ascii="Times New Roman" w:hAnsi="Times New Roman"/>
        </w:rPr>
        <w:t>ieľových skupín AMIF</w:t>
      </w:r>
      <w:r w:rsidR="000A5D55" w:rsidRPr="001F71FE">
        <w:rPr>
          <w:rFonts w:ascii="Times New Roman" w:hAnsi="Times New Roman"/>
        </w:rPr>
        <w:t xml:space="preserve"> nezávisle na realizácii ostatných Aktivít</w:t>
      </w:r>
      <w:r w:rsidR="00972C9F" w:rsidRPr="001F71FE">
        <w:rPr>
          <w:rFonts w:ascii="Times New Roman" w:hAnsi="Times New Roman"/>
        </w:rPr>
        <w:t>, ak z Právnych dokumentov nevyplýva osobitná úprava v špecifických prípadoch</w:t>
      </w:r>
      <w:r w:rsidR="000A5D55" w:rsidRPr="001F71FE">
        <w:rPr>
          <w:rFonts w:ascii="Times New Roman" w:hAnsi="Times New Roman"/>
        </w:rPr>
        <w:t xml:space="preserve">. </w:t>
      </w:r>
      <w:r w:rsidR="004059ED" w:rsidRPr="001F71FE">
        <w:rPr>
          <w:rFonts w:ascii="Times New Roman" w:hAnsi="Times New Roman"/>
        </w:rPr>
        <w:t>Ak</w:t>
      </w:r>
      <w:r w:rsidRPr="001F71FE">
        <w:rPr>
          <w:rFonts w:ascii="Times New Roman" w:hAnsi="Times New Roman"/>
        </w:rPr>
        <w:t xml:space="preserve"> sa osobitne v Zmluve o poskytnutí NFP neuvádza inak, všeobecný pojem Aktivita bez prívlastku „hlavná“ alebo „podporná“, zahŕňa hlavné aj podporné Aktivity</w:t>
      </w:r>
      <w:r w:rsidR="00C43943" w:rsidRPr="001F71FE">
        <w:rPr>
          <w:rFonts w:ascii="Times New Roman" w:hAnsi="Times New Roman"/>
        </w:rPr>
        <w:t>. Aktivity Projektu sú uvedené v </w:t>
      </w:r>
      <w:r w:rsidR="00A73AF8" w:rsidRPr="001F71FE">
        <w:rPr>
          <w:rFonts w:ascii="Times New Roman" w:hAnsi="Times New Roman"/>
        </w:rPr>
        <w:t>P</w:t>
      </w:r>
      <w:r w:rsidR="00C43943" w:rsidRPr="001F71FE">
        <w:rPr>
          <w:rFonts w:ascii="Times New Roman" w:hAnsi="Times New Roman"/>
        </w:rPr>
        <w:t>rílohe č. 2 Zmluvy o poskytnutí NFP</w:t>
      </w:r>
      <w:r w:rsidRPr="001F71FE">
        <w:rPr>
          <w:rFonts w:ascii="Times New Roman" w:hAnsi="Times New Roman"/>
        </w:rPr>
        <w:t>;</w:t>
      </w:r>
    </w:p>
    <w:p w14:paraId="6D00CA47" w14:textId="32D7B87A" w:rsidR="002F22D1" w:rsidRPr="001F71FE" w:rsidRDefault="002F22D1" w:rsidP="00863F98">
      <w:pPr>
        <w:tabs>
          <w:tab w:val="num" w:pos="426"/>
        </w:tabs>
        <w:spacing w:before="120"/>
        <w:ind w:left="426"/>
        <w:jc w:val="both"/>
        <w:rPr>
          <w:rFonts w:ascii="Times New Roman" w:hAnsi="Times New Roman"/>
        </w:rPr>
      </w:pPr>
      <w:r w:rsidRPr="001F71FE">
        <w:rPr>
          <w:rFonts w:ascii="Times New Roman" w:hAnsi="Times New Roman"/>
          <w:b/>
          <w:bCs/>
        </w:rPr>
        <w:t xml:space="preserve">Bezodkladne </w:t>
      </w:r>
      <w:r w:rsidRPr="001F71FE">
        <w:rPr>
          <w:rFonts w:ascii="Times New Roman" w:hAnsi="Times New Roman"/>
          <w:bCs/>
        </w:rPr>
        <w:t xml:space="preserve">– najneskôr do siedmich </w:t>
      </w:r>
      <w:ins w:id="2" w:author="Autor">
        <w:r w:rsidR="005628DC">
          <w:rPr>
            <w:rFonts w:ascii="Times New Roman" w:hAnsi="Times New Roman"/>
            <w:bCs/>
          </w:rPr>
          <w:t>P</w:t>
        </w:r>
      </w:ins>
      <w:del w:id="3" w:author="Autor">
        <w:r w:rsidRPr="001F71FE" w:rsidDel="005628DC">
          <w:rPr>
            <w:rFonts w:ascii="Times New Roman" w:hAnsi="Times New Roman"/>
            <w:bCs/>
          </w:rPr>
          <w:delText>p</w:delText>
        </w:r>
      </w:del>
      <w:r w:rsidRPr="001F71FE">
        <w:rPr>
          <w:rFonts w:ascii="Times New Roman" w:hAnsi="Times New Roman"/>
          <w:bCs/>
        </w:rPr>
        <w:t xml:space="preserve">racovných dní od vzniku skutočnosti rozhodnej pre počítanie lehoty; to neplatí, ak sa v konkrétnom ustanovení Zmluvy o poskytnutí NFP stanovuje odlišná lehota platná pre konkrétny prípad; </w:t>
      </w:r>
      <w:r w:rsidR="00C57DD0" w:rsidRPr="001F71FE">
        <w:rPr>
          <w:rFonts w:ascii="Times New Roman" w:hAnsi="Times New Roman"/>
          <w:bCs/>
        </w:rPr>
        <w:t xml:space="preserve">pre počítanie lehôt platia pravidlá uvedené </w:t>
      </w:r>
      <w:r w:rsidR="005D0918" w:rsidRPr="001F71FE">
        <w:rPr>
          <w:rFonts w:ascii="Times New Roman" w:hAnsi="Times New Roman"/>
          <w:bCs/>
        </w:rPr>
        <w:t>vo výkladových pravidlách v</w:t>
      </w:r>
      <w:r w:rsidR="0053233F" w:rsidRPr="001F71FE">
        <w:rPr>
          <w:rFonts w:ascii="Times New Roman" w:hAnsi="Times New Roman"/>
          <w:bCs/>
        </w:rPr>
        <w:t> </w:t>
      </w:r>
      <w:r w:rsidR="005D0918" w:rsidRPr="001F71FE">
        <w:rPr>
          <w:rFonts w:ascii="Times New Roman" w:hAnsi="Times New Roman"/>
          <w:bCs/>
        </w:rPr>
        <w:t>čl</w:t>
      </w:r>
      <w:r w:rsidR="0053233F" w:rsidRPr="001F71FE">
        <w:rPr>
          <w:rFonts w:ascii="Times New Roman" w:hAnsi="Times New Roman"/>
          <w:bCs/>
        </w:rPr>
        <w:t>.</w:t>
      </w:r>
      <w:r w:rsidR="005D0918" w:rsidRPr="001F71FE">
        <w:rPr>
          <w:rFonts w:ascii="Times New Roman" w:hAnsi="Times New Roman"/>
          <w:bCs/>
        </w:rPr>
        <w:t xml:space="preserve"> 1 ods. 1.3  písm. g) zmluvy</w:t>
      </w:r>
      <w:r w:rsidR="00C57DD0" w:rsidRPr="001F71FE">
        <w:rPr>
          <w:rFonts w:ascii="Times New Roman" w:hAnsi="Times New Roman"/>
          <w:bCs/>
        </w:rPr>
        <w:t>;</w:t>
      </w:r>
    </w:p>
    <w:p w14:paraId="525CFD74" w14:textId="37B0CC84" w:rsidR="002F22D1" w:rsidRPr="001F71FE" w:rsidRDefault="002F22D1" w:rsidP="00863F98">
      <w:pPr>
        <w:tabs>
          <w:tab w:val="num" w:pos="426"/>
        </w:tabs>
        <w:spacing w:before="120"/>
        <w:ind w:left="426"/>
        <w:jc w:val="both"/>
        <w:rPr>
          <w:rFonts w:ascii="Times New Roman" w:hAnsi="Times New Roman"/>
        </w:rPr>
      </w:pPr>
      <w:r w:rsidRPr="001F71FE">
        <w:rPr>
          <w:rFonts w:ascii="Times New Roman" w:hAnsi="Times New Roman"/>
          <w:b/>
        </w:rPr>
        <w:t>Celkové oprávnené výdavky</w:t>
      </w:r>
      <w:r w:rsidRPr="001F71FE">
        <w:rPr>
          <w:rFonts w:ascii="Times New Roman" w:hAnsi="Times New Roman"/>
        </w:rPr>
        <w:t xml:space="preserve"> – výdavky, ktorých výška vyplýva z rozhodnutia Poskytovateľa, ktorým bola </w:t>
      </w:r>
      <w:ins w:id="4" w:author="Autor">
        <w:r w:rsidR="00261ADC">
          <w:rPr>
            <w:rFonts w:ascii="Times New Roman" w:hAnsi="Times New Roman"/>
          </w:rPr>
          <w:t>S</w:t>
        </w:r>
      </w:ins>
      <w:del w:id="5" w:author="Autor">
        <w:r w:rsidRPr="001F71FE" w:rsidDel="00261ADC">
          <w:rPr>
            <w:rFonts w:ascii="Times New Roman" w:hAnsi="Times New Roman"/>
          </w:rPr>
          <w:delText>s</w:delText>
        </w:r>
      </w:del>
      <w:r w:rsidRPr="001F71FE">
        <w:rPr>
          <w:rFonts w:ascii="Times New Roman" w:hAnsi="Times New Roman"/>
        </w:rPr>
        <w:t>chválená žiadosť o</w:t>
      </w:r>
      <w:r w:rsidR="003F5191" w:rsidRPr="001F71FE">
        <w:rPr>
          <w:rFonts w:ascii="Times New Roman" w:hAnsi="Times New Roman"/>
        </w:rPr>
        <w:t> </w:t>
      </w:r>
      <w:r w:rsidRPr="001F71FE">
        <w:rPr>
          <w:rFonts w:ascii="Times New Roman" w:hAnsi="Times New Roman"/>
        </w:rPr>
        <w:t>NFP</w:t>
      </w:r>
      <w:r w:rsidR="003F5191" w:rsidRPr="001F71FE">
        <w:rPr>
          <w:rFonts w:ascii="Times New Roman" w:hAnsi="Times New Roman"/>
        </w:rPr>
        <w:t>,</w:t>
      </w:r>
      <w:r w:rsidRPr="001F71FE">
        <w:rPr>
          <w:rFonts w:ascii="Times New Roman" w:hAnsi="Times New Roman"/>
        </w:rPr>
        <w:t xml:space="preserve"> a ktoré predstavujú vecný aj finančný rámec</w:t>
      </w:r>
      <w:r w:rsidR="00183B05" w:rsidRPr="001F71FE">
        <w:rPr>
          <w:rFonts w:ascii="Times New Roman" w:hAnsi="Times New Roman"/>
        </w:rPr>
        <w:t xml:space="preserve"> pre vznik Oprávnených výdavkov, ak budú vynaložené </w:t>
      </w:r>
      <w:r w:rsidRPr="001F71FE">
        <w:rPr>
          <w:rFonts w:ascii="Times New Roman" w:hAnsi="Times New Roman"/>
        </w:rPr>
        <w:t xml:space="preserve">v súvislosti </w:t>
      </w:r>
      <w:r w:rsidRPr="001F71FE">
        <w:rPr>
          <w:rFonts w:ascii="Times New Roman" w:hAnsi="Times New Roman"/>
        </w:rPr>
        <w:lastRenderedPageBreak/>
        <w:t xml:space="preserve">s Projektom na Realizáciu </w:t>
      </w:r>
      <w:r w:rsidR="00030F14" w:rsidRPr="001F71FE">
        <w:rPr>
          <w:rFonts w:ascii="Times New Roman" w:hAnsi="Times New Roman"/>
        </w:rPr>
        <w:t xml:space="preserve">aktivít </w:t>
      </w:r>
      <w:r w:rsidRPr="001F71FE">
        <w:rPr>
          <w:rFonts w:ascii="Times New Roman" w:hAnsi="Times New Roman"/>
        </w:rPr>
        <w:t xml:space="preserve">Projektu. Pre účely tejto Zmluvy o poskytnutí NFP je používaná terminológia „výdavky“, a to aj pre „náklady“ </w:t>
      </w:r>
      <w:r w:rsidR="001E7AB6" w:rsidRPr="001F71FE">
        <w:rPr>
          <w:rFonts w:ascii="Times New Roman" w:hAnsi="Times New Roman"/>
        </w:rPr>
        <w:t xml:space="preserve">podľa </w:t>
      </w:r>
      <w:r w:rsidRPr="001F71FE">
        <w:rPr>
          <w:rFonts w:ascii="Times New Roman" w:hAnsi="Times New Roman"/>
        </w:rPr>
        <w:t>zákon</w:t>
      </w:r>
      <w:r w:rsidR="001E7AB6" w:rsidRPr="001F71FE">
        <w:rPr>
          <w:rFonts w:ascii="Times New Roman" w:hAnsi="Times New Roman"/>
        </w:rPr>
        <w:t>a</w:t>
      </w:r>
      <w:r w:rsidRPr="001F71FE">
        <w:rPr>
          <w:rFonts w:ascii="Times New Roman" w:hAnsi="Times New Roman"/>
        </w:rPr>
        <w:t xml:space="preserve"> o účtovníctve;</w:t>
      </w:r>
    </w:p>
    <w:p w14:paraId="54742820" w14:textId="77777777" w:rsidR="00770BC1" w:rsidRPr="001F71FE" w:rsidRDefault="009B2328" w:rsidP="00117789">
      <w:pPr>
        <w:widowControl w:val="0"/>
        <w:autoSpaceDE w:val="0"/>
        <w:autoSpaceDN w:val="0"/>
        <w:adjustRightInd w:val="0"/>
        <w:spacing w:after="0" w:line="240" w:lineRule="auto"/>
        <w:ind w:left="426"/>
        <w:jc w:val="both"/>
        <w:rPr>
          <w:rFonts w:ascii="Times New Roman" w:hAnsi="Times New Roman"/>
        </w:rPr>
      </w:pPr>
      <w:r w:rsidRPr="001F71FE">
        <w:rPr>
          <w:rFonts w:ascii="Times New Roman" w:hAnsi="Times New Roman"/>
          <w:b/>
        </w:rPr>
        <w:t>C</w:t>
      </w:r>
      <w:r w:rsidR="00770BC1" w:rsidRPr="001F71FE">
        <w:rPr>
          <w:rFonts w:ascii="Times New Roman" w:hAnsi="Times New Roman"/>
          <w:b/>
        </w:rPr>
        <w:t>ieľová skupina</w:t>
      </w:r>
      <w:r w:rsidR="00770BC1" w:rsidRPr="001F71FE">
        <w:rPr>
          <w:rFonts w:ascii="Times New Roman" w:hAnsi="Times New Roman"/>
        </w:rPr>
        <w:t xml:space="preserve"> </w:t>
      </w:r>
      <w:r w:rsidR="00770BC1" w:rsidRPr="001F71FE">
        <w:rPr>
          <w:rFonts w:ascii="Times New Roman" w:hAnsi="Times New Roman"/>
          <w:b/>
        </w:rPr>
        <w:t xml:space="preserve">Fondu pre azyl migráciu a integráciu (AMIF) </w:t>
      </w:r>
      <w:r w:rsidR="00770BC1" w:rsidRPr="001F71FE">
        <w:rPr>
          <w:rFonts w:ascii="Times New Roman" w:hAnsi="Times New Roman"/>
        </w:rPr>
        <w:t xml:space="preserve">– skupina osôb, v ktorej prospech sa realizuje projekt a ktorá má z neho úžitok  počas doby jeho realizácie </w:t>
      </w:r>
      <w:r w:rsidR="00770BC1" w:rsidRPr="00893640">
        <w:rPr>
          <w:rFonts w:ascii="Times New Roman" w:hAnsi="Times New Roman"/>
          <w:highlight w:val="lightGray"/>
        </w:rPr>
        <w:t>vrátane prípadnej doby udržateľnosti</w:t>
      </w:r>
      <w:r w:rsidR="00770BC1" w:rsidRPr="001F71FE">
        <w:rPr>
          <w:rFonts w:ascii="Times New Roman" w:hAnsi="Times New Roman"/>
        </w:rPr>
        <w:t xml:space="preserve"> (napr. žiadatelia o medzinárodnú oc</w:t>
      </w:r>
      <w:r w:rsidR="002F1219" w:rsidRPr="001F71FE">
        <w:rPr>
          <w:rFonts w:ascii="Times New Roman" w:hAnsi="Times New Roman"/>
        </w:rPr>
        <w:t>hranu a pod). Oprávnenosť osôb C</w:t>
      </w:r>
      <w:r w:rsidR="00770BC1" w:rsidRPr="001F71FE">
        <w:rPr>
          <w:rFonts w:ascii="Times New Roman" w:hAnsi="Times New Roman"/>
        </w:rPr>
        <w:t>ieľovej skupiny AMIF je vymedzená v Príručke k oprávnenosti výdavkov programov Fondov pre oblasť vnútorných záležitostí</w:t>
      </w:r>
      <w:r w:rsidR="00770BC1" w:rsidRPr="001F71FE" w:rsidDel="00137499">
        <w:rPr>
          <w:rFonts w:ascii="Times New Roman" w:hAnsi="Times New Roman"/>
        </w:rPr>
        <w:t xml:space="preserve"> </w:t>
      </w:r>
      <w:r w:rsidR="00126FAF" w:rsidRPr="001F71FE">
        <w:rPr>
          <w:rFonts w:ascii="Times New Roman" w:hAnsi="Times New Roman"/>
        </w:rPr>
        <w:t>a konkrétne vo V</w:t>
      </w:r>
      <w:r w:rsidR="00117789" w:rsidRPr="001F71FE">
        <w:rPr>
          <w:rFonts w:ascii="Times New Roman" w:hAnsi="Times New Roman"/>
        </w:rPr>
        <w:t>ýzve;</w:t>
      </w:r>
    </w:p>
    <w:p w14:paraId="07343D6D" w14:textId="77777777" w:rsidR="002F22D1" w:rsidRPr="001F71FE" w:rsidRDefault="002F22D1" w:rsidP="00863F98">
      <w:pPr>
        <w:tabs>
          <w:tab w:val="num" w:pos="426"/>
        </w:tabs>
        <w:spacing w:before="120"/>
        <w:ind w:left="426"/>
        <w:jc w:val="both"/>
        <w:rPr>
          <w:rFonts w:ascii="Times New Roman" w:hAnsi="Times New Roman"/>
        </w:rPr>
      </w:pPr>
      <w:r w:rsidRPr="001F71FE">
        <w:rPr>
          <w:rFonts w:ascii="Times New Roman" w:hAnsi="Times New Roman"/>
          <w:b/>
          <w:bCs/>
        </w:rPr>
        <w:t xml:space="preserve">Deň </w:t>
      </w:r>
      <w:r w:rsidRPr="001F71FE">
        <w:rPr>
          <w:rFonts w:ascii="Times New Roman" w:hAnsi="Times New Roman"/>
        </w:rPr>
        <w:t>–</w:t>
      </w:r>
      <w:r w:rsidR="00B27BD0" w:rsidRPr="001F71FE">
        <w:rPr>
          <w:rFonts w:ascii="Times New Roman" w:hAnsi="Times New Roman"/>
        </w:rPr>
        <w:t xml:space="preserve"> </w:t>
      </w:r>
      <w:r w:rsidRPr="001F71FE">
        <w:rPr>
          <w:rFonts w:ascii="Times New Roman" w:hAnsi="Times New Roman"/>
        </w:rPr>
        <w:t xml:space="preserve">Pracovný deň, </w:t>
      </w:r>
      <w:r w:rsidR="004059ED" w:rsidRPr="001F71FE">
        <w:rPr>
          <w:rFonts w:ascii="Times New Roman" w:hAnsi="Times New Roman"/>
        </w:rPr>
        <w:t>ak</w:t>
      </w:r>
      <w:r w:rsidRPr="001F71FE">
        <w:rPr>
          <w:rFonts w:ascii="Times New Roman" w:hAnsi="Times New Roman"/>
        </w:rPr>
        <w:t xml:space="preserve"> v Zmluve o poskytnutí NFP nie je výslovne uvedené</w:t>
      </w:r>
      <w:r w:rsidR="00B27BD0" w:rsidRPr="001F71FE">
        <w:rPr>
          <w:rFonts w:ascii="Times New Roman" w:hAnsi="Times New Roman"/>
        </w:rPr>
        <w:t>,</w:t>
      </w:r>
      <w:r w:rsidRPr="001F71FE">
        <w:rPr>
          <w:rFonts w:ascii="Times New Roman" w:hAnsi="Times New Roman"/>
        </w:rPr>
        <w:t xml:space="preserve"> že ide o kalendárny deň;</w:t>
      </w:r>
    </w:p>
    <w:p w14:paraId="7A25445A" w14:textId="1AA30951" w:rsidR="002F22D1" w:rsidRPr="001F71FE" w:rsidDel="00FF01C7" w:rsidRDefault="002F22D1" w:rsidP="00863F98">
      <w:pPr>
        <w:tabs>
          <w:tab w:val="num" w:pos="426"/>
        </w:tabs>
        <w:spacing w:before="120"/>
        <w:ind w:left="426"/>
        <w:jc w:val="both"/>
        <w:rPr>
          <w:moveFrom w:id="6" w:author="Autor"/>
          <w:rFonts w:ascii="Times New Roman" w:hAnsi="Times New Roman"/>
        </w:rPr>
      </w:pPr>
      <w:moveFromRangeStart w:id="7" w:author="Autor" w:name="move161653990"/>
      <w:moveFrom w:id="8" w:author="Autor">
        <w:r w:rsidRPr="001F71FE" w:rsidDel="00FF01C7">
          <w:rPr>
            <w:rFonts w:ascii="Times New Roman" w:hAnsi="Times New Roman"/>
            <w:b/>
            <w:bCs/>
          </w:rPr>
          <w:t xml:space="preserve">Dokumentácia – </w:t>
        </w:r>
        <w:r w:rsidRPr="001F71FE" w:rsidDel="00FF01C7">
          <w:rPr>
            <w:rFonts w:ascii="Times New Roman" w:hAnsi="Times New Roman"/>
          </w:rPr>
          <w:t xml:space="preserve">akákoľvek informácia alebo súbor informácií zachytené </w:t>
        </w:r>
        <w:r w:rsidRPr="001F71FE" w:rsidDel="00FF01C7">
          <w:rPr>
            <w:rFonts w:ascii="Times New Roman" w:hAnsi="Times New Roman"/>
          </w:rPr>
          <w:br/>
          <w:t>na hmotnom substráte, vrátane elektronických dokumentov vo formáte počítačového súboru týkajúce sa a/alebo súvisiace s Projektom;</w:t>
        </w:r>
      </w:moveFrom>
    </w:p>
    <w:moveFromRangeEnd w:id="7"/>
    <w:p w14:paraId="02BC3506" w14:textId="2D84D68F" w:rsidR="002F22D1" w:rsidRDefault="002F22D1" w:rsidP="00863F98">
      <w:pPr>
        <w:tabs>
          <w:tab w:val="num" w:pos="426"/>
        </w:tabs>
        <w:spacing w:before="120"/>
        <w:ind w:left="426"/>
        <w:jc w:val="both"/>
        <w:rPr>
          <w:ins w:id="9" w:author="Autor"/>
          <w:rFonts w:ascii="Times New Roman" w:hAnsi="Times New Roman"/>
          <w:bCs/>
        </w:rPr>
      </w:pPr>
      <w:r w:rsidRPr="001F71FE">
        <w:rPr>
          <w:rFonts w:ascii="Times New Roman" w:hAnsi="Times New Roman"/>
          <w:b/>
          <w:bCs/>
        </w:rPr>
        <w:t xml:space="preserve">Dodávateľ </w:t>
      </w:r>
      <w:r w:rsidRPr="001F71FE">
        <w:rPr>
          <w:rFonts w:ascii="Times New Roman" w:hAnsi="Times New Roman"/>
          <w:bCs/>
        </w:rPr>
        <w:t xml:space="preserve">– subjekt, ktorý zabezpečuje pre Prijímateľa dodávku tovarov, uskutočnenie </w:t>
      </w:r>
      <w:r w:rsidR="00B27BD0" w:rsidRPr="001F71FE">
        <w:rPr>
          <w:rFonts w:ascii="Times New Roman" w:hAnsi="Times New Roman"/>
          <w:bCs/>
        </w:rPr>
        <w:t xml:space="preserve">stavebných </w:t>
      </w:r>
      <w:r w:rsidRPr="001F71FE">
        <w:rPr>
          <w:rFonts w:ascii="Times New Roman" w:hAnsi="Times New Roman"/>
          <w:bCs/>
        </w:rPr>
        <w:t xml:space="preserve">prác alebo poskytnutie služieb ako súčasť </w:t>
      </w:r>
      <w:r w:rsidR="00030F14" w:rsidRPr="001F71FE">
        <w:rPr>
          <w:rFonts w:ascii="Times New Roman" w:hAnsi="Times New Roman"/>
          <w:bCs/>
        </w:rPr>
        <w:t>Realizácie a</w:t>
      </w:r>
      <w:r w:rsidRPr="001F71FE">
        <w:rPr>
          <w:rFonts w:ascii="Times New Roman" w:hAnsi="Times New Roman"/>
          <w:bCs/>
        </w:rPr>
        <w:t xml:space="preserve">ktivít Projektu na základe výsledkov </w:t>
      </w:r>
      <w:r w:rsidR="00D57BE3" w:rsidRPr="001F71FE">
        <w:rPr>
          <w:rFonts w:ascii="Times New Roman" w:hAnsi="Times New Roman"/>
        </w:rPr>
        <w:t>Verejného obstarávania</w:t>
      </w:r>
      <w:r w:rsidRPr="001F71FE">
        <w:rPr>
          <w:rFonts w:ascii="Times New Roman" w:hAnsi="Times New Roman"/>
          <w:bCs/>
        </w:rPr>
        <w:t>, ktoré bolo v rámci Projektu vykonané v súlade so Zmluvou o poskytnutí NFP;</w:t>
      </w:r>
    </w:p>
    <w:p w14:paraId="42D7F6BE" w14:textId="77777777" w:rsidR="00FF01C7" w:rsidRPr="001F71FE" w:rsidDel="00FF01C7" w:rsidRDefault="00FF01C7" w:rsidP="00FF01C7">
      <w:pPr>
        <w:tabs>
          <w:tab w:val="num" w:pos="426"/>
        </w:tabs>
        <w:spacing w:before="120"/>
        <w:ind w:left="426"/>
        <w:jc w:val="both"/>
        <w:rPr>
          <w:del w:id="10" w:author="Autor"/>
          <w:moveTo w:id="11" w:author="Autor"/>
          <w:rFonts w:ascii="Times New Roman" w:hAnsi="Times New Roman"/>
        </w:rPr>
      </w:pPr>
      <w:moveToRangeStart w:id="12" w:author="Autor" w:name="move161653990"/>
      <w:moveTo w:id="13" w:author="Autor">
        <w:r w:rsidRPr="001F71FE">
          <w:rPr>
            <w:rFonts w:ascii="Times New Roman" w:hAnsi="Times New Roman"/>
            <w:b/>
            <w:bCs/>
          </w:rPr>
          <w:t xml:space="preserve">Dokumentácia – </w:t>
        </w:r>
        <w:r w:rsidRPr="001F71FE">
          <w:rPr>
            <w:rFonts w:ascii="Times New Roman" w:hAnsi="Times New Roman"/>
          </w:rPr>
          <w:t xml:space="preserve">akákoľvek informácia alebo súbor informácií zachytené </w:t>
        </w:r>
        <w:r w:rsidRPr="001F71FE">
          <w:rPr>
            <w:rFonts w:ascii="Times New Roman" w:hAnsi="Times New Roman"/>
          </w:rPr>
          <w:br/>
          <w:t>na hmotnom substráte, vrátane elektronických dokumentov vo formáte počítačového súboru týkajúce sa a/alebo súvisiace s Projektom;</w:t>
        </w:r>
      </w:moveTo>
    </w:p>
    <w:moveToRangeEnd w:id="12"/>
    <w:p w14:paraId="5C27F60D" w14:textId="77777777" w:rsidR="00FF01C7" w:rsidRPr="001F71FE" w:rsidRDefault="00FF01C7" w:rsidP="00FF01C7">
      <w:pPr>
        <w:tabs>
          <w:tab w:val="num" w:pos="426"/>
        </w:tabs>
        <w:spacing w:before="120"/>
        <w:ind w:left="426"/>
        <w:jc w:val="both"/>
        <w:rPr>
          <w:rFonts w:ascii="Times New Roman" w:hAnsi="Times New Roman"/>
          <w:b/>
          <w:bCs/>
        </w:rPr>
      </w:pPr>
    </w:p>
    <w:p w14:paraId="094AD244" w14:textId="77777777" w:rsidR="002F22D1" w:rsidRPr="001F71FE" w:rsidRDefault="002F22D1" w:rsidP="00863F98">
      <w:pPr>
        <w:tabs>
          <w:tab w:val="num" w:pos="426"/>
        </w:tabs>
        <w:spacing w:before="120"/>
        <w:ind w:left="426"/>
        <w:jc w:val="both"/>
        <w:rPr>
          <w:rFonts w:ascii="Times New Roman" w:hAnsi="Times New Roman"/>
        </w:rPr>
      </w:pPr>
      <w:r w:rsidRPr="001F71FE">
        <w:rPr>
          <w:rFonts w:ascii="Times New Roman" w:hAnsi="Times New Roman"/>
          <w:b/>
        </w:rPr>
        <w:t xml:space="preserve">EÚ - </w:t>
      </w:r>
      <w:r w:rsidRPr="001F71FE">
        <w:rPr>
          <w:rFonts w:ascii="Times New Roman" w:hAnsi="Times New Roman"/>
        </w:rPr>
        <w:t xml:space="preserve">Európska </w:t>
      </w:r>
      <w:r w:rsidR="00D57BE3" w:rsidRPr="001F71FE">
        <w:rPr>
          <w:rFonts w:ascii="Times New Roman" w:hAnsi="Times New Roman"/>
        </w:rPr>
        <w:t>ú</w:t>
      </w:r>
      <w:r w:rsidRPr="001F71FE">
        <w:rPr>
          <w:rFonts w:ascii="Times New Roman" w:hAnsi="Times New Roman"/>
        </w:rPr>
        <w:t xml:space="preserve">nia, ktorá bola formálne konštituovaná na základe Zmluvy o Európskej </w:t>
      </w:r>
      <w:r w:rsidR="00D57BE3" w:rsidRPr="001F71FE">
        <w:rPr>
          <w:rFonts w:ascii="Times New Roman" w:hAnsi="Times New Roman"/>
        </w:rPr>
        <w:t>ú</w:t>
      </w:r>
      <w:r w:rsidRPr="001F71FE">
        <w:rPr>
          <w:rFonts w:ascii="Times New Roman" w:hAnsi="Times New Roman"/>
        </w:rPr>
        <w:t>nii;</w:t>
      </w:r>
    </w:p>
    <w:p w14:paraId="16713F31" w14:textId="77777777" w:rsidR="00FD2790" w:rsidRPr="001F71FE" w:rsidRDefault="00716242" w:rsidP="00863F98">
      <w:pPr>
        <w:tabs>
          <w:tab w:val="num" w:pos="426"/>
        </w:tabs>
        <w:spacing w:before="120" w:after="0"/>
        <w:ind w:left="426"/>
        <w:jc w:val="both"/>
        <w:rPr>
          <w:rFonts w:ascii="Times New Roman" w:hAnsi="Times New Roman"/>
        </w:rPr>
      </w:pPr>
      <w:r w:rsidRPr="001F71FE">
        <w:rPr>
          <w:rFonts w:ascii="Times New Roman" w:hAnsi="Times New Roman"/>
          <w:b/>
        </w:rPr>
        <w:t>Ex ante finančná oprava</w:t>
      </w:r>
      <w:r w:rsidRPr="001F71FE">
        <w:rPr>
          <w:rFonts w:ascii="Times New Roman" w:hAnsi="Times New Roman"/>
        </w:rPr>
        <w:t xml:space="preserve"> - zníženie </w:t>
      </w:r>
      <w:r w:rsidR="00131CD6" w:rsidRPr="001F71FE">
        <w:rPr>
          <w:rFonts w:ascii="Times New Roman" w:hAnsi="Times New Roman"/>
        </w:rPr>
        <w:t xml:space="preserve">výšky </w:t>
      </w:r>
      <w:r w:rsidR="004602B3" w:rsidRPr="001F71FE">
        <w:rPr>
          <w:rFonts w:ascii="Times New Roman" w:hAnsi="Times New Roman"/>
        </w:rPr>
        <w:t xml:space="preserve">nárokovaných finančných prostriedkov </w:t>
      </w:r>
      <w:r w:rsidRPr="001F71FE">
        <w:rPr>
          <w:rFonts w:ascii="Times New Roman" w:hAnsi="Times New Roman"/>
        </w:rPr>
        <w:t>z</w:t>
      </w:r>
      <w:r w:rsidR="00AC0259" w:rsidRPr="001F71FE">
        <w:rPr>
          <w:rFonts w:ascii="Times New Roman" w:hAnsi="Times New Roman"/>
        </w:rPr>
        <w:t> </w:t>
      </w:r>
      <w:r w:rsidRPr="001F71FE">
        <w:rPr>
          <w:rFonts w:ascii="Times New Roman" w:hAnsi="Times New Roman"/>
        </w:rPr>
        <w:t xml:space="preserve">dôvodu zistení porušenia </w:t>
      </w:r>
      <w:r w:rsidR="000B1CB0" w:rsidRPr="001F71FE">
        <w:rPr>
          <w:rFonts w:ascii="Times New Roman" w:hAnsi="Times New Roman"/>
        </w:rPr>
        <w:t xml:space="preserve"> </w:t>
      </w:r>
      <w:r w:rsidR="006440D7" w:rsidRPr="001F71FE">
        <w:rPr>
          <w:rFonts w:ascii="Times New Roman" w:hAnsi="Times New Roman"/>
        </w:rPr>
        <w:t>právnych predpisov</w:t>
      </w:r>
      <w:r w:rsidRPr="001F71FE">
        <w:rPr>
          <w:rFonts w:ascii="Times New Roman" w:hAnsi="Times New Roman"/>
        </w:rPr>
        <w:t xml:space="preserve"> SR alebo </w:t>
      </w:r>
      <w:r w:rsidR="00131CD6" w:rsidRPr="001F71FE">
        <w:rPr>
          <w:rFonts w:ascii="Times New Roman" w:hAnsi="Times New Roman"/>
        </w:rPr>
        <w:t>P</w:t>
      </w:r>
      <w:r w:rsidR="006440D7" w:rsidRPr="001F71FE">
        <w:rPr>
          <w:rFonts w:ascii="Times New Roman" w:hAnsi="Times New Roman"/>
        </w:rPr>
        <w:t>rávnych aktov EÚ</w:t>
      </w:r>
      <w:r w:rsidRPr="001F71FE">
        <w:rPr>
          <w:rFonts w:ascii="Times New Roman" w:hAnsi="Times New Roman"/>
        </w:rPr>
        <w:t>, najmä v oblasti verejného obstarávania</w:t>
      </w:r>
      <w:r w:rsidR="003F6312" w:rsidRPr="001F71FE">
        <w:rPr>
          <w:rFonts w:ascii="Times New Roman" w:hAnsi="Times New Roman"/>
        </w:rPr>
        <w:t>, pred schválením výdavkov Prijímateľovi Poskytovateľom</w:t>
      </w:r>
      <w:r w:rsidRPr="001F71FE">
        <w:rPr>
          <w:rFonts w:ascii="Times New Roman" w:hAnsi="Times New Roman"/>
        </w:rPr>
        <w:t xml:space="preserve">. </w:t>
      </w:r>
      <w:r w:rsidRPr="001F71FE">
        <w:rPr>
          <w:rFonts w:ascii="Times New Roman" w:hAnsi="Times New Roman"/>
          <w:b/>
          <w:bCs/>
        </w:rPr>
        <w:t>Nepotvrdená ex ante finančná oprava</w:t>
      </w:r>
      <w:r w:rsidRPr="001F71FE">
        <w:rPr>
          <w:rFonts w:ascii="Times New Roman" w:hAnsi="Times New Roman"/>
        </w:rPr>
        <w:t xml:space="preserve"> – </w:t>
      </w:r>
      <w:r w:rsidR="00C73B42" w:rsidRPr="001F71FE">
        <w:rPr>
          <w:rFonts w:ascii="Times New Roman" w:hAnsi="Times New Roman"/>
        </w:rPr>
        <w:t>Poskytovateľ</w:t>
      </w:r>
      <w:r w:rsidRPr="001F71FE">
        <w:rPr>
          <w:rFonts w:ascii="Times New Roman" w:hAnsi="Times New Roman"/>
        </w:rPr>
        <w:t xml:space="preserve"> identifikuje porušenie </w:t>
      </w:r>
      <w:r w:rsidR="000B1CB0" w:rsidRPr="001F71FE">
        <w:rPr>
          <w:rFonts w:ascii="Times New Roman" w:hAnsi="Times New Roman"/>
        </w:rPr>
        <w:t xml:space="preserve"> </w:t>
      </w:r>
      <w:r w:rsidR="006440D7" w:rsidRPr="001F71FE">
        <w:rPr>
          <w:rFonts w:ascii="Times New Roman" w:hAnsi="Times New Roman"/>
        </w:rPr>
        <w:t>právnych predpisov</w:t>
      </w:r>
      <w:r w:rsidRPr="001F71FE">
        <w:rPr>
          <w:rFonts w:ascii="Times New Roman" w:hAnsi="Times New Roman"/>
        </w:rPr>
        <w:t xml:space="preserve"> SR alebo </w:t>
      </w:r>
      <w:r w:rsidR="00131CD6" w:rsidRPr="001F71FE">
        <w:rPr>
          <w:rFonts w:ascii="Times New Roman" w:hAnsi="Times New Roman"/>
        </w:rPr>
        <w:t>P</w:t>
      </w:r>
      <w:r w:rsidR="006440D7" w:rsidRPr="001F71FE">
        <w:rPr>
          <w:rFonts w:ascii="Times New Roman" w:hAnsi="Times New Roman"/>
        </w:rPr>
        <w:t xml:space="preserve">rávnych aktov </w:t>
      </w:r>
      <w:r w:rsidRPr="001F71FE">
        <w:rPr>
          <w:rFonts w:ascii="Times New Roman" w:hAnsi="Times New Roman"/>
        </w:rPr>
        <w:t xml:space="preserve">EÚ, ale výška </w:t>
      </w:r>
      <w:r w:rsidR="00FD2790" w:rsidRPr="001F71FE">
        <w:rPr>
          <w:rFonts w:ascii="Times New Roman" w:hAnsi="Times New Roman"/>
        </w:rPr>
        <w:t xml:space="preserve">navrhovanej </w:t>
      </w:r>
      <w:r w:rsidRPr="001F71FE">
        <w:rPr>
          <w:rFonts w:ascii="Times New Roman" w:hAnsi="Times New Roman"/>
        </w:rPr>
        <w:t>finančnej opravy môže byť</w:t>
      </w:r>
      <w:r w:rsidR="00FD2790" w:rsidRPr="001F71FE">
        <w:rPr>
          <w:rFonts w:ascii="Times New Roman" w:hAnsi="Times New Roman"/>
        </w:rPr>
        <w:t xml:space="preserve"> upravená v nadväznosti na výsledok </w:t>
      </w:r>
      <w:r w:rsidR="00E71EE2" w:rsidRPr="001F71FE">
        <w:rPr>
          <w:rFonts w:ascii="Times New Roman" w:hAnsi="Times New Roman"/>
        </w:rPr>
        <w:t>P</w:t>
      </w:r>
      <w:r w:rsidR="00FD2790" w:rsidRPr="001F71FE">
        <w:rPr>
          <w:rFonts w:ascii="Times New Roman" w:hAnsi="Times New Roman"/>
        </w:rPr>
        <w:t xml:space="preserve">rebiehajúceho </w:t>
      </w:r>
      <w:r w:rsidR="00AE249D" w:rsidRPr="001F71FE">
        <w:rPr>
          <w:rFonts w:ascii="Times New Roman" w:hAnsi="Times New Roman"/>
        </w:rPr>
        <w:t xml:space="preserve">skúmania </w:t>
      </w:r>
      <w:r w:rsidR="00FD2790" w:rsidRPr="001F71FE">
        <w:rPr>
          <w:rFonts w:ascii="Times New Roman" w:hAnsi="Times New Roman"/>
        </w:rPr>
        <w:t xml:space="preserve">iného orgánu. </w:t>
      </w:r>
      <w:r w:rsidR="00FD2790" w:rsidRPr="001F71FE">
        <w:rPr>
          <w:rFonts w:ascii="Times New Roman" w:hAnsi="Times New Roman"/>
          <w:b/>
        </w:rPr>
        <w:t xml:space="preserve">Potvrdená </w:t>
      </w:r>
      <w:r w:rsidR="00122900" w:rsidRPr="001F71FE">
        <w:rPr>
          <w:rFonts w:ascii="Times New Roman" w:hAnsi="Times New Roman"/>
          <w:b/>
        </w:rPr>
        <w:t xml:space="preserve">ex ante </w:t>
      </w:r>
      <w:r w:rsidR="00FD2790" w:rsidRPr="001F71FE">
        <w:rPr>
          <w:rFonts w:ascii="Times New Roman" w:hAnsi="Times New Roman"/>
          <w:b/>
        </w:rPr>
        <w:t>finančná oprava</w:t>
      </w:r>
      <w:r w:rsidRPr="001F71FE">
        <w:rPr>
          <w:rFonts w:ascii="Times New Roman" w:hAnsi="Times New Roman"/>
        </w:rPr>
        <w:t xml:space="preserve"> </w:t>
      </w:r>
      <w:r w:rsidR="00FD2790" w:rsidRPr="001F71FE">
        <w:rPr>
          <w:rFonts w:ascii="Times New Roman" w:hAnsi="Times New Roman"/>
        </w:rPr>
        <w:t xml:space="preserve">– </w:t>
      </w:r>
      <w:r w:rsidR="00C73B42" w:rsidRPr="001F71FE">
        <w:rPr>
          <w:rFonts w:ascii="Times New Roman" w:hAnsi="Times New Roman"/>
        </w:rPr>
        <w:t>Poskytovateľ</w:t>
      </w:r>
      <w:r w:rsidR="00FD2790" w:rsidRPr="001F71FE">
        <w:rPr>
          <w:rFonts w:ascii="Times New Roman" w:hAnsi="Times New Roman"/>
        </w:rPr>
        <w:t xml:space="preserve"> identifikuje porušenie </w:t>
      </w:r>
      <w:r w:rsidR="000B1CB0" w:rsidRPr="001F71FE">
        <w:rPr>
          <w:rFonts w:ascii="Times New Roman" w:hAnsi="Times New Roman"/>
        </w:rPr>
        <w:t xml:space="preserve"> </w:t>
      </w:r>
      <w:r w:rsidR="006440D7" w:rsidRPr="001F71FE">
        <w:rPr>
          <w:rFonts w:ascii="Times New Roman" w:hAnsi="Times New Roman"/>
        </w:rPr>
        <w:t>právnych predpisov</w:t>
      </w:r>
      <w:r w:rsidR="00FD2790" w:rsidRPr="001F71FE">
        <w:rPr>
          <w:rFonts w:ascii="Times New Roman" w:hAnsi="Times New Roman"/>
        </w:rPr>
        <w:t xml:space="preserve"> SR alebo </w:t>
      </w:r>
      <w:r w:rsidR="00131CD6" w:rsidRPr="001F71FE">
        <w:rPr>
          <w:rFonts w:ascii="Times New Roman" w:hAnsi="Times New Roman"/>
        </w:rPr>
        <w:t>P</w:t>
      </w:r>
      <w:r w:rsidR="006440D7" w:rsidRPr="001F71FE">
        <w:rPr>
          <w:rFonts w:ascii="Times New Roman" w:hAnsi="Times New Roman"/>
        </w:rPr>
        <w:t xml:space="preserve">rávnych aktov </w:t>
      </w:r>
      <w:r w:rsidR="00FD2790" w:rsidRPr="001F71FE">
        <w:rPr>
          <w:rFonts w:ascii="Times New Roman" w:hAnsi="Times New Roman"/>
        </w:rPr>
        <w:t xml:space="preserve">EÚ, uplatní finančnú opravu a k tomuto momentu sa neviaže </w:t>
      </w:r>
      <w:r w:rsidR="00E71EE2" w:rsidRPr="001F71FE">
        <w:rPr>
          <w:rFonts w:ascii="Times New Roman" w:hAnsi="Times New Roman"/>
        </w:rPr>
        <w:t xml:space="preserve">Prebiehajúce </w:t>
      </w:r>
      <w:r w:rsidR="00AE249D" w:rsidRPr="001F71FE">
        <w:rPr>
          <w:rFonts w:ascii="Times New Roman" w:hAnsi="Times New Roman"/>
        </w:rPr>
        <w:t xml:space="preserve">skúmanie </w:t>
      </w:r>
      <w:r w:rsidR="00FD2790" w:rsidRPr="001F71FE">
        <w:rPr>
          <w:rFonts w:ascii="Times New Roman" w:hAnsi="Times New Roman"/>
        </w:rPr>
        <w:t xml:space="preserve">iného orgánu, ktoré by mohlo mať vplyv na výšku uplatnenej finančnej opravy, resp. konanie bolo ukončené a finančná oprava bola uplatnená aj v nadväznosti na ukončené </w:t>
      </w:r>
      <w:r w:rsidR="00E71EE2" w:rsidRPr="001F71FE">
        <w:rPr>
          <w:rFonts w:ascii="Times New Roman" w:hAnsi="Times New Roman"/>
        </w:rPr>
        <w:t xml:space="preserve">Prebiehajúce skúmanie </w:t>
      </w:r>
      <w:r w:rsidR="00FD2790" w:rsidRPr="001F71FE">
        <w:rPr>
          <w:rFonts w:ascii="Times New Roman" w:hAnsi="Times New Roman"/>
        </w:rPr>
        <w:t>iného orgánu</w:t>
      </w:r>
      <w:r w:rsidR="00825192" w:rsidRPr="001F71FE">
        <w:rPr>
          <w:rFonts w:ascii="Times New Roman" w:hAnsi="Times New Roman"/>
        </w:rPr>
        <w:t>;</w:t>
      </w:r>
      <w:r w:rsidR="00FD2790" w:rsidRPr="001F71FE">
        <w:rPr>
          <w:rFonts w:ascii="Times New Roman" w:hAnsi="Times New Roman"/>
        </w:rPr>
        <w:t xml:space="preserve"> </w:t>
      </w:r>
    </w:p>
    <w:p w14:paraId="11920606" w14:textId="77777777" w:rsidR="000D453D" w:rsidRPr="001F71FE" w:rsidRDefault="000D453D" w:rsidP="00863F98">
      <w:pPr>
        <w:tabs>
          <w:tab w:val="num" w:pos="426"/>
        </w:tabs>
        <w:spacing w:before="120" w:after="0"/>
        <w:ind w:left="426"/>
        <w:jc w:val="both"/>
        <w:rPr>
          <w:rFonts w:ascii="Times New Roman" w:hAnsi="Times New Roman"/>
        </w:rPr>
      </w:pPr>
      <w:r w:rsidRPr="001F71FE">
        <w:rPr>
          <w:rFonts w:ascii="Times New Roman" w:hAnsi="Times New Roman"/>
          <w:b/>
        </w:rPr>
        <w:t>Ex post finančná oprava</w:t>
      </w:r>
      <w:r w:rsidRPr="001F71FE">
        <w:rPr>
          <w:rFonts w:ascii="Times New Roman" w:hAnsi="Times New Roman"/>
        </w:rPr>
        <w:t xml:space="preserve"> – </w:t>
      </w:r>
      <w:r w:rsidRPr="001F71FE">
        <w:rPr>
          <w:rFonts w:ascii="Times New Roman" w:hAnsi="Times New Roman"/>
          <w:bCs/>
        </w:rPr>
        <w:t xml:space="preserve">úprava výdavkov následkom porušenia právnych predpisov SR alebo Právnych aktov EÚ vo fáze po schválení a realizovanej úhrade </w:t>
      </w:r>
      <w:r w:rsidR="000A52B1" w:rsidRPr="001F71FE">
        <w:rPr>
          <w:rFonts w:ascii="Times New Roman" w:hAnsi="Times New Roman"/>
          <w:bCs/>
        </w:rPr>
        <w:t>nárokovaných</w:t>
      </w:r>
      <w:r w:rsidRPr="001F71FE">
        <w:rPr>
          <w:rFonts w:ascii="Times New Roman" w:hAnsi="Times New Roman"/>
          <w:bCs/>
        </w:rPr>
        <w:t xml:space="preserve"> výdavkov. </w:t>
      </w:r>
      <w:r w:rsidRPr="001F71FE">
        <w:rPr>
          <w:rFonts w:ascii="Times New Roman" w:hAnsi="Times New Roman"/>
        </w:rPr>
        <w:t>Ex post finančnú opravu aplikuje poskytovateľ v prípade, ak zistí v súvislosti s poskytovaním NFP porušenie právnych predpisov SR alebo Právnych aktov EÚ, pričom už došlo k úhrade súvisiacich výdavkov v rámci ŽoP.</w:t>
      </w:r>
    </w:p>
    <w:p w14:paraId="29FDC67F" w14:textId="387CE23E" w:rsidR="002F22D1" w:rsidRPr="001F71FE" w:rsidRDefault="002F22D1" w:rsidP="00863F98">
      <w:pPr>
        <w:tabs>
          <w:tab w:val="num" w:pos="426"/>
        </w:tabs>
        <w:spacing w:before="120"/>
        <w:ind w:left="426"/>
        <w:jc w:val="both"/>
        <w:rPr>
          <w:rFonts w:ascii="Times New Roman" w:hAnsi="Times New Roman"/>
        </w:rPr>
      </w:pPr>
      <w:r w:rsidRPr="001F71FE">
        <w:rPr>
          <w:rFonts w:ascii="Times New Roman" w:hAnsi="Times New Roman"/>
          <w:b/>
        </w:rPr>
        <w:t xml:space="preserve">Finančné ukončenie </w:t>
      </w:r>
      <w:r w:rsidR="00DA1C3D" w:rsidRPr="001F71FE">
        <w:rPr>
          <w:rFonts w:ascii="Times New Roman" w:hAnsi="Times New Roman"/>
          <w:b/>
        </w:rPr>
        <w:t xml:space="preserve">Projektu </w:t>
      </w:r>
      <w:r w:rsidRPr="001F71FE">
        <w:rPr>
          <w:rFonts w:ascii="Times New Roman" w:hAnsi="Times New Roman"/>
          <w:b/>
        </w:rPr>
        <w:t>–</w:t>
      </w:r>
      <w:r w:rsidR="00475EF1" w:rsidRPr="001F71FE">
        <w:rPr>
          <w:rFonts w:ascii="Times New Roman" w:hAnsi="Times New Roman"/>
          <w:b/>
        </w:rPr>
        <w:t xml:space="preserve"> </w:t>
      </w:r>
      <w:ins w:id="14" w:author="Autor">
        <w:r w:rsidR="006204E2" w:rsidRPr="006204E2">
          <w:rPr>
            <w:rFonts w:ascii="Times New Roman" w:hAnsi="Times New Roman"/>
            <w:rPrChange w:id="15" w:author="Autor">
              <w:rPr>
                <w:rFonts w:ascii="Times New Roman" w:hAnsi="Times New Roman"/>
                <w:b/>
              </w:rPr>
            </w:rPrChange>
          </w:rPr>
          <w:t>kalendárny</w:t>
        </w:r>
        <w:r w:rsidR="006204E2">
          <w:rPr>
            <w:rFonts w:ascii="Times New Roman" w:hAnsi="Times New Roman"/>
            <w:b/>
          </w:rPr>
          <w:t xml:space="preserve"> </w:t>
        </w:r>
      </w:ins>
      <w:r w:rsidRPr="001F71FE">
        <w:rPr>
          <w:rFonts w:ascii="Times New Roman" w:hAnsi="Times New Roman"/>
        </w:rPr>
        <w:t>d</w:t>
      </w:r>
      <w:r w:rsidR="00014716" w:rsidRPr="001F71FE">
        <w:rPr>
          <w:rFonts w:ascii="Times New Roman" w:hAnsi="Times New Roman"/>
        </w:rPr>
        <w:t>e</w:t>
      </w:r>
      <w:r w:rsidRPr="001F71FE">
        <w:rPr>
          <w:rFonts w:ascii="Times New Roman" w:hAnsi="Times New Roman"/>
        </w:rPr>
        <w:t xml:space="preserve">ň, kedy </w:t>
      </w:r>
      <w:r w:rsidR="000C1A84" w:rsidRPr="001F71FE">
        <w:rPr>
          <w:rFonts w:ascii="Times New Roman" w:hAnsi="Times New Roman"/>
        </w:rPr>
        <w:t xml:space="preserve">po zrealizovaní všetkých Aktivít v rámci Realizácie </w:t>
      </w:r>
      <w:r w:rsidR="00DA1C3D" w:rsidRPr="001F71FE">
        <w:rPr>
          <w:rFonts w:ascii="Times New Roman" w:hAnsi="Times New Roman"/>
        </w:rPr>
        <w:t xml:space="preserve">aktivít </w:t>
      </w:r>
      <w:r w:rsidR="000C1A84" w:rsidRPr="001F71FE">
        <w:rPr>
          <w:rFonts w:ascii="Times New Roman" w:hAnsi="Times New Roman"/>
        </w:rPr>
        <w:t xml:space="preserve">Projektu došlo </w:t>
      </w:r>
      <w:r w:rsidRPr="001F71FE">
        <w:rPr>
          <w:rFonts w:ascii="Times New Roman" w:hAnsi="Times New Roman"/>
        </w:rPr>
        <w:t xml:space="preserve">k splneniu oboch nasledovných podmienok: </w:t>
      </w:r>
    </w:p>
    <w:p w14:paraId="07B4BBB6" w14:textId="77777777" w:rsidR="002F22D1" w:rsidRPr="001F71FE" w:rsidRDefault="002F22D1">
      <w:pPr>
        <w:numPr>
          <w:ilvl w:val="1"/>
          <w:numId w:val="26"/>
        </w:numPr>
        <w:tabs>
          <w:tab w:val="clear" w:pos="1440"/>
          <w:tab w:val="num" w:pos="709"/>
        </w:tabs>
        <w:spacing w:before="120" w:after="0"/>
        <w:ind w:left="709" w:hanging="283"/>
        <w:jc w:val="both"/>
        <w:rPr>
          <w:rFonts w:ascii="Times New Roman" w:hAnsi="Times New Roman"/>
        </w:rPr>
      </w:pPr>
      <w:r w:rsidRPr="001F71FE">
        <w:rPr>
          <w:rFonts w:ascii="Times New Roman" w:hAnsi="Times New Roman"/>
        </w:rPr>
        <w:t>Prijímateľ uhradil všetky Oprávnené výdavky a tieto sú premietnuté do účtovníctva Prijímateľa v zmysle príslušných právnych predpisov SR a podmienok stanovených v Zmluve o poskytnutí NFP a</w:t>
      </w:r>
    </w:p>
    <w:p w14:paraId="3B91EE7A" w14:textId="77777777" w:rsidR="002F22D1" w:rsidRPr="001F71FE" w:rsidRDefault="002F22D1" w:rsidP="00AA1C3F">
      <w:pPr>
        <w:numPr>
          <w:ilvl w:val="1"/>
          <w:numId w:val="26"/>
        </w:numPr>
        <w:tabs>
          <w:tab w:val="clear" w:pos="1440"/>
          <w:tab w:val="num" w:pos="709"/>
        </w:tabs>
        <w:spacing w:before="120" w:after="0"/>
        <w:ind w:left="709" w:hanging="283"/>
        <w:jc w:val="both"/>
        <w:rPr>
          <w:rFonts w:ascii="Times New Roman" w:hAnsi="Times New Roman"/>
          <w:bCs/>
        </w:rPr>
      </w:pPr>
      <w:r w:rsidRPr="001F71FE">
        <w:rPr>
          <w:rFonts w:ascii="Times New Roman" w:hAnsi="Times New Roman"/>
        </w:rPr>
        <w:lastRenderedPageBreak/>
        <w:t>Prijímateľovi bol uhradený/zúčtovaný zodpovedajúci NFP</w:t>
      </w:r>
      <w:r w:rsidR="00513BF3" w:rsidRPr="001F71FE">
        <w:rPr>
          <w:rFonts w:ascii="Times New Roman" w:hAnsi="Times New Roman"/>
        </w:rPr>
        <w:t xml:space="preserve"> alebo jeho časť</w:t>
      </w:r>
      <w:r w:rsidR="00825192" w:rsidRPr="001F71FE">
        <w:rPr>
          <w:rFonts w:ascii="Times New Roman" w:hAnsi="Times New Roman"/>
        </w:rPr>
        <w:t>;</w:t>
      </w:r>
    </w:p>
    <w:p w14:paraId="687686BD" w14:textId="77777777" w:rsidR="001C49BB" w:rsidRPr="001F71FE" w:rsidRDefault="001C49BB" w:rsidP="007C50E4">
      <w:pPr>
        <w:spacing w:before="120" w:after="0"/>
        <w:ind w:left="709"/>
        <w:jc w:val="both"/>
        <w:rPr>
          <w:rFonts w:ascii="Times New Roman" w:hAnsi="Times New Roman"/>
          <w:bCs/>
        </w:rPr>
      </w:pPr>
    </w:p>
    <w:p w14:paraId="261BDCAD" w14:textId="77777777" w:rsidR="00E0499F" w:rsidRPr="001F71FE" w:rsidRDefault="00E0499F" w:rsidP="007C50E4">
      <w:pPr>
        <w:widowControl w:val="0"/>
        <w:autoSpaceDE w:val="0"/>
        <w:autoSpaceDN w:val="0"/>
        <w:adjustRightInd w:val="0"/>
        <w:ind w:left="426"/>
        <w:jc w:val="both"/>
      </w:pPr>
      <w:r w:rsidRPr="001F71FE">
        <w:rPr>
          <w:rFonts w:ascii="Times New Roman" w:hAnsi="Times New Roman"/>
          <w:b/>
          <w:bCs/>
        </w:rPr>
        <w:t>Fond pre azyl, migráciu a integráciu</w:t>
      </w:r>
      <w:r w:rsidRPr="001F71FE">
        <w:rPr>
          <w:rFonts w:ascii="Times New Roman" w:hAnsi="Times New Roman"/>
        </w:rPr>
        <w:t xml:space="preserve"> (AMIF) – fond EÚ, ktorého cieľom je prispievať k účinnému riadeniu migračných tokov a k vykonávaniu, posilňovaniu a rozvoju spoločnej azylovej politiky a spoločnej prisťahovaleckej politiky v súlade s príslušným acquis EÚ a pri plnom rešpektovaní medzinárodných záväzkov EÚ a členských štátov vyplývajúcich z medzinárodných nástrojov</w:t>
      </w:r>
      <w:r w:rsidR="00265535" w:rsidRPr="001F71FE">
        <w:rPr>
          <w:rFonts w:ascii="Times New Roman" w:hAnsi="Times New Roman"/>
        </w:rPr>
        <w:t>, ktorých sú zmluvnými stranami;</w:t>
      </w:r>
    </w:p>
    <w:p w14:paraId="15ED8E6D" w14:textId="77777777" w:rsidR="00E0499F" w:rsidRPr="001F71FE" w:rsidRDefault="004B232C" w:rsidP="007C50E4">
      <w:pPr>
        <w:widowControl w:val="0"/>
        <w:autoSpaceDE w:val="0"/>
        <w:autoSpaceDN w:val="0"/>
        <w:adjustRightInd w:val="0"/>
        <w:spacing w:after="0"/>
        <w:ind w:left="426"/>
        <w:jc w:val="both"/>
        <w:rPr>
          <w:rFonts w:ascii="Times New Roman" w:hAnsi="Times New Roman"/>
        </w:rPr>
      </w:pPr>
      <w:r w:rsidRPr="001F71FE">
        <w:rPr>
          <w:rFonts w:ascii="Times New Roman" w:hAnsi="Times New Roman"/>
          <w:b/>
          <w:bCs/>
        </w:rPr>
        <w:t>Fond pre vnútornú bezpečnosť</w:t>
      </w:r>
      <w:r w:rsidRPr="001F71FE">
        <w:rPr>
          <w:rFonts w:ascii="Times New Roman" w:hAnsi="Times New Roman"/>
        </w:rPr>
        <w:t xml:space="preserve"> (ISF) – fond EÚ, ktorého cieľom je prispievať k zaisteniu vysokej úrovne bezpečnosti v EÚ, najmä prostredníctvom predchádzania terorizmu a radikalizácii, závažnej a organizovanej trestnej činnosti a počítačovej kriminalite a boja proti nim, a to poskytovaním pomoci a ochrany obetiam trestných činov, ako aj prípravou na udalosti, riziká a krízy súvisiace s bezpečnosťou, ochranou p</w:t>
      </w:r>
      <w:r w:rsidR="00265535" w:rsidRPr="001F71FE">
        <w:rPr>
          <w:rFonts w:ascii="Times New Roman" w:hAnsi="Times New Roman"/>
        </w:rPr>
        <w:t>roti nim a ich účinným riadením;</w:t>
      </w:r>
    </w:p>
    <w:p w14:paraId="557D9A34" w14:textId="3347D973" w:rsidR="00EE59CF" w:rsidRPr="001F71FE" w:rsidRDefault="00626738" w:rsidP="00AA1C3F">
      <w:pPr>
        <w:tabs>
          <w:tab w:val="num" w:pos="426"/>
        </w:tabs>
        <w:spacing w:before="120"/>
        <w:ind w:left="426"/>
        <w:jc w:val="both"/>
        <w:rPr>
          <w:rFonts w:ascii="Times New Roman" w:hAnsi="Times New Roman"/>
          <w:bCs/>
        </w:rPr>
      </w:pPr>
      <w:r w:rsidRPr="001F71FE">
        <w:rPr>
          <w:rFonts w:ascii="Times New Roman" w:hAnsi="Times New Roman"/>
          <w:b/>
        </w:rPr>
        <w:t>F</w:t>
      </w:r>
      <w:r w:rsidR="00EE59CF" w:rsidRPr="001F71FE">
        <w:rPr>
          <w:rFonts w:ascii="Times New Roman" w:hAnsi="Times New Roman"/>
          <w:b/>
        </w:rPr>
        <w:t xml:space="preserve">ondy EÚ – </w:t>
      </w:r>
      <w:r w:rsidR="0080785A" w:rsidRPr="001F71FE">
        <w:rPr>
          <w:rFonts w:ascii="Times New Roman" w:hAnsi="Times New Roman"/>
          <w:bCs/>
        </w:rPr>
        <w:t xml:space="preserve">fondy Európskej </w:t>
      </w:r>
      <w:r w:rsidRPr="001F71FE">
        <w:rPr>
          <w:rFonts w:ascii="Times New Roman" w:hAnsi="Times New Roman"/>
          <w:bCs/>
        </w:rPr>
        <w:t xml:space="preserve">únie uvedené v § 2 </w:t>
      </w:r>
      <w:ins w:id="16" w:author="Autor">
        <w:r w:rsidR="00973192">
          <w:rPr>
            <w:rFonts w:ascii="Times New Roman" w:hAnsi="Times New Roman"/>
            <w:bCs/>
          </w:rPr>
          <w:t xml:space="preserve">ods. 1 </w:t>
        </w:r>
      </w:ins>
      <w:r w:rsidRPr="001F71FE">
        <w:rPr>
          <w:rFonts w:ascii="Times New Roman" w:hAnsi="Times New Roman"/>
          <w:bCs/>
        </w:rPr>
        <w:t>zákona o príspevkoch z fondov EÚ;</w:t>
      </w:r>
    </w:p>
    <w:p w14:paraId="4E9195FB" w14:textId="77777777" w:rsidR="00F15F57" w:rsidRPr="001F71FE" w:rsidRDefault="00F15F57" w:rsidP="00F15F57">
      <w:pPr>
        <w:tabs>
          <w:tab w:val="num" w:pos="426"/>
        </w:tabs>
        <w:spacing w:before="120"/>
        <w:ind w:left="426"/>
        <w:jc w:val="both"/>
        <w:rPr>
          <w:rFonts w:ascii="Times New Roman" w:hAnsi="Times New Roman"/>
          <w:b/>
        </w:rPr>
      </w:pPr>
      <w:r w:rsidRPr="001F71FE">
        <w:rPr>
          <w:rFonts w:ascii="Times New Roman" w:hAnsi="Times New Roman"/>
          <w:b/>
        </w:rPr>
        <w:t xml:space="preserve">Fondy pre oblasť vnútorných záležitostí - </w:t>
      </w:r>
      <w:r w:rsidRPr="001F71FE">
        <w:rPr>
          <w:rFonts w:ascii="Times New Roman" w:hAnsi="Times New Roman"/>
          <w:bCs/>
        </w:rPr>
        <w:t>Fond pre azyl, migráciu a integráciu</w:t>
      </w:r>
      <w:r w:rsidRPr="001F71FE">
        <w:rPr>
          <w:rFonts w:ascii="Times New Roman" w:hAnsi="Times New Roman"/>
        </w:rPr>
        <w:t xml:space="preserve"> (AMIF), </w:t>
      </w:r>
      <w:r w:rsidRPr="001F71FE">
        <w:rPr>
          <w:rFonts w:ascii="Times New Roman" w:hAnsi="Times New Roman"/>
          <w:bCs/>
        </w:rPr>
        <w:t>Fond pre vnútornú bezpečnosť</w:t>
      </w:r>
      <w:r w:rsidRPr="001F71FE">
        <w:rPr>
          <w:rFonts w:ascii="Times New Roman" w:hAnsi="Times New Roman"/>
        </w:rPr>
        <w:t xml:space="preserve"> (ISF) a Nástroj finančnej podpory na riadenie hraníc a vízovú politiku (BMVI)</w:t>
      </w:r>
      <w:r w:rsidR="00B17BFB" w:rsidRPr="001F71FE">
        <w:rPr>
          <w:rFonts w:ascii="Times New Roman" w:hAnsi="Times New Roman"/>
        </w:rPr>
        <w:t>;</w:t>
      </w:r>
    </w:p>
    <w:p w14:paraId="423396E6" w14:textId="5B22F4CC" w:rsidR="002F22D1" w:rsidRPr="001F71FE" w:rsidRDefault="002F22D1" w:rsidP="00863F98">
      <w:pPr>
        <w:tabs>
          <w:tab w:val="num" w:pos="426"/>
        </w:tabs>
        <w:spacing w:before="120"/>
        <w:ind w:left="426"/>
        <w:jc w:val="both"/>
        <w:rPr>
          <w:rFonts w:ascii="Times New Roman" w:hAnsi="Times New Roman"/>
        </w:rPr>
      </w:pPr>
      <w:r w:rsidRPr="001F71FE">
        <w:rPr>
          <w:rFonts w:ascii="Times New Roman" w:hAnsi="Times New Roman"/>
          <w:b/>
        </w:rPr>
        <w:t>Hlásenie o realizáci</w:t>
      </w:r>
      <w:r w:rsidR="00FB524A" w:rsidRPr="001F71FE">
        <w:rPr>
          <w:rFonts w:ascii="Times New Roman" w:hAnsi="Times New Roman"/>
          <w:b/>
        </w:rPr>
        <w:t>i</w:t>
      </w:r>
      <w:r w:rsidRPr="001F71FE">
        <w:rPr>
          <w:rFonts w:ascii="Times New Roman" w:hAnsi="Times New Roman"/>
          <w:b/>
        </w:rPr>
        <w:t xml:space="preserve"> </w:t>
      </w:r>
      <w:r w:rsidR="00FF2DC1" w:rsidRPr="001F71FE">
        <w:rPr>
          <w:rFonts w:ascii="Times New Roman" w:hAnsi="Times New Roman"/>
          <w:b/>
        </w:rPr>
        <w:t xml:space="preserve">aktivít </w:t>
      </w:r>
      <w:r w:rsidRPr="001F71FE">
        <w:rPr>
          <w:rFonts w:ascii="Times New Roman" w:hAnsi="Times New Roman"/>
          <w:b/>
        </w:rPr>
        <w:t xml:space="preserve">Projektu </w:t>
      </w:r>
      <w:r w:rsidRPr="001F71FE">
        <w:rPr>
          <w:rFonts w:ascii="Times New Roman" w:hAnsi="Times New Roman"/>
        </w:rPr>
        <w:t>-</w:t>
      </w:r>
      <w:r w:rsidR="009F5BFF">
        <w:rPr>
          <w:rFonts w:ascii="Times New Roman" w:hAnsi="Times New Roman"/>
        </w:rPr>
        <w:t xml:space="preserve"> oznámenie</w:t>
      </w:r>
      <w:r w:rsidRPr="001F71FE">
        <w:rPr>
          <w:rFonts w:ascii="Times New Roman" w:hAnsi="Times New Roman"/>
        </w:rPr>
        <w:t xml:space="preserve">, prostredníctvom ktorého Prijímateľ </w:t>
      </w:r>
      <w:r w:rsidR="009F5BFF">
        <w:rPr>
          <w:rFonts w:ascii="Times New Roman" w:hAnsi="Times New Roman"/>
        </w:rPr>
        <w:t xml:space="preserve">informuje </w:t>
      </w:r>
      <w:r w:rsidRPr="001F71FE">
        <w:rPr>
          <w:rFonts w:ascii="Times New Roman" w:hAnsi="Times New Roman"/>
        </w:rPr>
        <w:t>Poskytovateľ</w:t>
      </w:r>
      <w:r w:rsidR="009F5BFF">
        <w:rPr>
          <w:rFonts w:ascii="Times New Roman" w:hAnsi="Times New Roman"/>
        </w:rPr>
        <w:t>a o</w:t>
      </w:r>
      <w:r w:rsidRPr="001F71FE">
        <w:rPr>
          <w:rFonts w:ascii="Times New Roman" w:hAnsi="Times New Roman"/>
        </w:rPr>
        <w:t xml:space="preserve"> Začat</w:t>
      </w:r>
      <w:r w:rsidR="009F5BFF">
        <w:rPr>
          <w:rFonts w:ascii="Times New Roman" w:hAnsi="Times New Roman"/>
        </w:rPr>
        <w:t>í</w:t>
      </w:r>
      <w:r w:rsidRPr="001F71FE">
        <w:rPr>
          <w:rFonts w:ascii="Times New Roman" w:hAnsi="Times New Roman"/>
        </w:rPr>
        <w:t xml:space="preserve"> </w:t>
      </w:r>
      <w:r w:rsidR="00513BF3" w:rsidRPr="001F71FE">
        <w:rPr>
          <w:rFonts w:ascii="Times New Roman" w:hAnsi="Times New Roman"/>
        </w:rPr>
        <w:t xml:space="preserve">realizácie hlavných aktivít Projektu </w:t>
      </w:r>
      <w:r w:rsidR="00FF2DC1" w:rsidRPr="001F71FE">
        <w:rPr>
          <w:rFonts w:ascii="Times New Roman" w:hAnsi="Times New Roman"/>
        </w:rPr>
        <w:t xml:space="preserve">a o dátume začatia realizácie podporných aktivít </w:t>
      </w:r>
      <w:r w:rsidR="00183B05" w:rsidRPr="001F71FE">
        <w:rPr>
          <w:rFonts w:ascii="Times New Roman" w:hAnsi="Times New Roman"/>
        </w:rPr>
        <w:t>Projektu</w:t>
      </w:r>
      <w:r w:rsidR="007A5420" w:rsidRPr="001F71FE">
        <w:rPr>
          <w:rFonts w:ascii="Times New Roman" w:hAnsi="Times New Roman"/>
        </w:rPr>
        <w:t xml:space="preserve"> (ak sú v Projekte podporné aktivity naplánované)</w:t>
      </w:r>
      <w:r w:rsidRPr="001F71FE">
        <w:rPr>
          <w:rFonts w:ascii="Times New Roman" w:hAnsi="Times New Roman"/>
        </w:rPr>
        <w:t>;</w:t>
      </w:r>
    </w:p>
    <w:p w14:paraId="5030D1CA" w14:textId="77777777" w:rsidR="0072661F" w:rsidRPr="001F71FE" w:rsidRDefault="0072661F" w:rsidP="0072661F">
      <w:pPr>
        <w:tabs>
          <w:tab w:val="num" w:pos="426"/>
        </w:tabs>
        <w:spacing w:before="120"/>
        <w:ind w:left="426"/>
        <w:jc w:val="both"/>
        <w:rPr>
          <w:rFonts w:ascii="Times New Roman" w:hAnsi="Times New Roman"/>
        </w:rPr>
      </w:pPr>
      <w:r w:rsidRPr="001F71FE">
        <w:rPr>
          <w:rFonts w:ascii="Times New Roman" w:hAnsi="Times New Roman"/>
          <w:b/>
          <w:highlight w:val="lightGray"/>
        </w:rPr>
        <w:t>Iné údaje (Dáta Projektu)</w:t>
      </w:r>
      <w:r w:rsidRPr="001F71FE">
        <w:rPr>
          <w:rFonts w:ascii="Times New Roman" w:hAnsi="Times New Roman"/>
          <w:highlight w:val="lightGray"/>
        </w:rPr>
        <w:t xml:space="preserve"> - sú ďalšie údaje, resp. parametre monitorované na úrovni podporených projektov, ak si to vyžadujú špecifické potreby monitorovania stavby a rekonštrukcie budov. Zo strany prijímateľa nie je potrebné vopred stanovovať ich cieľovú hodnotu. Sú to údaje, ktoré je potrebné monitorovať a nemajú charakter merateľných ukazovateľov.</w:t>
      </w:r>
    </w:p>
    <w:p w14:paraId="7BED2339" w14:textId="77777777" w:rsidR="0053233F" w:rsidRPr="001F71FE" w:rsidRDefault="00CC3123" w:rsidP="00863F98">
      <w:pPr>
        <w:tabs>
          <w:tab w:val="num" w:pos="426"/>
        </w:tabs>
        <w:spacing w:before="120"/>
        <w:ind w:left="426"/>
        <w:jc w:val="both"/>
        <w:rPr>
          <w:rFonts w:ascii="Times New Roman" w:eastAsia="SimSun" w:hAnsi="Times New Roman"/>
          <w:bCs/>
        </w:rPr>
      </w:pPr>
      <w:r w:rsidRPr="001F71FE">
        <w:rPr>
          <w:rFonts w:ascii="Times New Roman" w:hAnsi="Times New Roman"/>
          <w:b/>
        </w:rPr>
        <w:t xml:space="preserve">Informačný monitorovací systém </w:t>
      </w:r>
      <w:r w:rsidRPr="001F71FE">
        <w:rPr>
          <w:rFonts w:ascii="Times New Roman" w:hAnsi="Times New Roman"/>
          <w:bCs/>
        </w:rPr>
        <w:t>alebo</w:t>
      </w:r>
      <w:r w:rsidRPr="001F71FE">
        <w:rPr>
          <w:rFonts w:ascii="Times New Roman" w:hAnsi="Times New Roman"/>
          <w:b/>
        </w:rPr>
        <w:t xml:space="preserve"> </w:t>
      </w:r>
      <w:r w:rsidR="002F22D1" w:rsidRPr="001F71FE">
        <w:rPr>
          <w:rFonts w:ascii="Times New Roman" w:hAnsi="Times New Roman"/>
          <w:b/>
        </w:rPr>
        <w:t>IT</w:t>
      </w:r>
      <w:r w:rsidR="00A36D32" w:rsidRPr="001F71FE">
        <w:rPr>
          <w:rFonts w:ascii="Times New Roman" w:hAnsi="Times New Roman"/>
          <w:b/>
        </w:rPr>
        <w:t>MS</w:t>
      </w:r>
      <w:r w:rsidR="00EE3B7D" w:rsidRPr="001F71FE">
        <w:rPr>
          <w:rFonts w:ascii="Times New Roman" w:hAnsi="Times New Roman"/>
          <w:b/>
        </w:rPr>
        <w:t xml:space="preserve"> </w:t>
      </w:r>
      <w:r w:rsidR="002F22D1" w:rsidRPr="001F71FE">
        <w:rPr>
          <w:rFonts w:ascii="Times New Roman" w:hAnsi="Times New Roman"/>
        </w:rPr>
        <w:t xml:space="preserve">– informačný systém, ktorý zahŕňa štandardizované procesy programového a projektového riadenia. Obsahuje údaje, ktoré sú potrebné na transparentné a efektívne riadenie, finančné riadenie a kontrolu poskytovania príspevku. </w:t>
      </w:r>
    </w:p>
    <w:p w14:paraId="536D30AD" w14:textId="77777777" w:rsidR="002F22D1" w:rsidRPr="001F71FE" w:rsidRDefault="007331F8" w:rsidP="00863F98">
      <w:pPr>
        <w:tabs>
          <w:tab w:val="num" w:pos="426"/>
        </w:tabs>
        <w:spacing w:before="120"/>
        <w:ind w:left="426"/>
        <w:jc w:val="both"/>
        <w:rPr>
          <w:rFonts w:ascii="Times New Roman" w:hAnsi="Times New Roman"/>
        </w:rPr>
      </w:pPr>
      <w:r w:rsidRPr="001F71FE">
        <w:rPr>
          <w:rFonts w:ascii="Times New Roman" w:hAnsi="Times New Roman"/>
          <w:b/>
          <w:bCs/>
        </w:rPr>
        <w:t xml:space="preserve">Merateľný ukazovateľ Projektu </w:t>
      </w:r>
      <w:r w:rsidRPr="001F71FE">
        <w:rPr>
          <w:rFonts w:ascii="Times New Roman" w:hAnsi="Times New Roman"/>
        </w:rPr>
        <w:t>alebo</w:t>
      </w:r>
      <w:r w:rsidRPr="001F71FE">
        <w:rPr>
          <w:rFonts w:ascii="Times New Roman" w:hAnsi="Times New Roman"/>
          <w:b/>
          <w:bCs/>
        </w:rPr>
        <w:t xml:space="preserve"> Merateľný ukazovateľ </w:t>
      </w:r>
      <w:r w:rsidR="002F22D1" w:rsidRPr="001F71FE">
        <w:rPr>
          <w:rFonts w:ascii="Times New Roman" w:hAnsi="Times New Roman"/>
          <w:b/>
          <w:bCs/>
        </w:rPr>
        <w:t xml:space="preserve">– </w:t>
      </w:r>
      <w:r w:rsidR="00380DCD" w:rsidRPr="001F71FE">
        <w:rPr>
          <w:rFonts w:ascii="Times New Roman" w:hAnsi="Times New Roman"/>
        </w:rPr>
        <w:t>ukazovate</w:t>
      </w:r>
      <w:r w:rsidRPr="001F71FE">
        <w:rPr>
          <w:rFonts w:ascii="Times New Roman" w:hAnsi="Times New Roman"/>
        </w:rPr>
        <w:t>ľ</w:t>
      </w:r>
      <w:r w:rsidR="00380DCD" w:rsidRPr="001F71FE">
        <w:rPr>
          <w:rFonts w:ascii="Times New Roman" w:hAnsi="Times New Roman"/>
        </w:rPr>
        <w:t xml:space="preserve"> výkonnosti, prostredníctvom ktor</w:t>
      </w:r>
      <w:r w:rsidRPr="001F71FE">
        <w:rPr>
          <w:rFonts w:ascii="Times New Roman" w:hAnsi="Times New Roman"/>
        </w:rPr>
        <w:t>ého</w:t>
      </w:r>
      <w:r w:rsidR="00380DCD" w:rsidRPr="001F71FE">
        <w:rPr>
          <w:rFonts w:ascii="Times New Roman" w:hAnsi="Times New Roman"/>
        </w:rPr>
        <w:t xml:space="preserve"> sa meria, do akej miery sa pln</w:t>
      </w:r>
      <w:r w:rsidR="00363F2C" w:rsidRPr="001F71FE">
        <w:rPr>
          <w:rFonts w:ascii="Times New Roman" w:hAnsi="Times New Roman"/>
        </w:rPr>
        <w:t>í</w:t>
      </w:r>
      <w:r w:rsidR="00380DCD" w:rsidRPr="001F71FE">
        <w:rPr>
          <w:rFonts w:ascii="Times New Roman" w:hAnsi="Times New Roman"/>
        </w:rPr>
        <w:t xml:space="preserve"> cie</w:t>
      </w:r>
      <w:r w:rsidR="00363F2C" w:rsidRPr="001F71FE">
        <w:rPr>
          <w:rFonts w:ascii="Times New Roman" w:hAnsi="Times New Roman"/>
        </w:rPr>
        <w:t>ľ</w:t>
      </w:r>
      <w:r w:rsidR="00380DCD" w:rsidRPr="001F71FE">
        <w:rPr>
          <w:rFonts w:ascii="Times New Roman" w:hAnsi="Times New Roman"/>
        </w:rPr>
        <w:t xml:space="preserve"> Projektu a na agregovanej úrovni prispieva k plneniu cieľov programu. M</w:t>
      </w:r>
      <w:r w:rsidR="00634713" w:rsidRPr="001F71FE">
        <w:rPr>
          <w:rFonts w:ascii="Times New Roman" w:hAnsi="Times New Roman"/>
        </w:rPr>
        <w:t>á</w:t>
      </w:r>
      <w:r w:rsidR="00380DCD" w:rsidRPr="001F71FE">
        <w:rPr>
          <w:rFonts w:ascii="Times New Roman" w:hAnsi="Times New Roman"/>
        </w:rPr>
        <w:t xml:space="preserve"> stanovenú východiskovú a cieľovú hodnotu,</w:t>
      </w:r>
      <w:r w:rsidR="00380DCD" w:rsidRPr="001F71FE">
        <w:rPr>
          <w:rFonts w:ascii="Times New Roman" w:hAnsi="Times New Roman"/>
          <w:b/>
          <w:bCs/>
        </w:rPr>
        <w:t xml:space="preserve"> </w:t>
      </w:r>
      <w:r w:rsidR="00380DCD" w:rsidRPr="001F71FE">
        <w:rPr>
          <w:rFonts w:ascii="Times New Roman" w:hAnsi="Times New Roman"/>
          <w:bCs/>
        </w:rPr>
        <w:t>ktorá m</w:t>
      </w:r>
      <w:r w:rsidR="00634713" w:rsidRPr="001F71FE">
        <w:rPr>
          <w:rFonts w:ascii="Times New Roman" w:hAnsi="Times New Roman"/>
          <w:bCs/>
        </w:rPr>
        <w:t>á</w:t>
      </w:r>
      <w:r w:rsidR="00380DCD" w:rsidRPr="001F71FE">
        <w:rPr>
          <w:rFonts w:ascii="Times New Roman" w:hAnsi="Times New Roman"/>
          <w:bCs/>
        </w:rPr>
        <w:t xml:space="preserve"> byť dosiahnutá Realizáciou hlavných aktivít Projektu</w:t>
      </w:r>
      <w:r w:rsidR="003530E2" w:rsidRPr="001F71FE">
        <w:rPr>
          <w:rFonts w:ascii="Times New Roman" w:hAnsi="Times New Roman"/>
          <w:bCs/>
        </w:rPr>
        <w:t xml:space="preserve"> </w:t>
      </w:r>
      <w:r w:rsidR="00BE4EC5" w:rsidRPr="001F71FE">
        <w:rPr>
          <w:rFonts w:ascii="Times New Roman" w:hAnsi="Times New Roman"/>
          <w:bCs/>
        </w:rPr>
        <w:t xml:space="preserve">(výstup) </w:t>
      </w:r>
      <w:r w:rsidR="003530E2" w:rsidRPr="001F71FE">
        <w:rPr>
          <w:rFonts w:ascii="Times New Roman" w:hAnsi="Times New Roman"/>
          <w:bCs/>
        </w:rPr>
        <w:t>alebo</w:t>
      </w:r>
      <w:r w:rsidR="005D0918" w:rsidRPr="001F71FE">
        <w:rPr>
          <w:rFonts w:ascii="Times New Roman" w:hAnsi="Times New Roman"/>
          <w:bCs/>
        </w:rPr>
        <w:t xml:space="preserve"> prostredníctvom</w:t>
      </w:r>
      <w:r w:rsidR="003530E2" w:rsidRPr="001F71FE">
        <w:rPr>
          <w:rFonts w:ascii="Times New Roman" w:hAnsi="Times New Roman"/>
          <w:bCs/>
        </w:rPr>
        <w:t xml:space="preserve"> jej </w:t>
      </w:r>
      <w:r w:rsidR="00A47AB0" w:rsidRPr="001F71FE">
        <w:rPr>
          <w:rFonts w:ascii="Times New Roman" w:hAnsi="Times New Roman"/>
          <w:bCs/>
        </w:rPr>
        <w:t>účinkov</w:t>
      </w:r>
      <w:r w:rsidR="00BE4EC5" w:rsidRPr="001F71FE">
        <w:rPr>
          <w:rFonts w:ascii="Times New Roman" w:hAnsi="Times New Roman"/>
          <w:bCs/>
        </w:rPr>
        <w:t xml:space="preserve"> (výsledok)</w:t>
      </w:r>
      <w:r w:rsidR="00380DCD" w:rsidRPr="001F71FE">
        <w:rPr>
          <w:rFonts w:ascii="Times New Roman" w:hAnsi="Times New Roman"/>
          <w:bCs/>
        </w:rPr>
        <w:t>. Za plnenie Merateľn</w:t>
      </w:r>
      <w:r w:rsidR="00634713" w:rsidRPr="001F71FE">
        <w:rPr>
          <w:rFonts w:ascii="Times New Roman" w:hAnsi="Times New Roman"/>
          <w:bCs/>
        </w:rPr>
        <w:t xml:space="preserve">ého </w:t>
      </w:r>
      <w:r w:rsidR="00380DCD" w:rsidRPr="001F71FE">
        <w:rPr>
          <w:rFonts w:ascii="Times New Roman" w:hAnsi="Times New Roman"/>
          <w:bCs/>
        </w:rPr>
        <w:t>ukazovateľ</w:t>
      </w:r>
      <w:r w:rsidR="00634713" w:rsidRPr="001F71FE">
        <w:rPr>
          <w:rFonts w:ascii="Times New Roman" w:hAnsi="Times New Roman"/>
          <w:bCs/>
        </w:rPr>
        <w:t>a</w:t>
      </w:r>
      <w:r w:rsidR="00380DCD" w:rsidRPr="001F71FE">
        <w:rPr>
          <w:rFonts w:ascii="Times New Roman" w:hAnsi="Times New Roman"/>
          <w:bCs/>
        </w:rPr>
        <w:t xml:space="preserve"> je zodpovedný Prijímateľ v rozsahu podľa Prílohy č. 2 Zmluvy o poskytnutí NFP, do ktorej sú </w:t>
      </w:r>
      <w:r w:rsidR="0025090A" w:rsidRPr="001F71FE">
        <w:rPr>
          <w:rFonts w:ascii="Times New Roman" w:hAnsi="Times New Roman"/>
          <w:bCs/>
        </w:rPr>
        <w:t xml:space="preserve">príslušné hodnoty </w:t>
      </w:r>
      <w:r w:rsidR="00F01E52" w:rsidRPr="001F71FE">
        <w:rPr>
          <w:rFonts w:ascii="Times New Roman" w:hAnsi="Times New Roman"/>
          <w:bCs/>
        </w:rPr>
        <w:t xml:space="preserve">Merateľného ukazovateľa </w:t>
      </w:r>
      <w:r w:rsidR="00380DCD" w:rsidRPr="001F71FE">
        <w:rPr>
          <w:rFonts w:ascii="Times New Roman" w:hAnsi="Times New Roman"/>
          <w:bCs/>
        </w:rPr>
        <w:t xml:space="preserve">prevzaté zo Schválenej </w:t>
      </w:r>
      <w:r w:rsidR="009E5664" w:rsidRPr="001F71FE">
        <w:rPr>
          <w:rFonts w:ascii="Times New Roman" w:hAnsi="Times New Roman"/>
          <w:bCs/>
        </w:rPr>
        <w:t>ž</w:t>
      </w:r>
      <w:r w:rsidR="00380DCD" w:rsidRPr="001F71FE">
        <w:rPr>
          <w:rFonts w:ascii="Times New Roman" w:hAnsi="Times New Roman"/>
          <w:bCs/>
        </w:rPr>
        <w:t>iadosti o NFP. A</w:t>
      </w:r>
      <w:r w:rsidR="00065A9E" w:rsidRPr="001F71FE">
        <w:rPr>
          <w:rFonts w:ascii="Times New Roman" w:hAnsi="Times New Roman"/>
          <w:bCs/>
        </w:rPr>
        <w:t xml:space="preserve">k sa v Zmluve o poskytnutí NFP uvádza pojem Merateľný ukazovateľ Projektu vo všeobecnosti, bez </w:t>
      </w:r>
      <w:r w:rsidR="00380DCD" w:rsidRPr="001F71FE">
        <w:rPr>
          <w:rFonts w:ascii="Times New Roman" w:hAnsi="Times New Roman"/>
          <w:bCs/>
        </w:rPr>
        <w:t xml:space="preserve">rozlíšenia, či ide o ukazovateľ výsledku alebo výstupu, </w:t>
      </w:r>
      <w:r w:rsidR="00065A9E" w:rsidRPr="001F71FE">
        <w:rPr>
          <w:rFonts w:ascii="Times New Roman" w:hAnsi="Times New Roman"/>
          <w:bCs/>
        </w:rPr>
        <w:t xml:space="preserve">zahŕňa takýto pojem aj Merateľný ukazovateľ </w:t>
      </w:r>
      <w:r w:rsidR="00946D74" w:rsidRPr="001F71FE">
        <w:rPr>
          <w:rFonts w:ascii="Times New Roman" w:hAnsi="Times New Roman"/>
          <w:bCs/>
        </w:rPr>
        <w:t>výsledku</w:t>
      </w:r>
      <w:r w:rsidR="00065A9E" w:rsidRPr="001F71FE">
        <w:rPr>
          <w:rFonts w:ascii="Times New Roman" w:hAnsi="Times New Roman"/>
          <w:bCs/>
        </w:rPr>
        <w:t xml:space="preserve"> aj Merateľný ukazovateľ </w:t>
      </w:r>
      <w:r w:rsidR="00946D74" w:rsidRPr="001F71FE">
        <w:rPr>
          <w:rFonts w:ascii="Times New Roman" w:hAnsi="Times New Roman"/>
          <w:bCs/>
        </w:rPr>
        <w:t>výstupu</w:t>
      </w:r>
      <w:r w:rsidR="002F22D1" w:rsidRPr="001F71FE">
        <w:rPr>
          <w:rFonts w:ascii="Times New Roman" w:hAnsi="Times New Roman"/>
          <w:bCs/>
        </w:rPr>
        <w:t>;</w:t>
      </w:r>
    </w:p>
    <w:p w14:paraId="1EF13723" w14:textId="77777777" w:rsidR="002F22D1" w:rsidRPr="001F71FE" w:rsidRDefault="002F22D1" w:rsidP="00AA1C3F">
      <w:pPr>
        <w:tabs>
          <w:tab w:val="num" w:pos="426"/>
        </w:tabs>
        <w:spacing w:before="120"/>
        <w:ind w:left="426"/>
        <w:jc w:val="both"/>
        <w:rPr>
          <w:rFonts w:ascii="Times New Roman" w:hAnsi="Times New Roman"/>
          <w:bCs/>
        </w:rPr>
      </w:pPr>
      <w:r w:rsidRPr="001F71FE">
        <w:rPr>
          <w:rFonts w:ascii="Times New Roman" w:hAnsi="Times New Roman"/>
          <w:b/>
          <w:bCs/>
        </w:rPr>
        <w:t xml:space="preserve">Merateľný ukazovateľ </w:t>
      </w:r>
      <w:r w:rsidR="00946D74" w:rsidRPr="001F71FE">
        <w:rPr>
          <w:rFonts w:ascii="Times New Roman" w:hAnsi="Times New Roman"/>
          <w:b/>
          <w:bCs/>
        </w:rPr>
        <w:t>výsledku</w:t>
      </w:r>
      <w:r w:rsidRPr="001F71FE">
        <w:rPr>
          <w:rFonts w:ascii="Times New Roman" w:hAnsi="Times New Roman"/>
          <w:b/>
          <w:bCs/>
        </w:rPr>
        <w:t xml:space="preserve"> – </w:t>
      </w:r>
      <w:r w:rsidRPr="001F71FE">
        <w:rPr>
          <w:rFonts w:ascii="Times New Roman" w:hAnsi="Times New Roman"/>
          <w:bCs/>
        </w:rPr>
        <w:t>Merateľný ukazovateľ Projektu</w:t>
      </w:r>
      <w:r w:rsidR="00DC418E" w:rsidRPr="001F71FE">
        <w:rPr>
          <w:rFonts w:ascii="Times New Roman" w:hAnsi="Times New Roman"/>
          <w:bCs/>
        </w:rPr>
        <w:t xml:space="preserve"> na meranie účinkov Realizácie aktivít </w:t>
      </w:r>
      <w:r w:rsidR="00A47AB0" w:rsidRPr="001F71FE">
        <w:rPr>
          <w:rFonts w:ascii="Times New Roman" w:hAnsi="Times New Roman"/>
          <w:bCs/>
        </w:rPr>
        <w:t>Projektu</w:t>
      </w:r>
      <w:r w:rsidR="003372AF" w:rsidRPr="001F71FE">
        <w:rPr>
          <w:rFonts w:ascii="Times New Roman" w:hAnsi="Times New Roman"/>
        </w:rPr>
        <w:t xml:space="preserve">; </w:t>
      </w:r>
    </w:p>
    <w:p w14:paraId="26DD0ED6" w14:textId="77777777" w:rsidR="002F22D1" w:rsidRPr="001F71FE" w:rsidRDefault="002F22D1">
      <w:pPr>
        <w:tabs>
          <w:tab w:val="num" w:pos="426"/>
        </w:tabs>
        <w:spacing w:before="120"/>
        <w:ind w:left="426"/>
        <w:jc w:val="both"/>
        <w:rPr>
          <w:rFonts w:ascii="Times New Roman" w:hAnsi="Times New Roman"/>
          <w:bCs/>
        </w:rPr>
      </w:pPr>
      <w:r w:rsidRPr="001F71FE">
        <w:rPr>
          <w:rFonts w:ascii="Times New Roman" w:hAnsi="Times New Roman"/>
          <w:b/>
          <w:bCs/>
        </w:rPr>
        <w:lastRenderedPageBreak/>
        <w:t xml:space="preserve">Merateľný ukazovateľ </w:t>
      </w:r>
      <w:r w:rsidR="00EA23EF" w:rsidRPr="001F71FE">
        <w:rPr>
          <w:rFonts w:ascii="Times New Roman" w:hAnsi="Times New Roman"/>
          <w:b/>
          <w:bCs/>
        </w:rPr>
        <w:t>výstupu</w:t>
      </w:r>
      <w:r w:rsidRPr="001F71FE">
        <w:rPr>
          <w:rFonts w:ascii="Times New Roman" w:hAnsi="Times New Roman"/>
          <w:b/>
          <w:bCs/>
        </w:rPr>
        <w:t xml:space="preserve"> – </w:t>
      </w:r>
      <w:r w:rsidRPr="001F71FE">
        <w:rPr>
          <w:rFonts w:ascii="Times New Roman" w:hAnsi="Times New Roman"/>
          <w:bCs/>
        </w:rPr>
        <w:t>Merateľný ukazovateľ Projektu</w:t>
      </w:r>
      <w:r w:rsidR="00E90A5E" w:rsidRPr="001F71FE">
        <w:rPr>
          <w:rFonts w:ascii="Times New Roman" w:hAnsi="Times New Roman"/>
          <w:bCs/>
        </w:rPr>
        <w:t>, ktorý odzrkadľuje skutočné dosahovanie pokroku na úrovni Projektu</w:t>
      </w:r>
      <w:r w:rsidR="00D35A99" w:rsidRPr="001F71FE">
        <w:rPr>
          <w:rFonts w:ascii="Times New Roman" w:hAnsi="Times New Roman"/>
          <w:bCs/>
        </w:rPr>
        <w:t>;</w:t>
      </w:r>
    </w:p>
    <w:p w14:paraId="098EE869" w14:textId="77777777" w:rsidR="009A1B47" w:rsidRPr="001F71FE" w:rsidRDefault="009A1B47" w:rsidP="007C50E4">
      <w:pPr>
        <w:widowControl w:val="0"/>
        <w:autoSpaceDE w:val="0"/>
        <w:autoSpaceDN w:val="0"/>
        <w:adjustRightInd w:val="0"/>
        <w:spacing w:after="0"/>
        <w:ind w:left="426"/>
        <w:jc w:val="both"/>
        <w:rPr>
          <w:rFonts w:ascii="Times New Roman" w:hAnsi="Times New Roman"/>
        </w:rPr>
      </w:pPr>
      <w:r w:rsidRPr="001F71FE">
        <w:rPr>
          <w:rFonts w:ascii="Times New Roman" w:hAnsi="Times New Roman"/>
          <w:b/>
          <w:bCs/>
        </w:rPr>
        <w:t>Nástroj finančnej podpory na riadenie hraníc a vízovú politiku</w:t>
      </w:r>
      <w:r w:rsidRPr="001F71FE">
        <w:rPr>
          <w:rFonts w:ascii="Times New Roman" w:hAnsi="Times New Roman"/>
        </w:rPr>
        <w:t xml:space="preserve"> (BMVI) – fond EÚ, ktorého cieľom je zabezpečiť silné a účinné európske integrované riadenie hraníc na vonkajších hraniciach, čím sa prispeje k zaisteniu vysokej úrovne vnútornej bezpečnosti v rámci EÚ pri súčasnom zabezpečení voľného pohybu osôb v rámci EÚ a v plnom súlade s príslušným acquis EÚ a medzinárodnými záväzkami EÚ a členských štátov vyplývajúcimi z medzinárodných nástrojov, ktorých sú zmluvnými stranami;</w:t>
      </w:r>
    </w:p>
    <w:p w14:paraId="4A76AE41" w14:textId="77777777" w:rsidR="0026018A" w:rsidRPr="001F71FE" w:rsidRDefault="0026018A" w:rsidP="007C50E4">
      <w:pPr>
        <w:widowControl w:val="0"/>
        <w:autoSpaceDE w:val="0"/>
        <w:autoSpaceDN w:val="0"/>
        <w:adjustRightInd w:val="0"/>
        <w:spacing w:after="0"/>
        <w:ind w:left="426"/>
        <w:jc w:val="both"/>
        <w:rPr>
          <w:rFonts w:ascii="Times New Roman" w:hAnsi="Times New Roman"/>
        </w:rPr>
      </w:pPr>
    </w:p>
    <w:p w14:paraId="4607D099" w14:textId="77777777" w:rsidR="00F95A77" w:rsidRPr="001F71FE" w:rsidRDefault="00F95A77" w:rsidP="00AA1C3F">
      <w:pPr>
        <w:pStyle w:val="Odsekzoznamu"/>
        <w:tabs>
          <w:tab w:val="num" w:pos="426"/>
        </w:tabs>
        <w:spacing w:after="120" w:line="276" w:lineRule="auto"/>
        <w:ind w:left="425"/>
        <w:jc w:val="both"/>
        <w:rPr>
          <w:sz w:val="22"/>
          <w:szCs w:val="22"/>
        </w:rPr>
      </w:pPr>
      <w:r w:rsidRPr="001F71FE">
        <w:rPr>
          <w:b/>
          <w:sz w:val="22"/>
          <w:szCs w:val="22"/>
        </w:rPr>
        <w:t xml:space="preserve">Nariadenie 2021/1060 </w:t>
      </w:r>
      <w:r w:rsidRPr="001F71FE">
        <w:rPr>
          <w:sz w:val="22"/>
          <w:szCs w:val="22"/>
        </w:rPr>
        <w:t xml:space="preserve">alebo </w:t>
      </w:r>
      <w:r w:rsidRPr="001F71FE">
        <w:rPr>
          <w:b/>
          <w:sz w:val="22"/>
          <w:szCs w:val="22"/>
        </w:rPr>
        <w:t>nariadenie</w:t>
      </w:r>
      <w:r w:rsidR="0076038E" w:rsidRPr="001F71FE">
        <w:rPr>
          <w:b/>
          <w:sz w:val="22"/>
          <w:szCs w:val="22"/>
        </w:rPr>
        <w:t xml:space="preserve"> o spoločných ustanoveniach</w:t>
      </w:r>
      <w:r w:rsidRPr="001F71FE">
        <w:rPr>
          <w:sz w:val="22"/>
          <w:szCs w:val="22"/>
        </w:rPr>
        <w:t xml:space="preserve"> - Nariadenie Európskeho pa</w:t>
      </w:r>
      <w:r w:rsidR="00AB7BB3" w:rsidRPr="001F71FE">
        <w:rPr>
          <w:sz w:val="22"/>
          <w:szCs w:val="22"/>
        </w:rPr>
        <w:t>rlamentu a Rady (EÚ, Euratom) 2021/1060 z 24. júna 2021, ktorým sa stanovujú spoločné ustanovenia o Európskom fonde regionálneho rozvoja, Európskom sociálnom fonde plus, Kohéznom fonde, Fonde na spravodlivú transformáciu a Európskom námornom, rybolovnom a akvakultúrnom fonde a rozpočtové pravidlá pre uvedené fondy, ako aj pre Fond pre azyl, migráciu a integráciu, Fond pre vnútornú bezpečnosť a Nástroj finančnej podpory na riadenie hraníc a vízovú politiku</w:t>
      </w:r>
      <w:r w:rsidRPr="001F71FE">
        <w:rPr>
          <w:sz w:val="22"/>
          <w:szCs w:val="22"/>
        </w:rPr>
        <w:t>;</w:t>
      </w:r>
    </w:p>
    <w:p w14:paraId="34DA6762" w14:textId="77777777" w:rsidR="00F95A77" w:rsidRPr="001F71FE" w:rsidRDefault="00F95A77">
      <w:pPr>
        <w:pStyle w:val="Odsekzoznamu"/>
        <w:tabs>
          <w:tab w:val="num" w:pos="426"/>
        </w:tabs>
        <w:spacing w:after="120" w:line="276" w:lineRule="auto"/>
        <w:ind w:left="425"/>
        <w:jc w:val="both"/>
        <w:rPr>
          <w:b/>
          <w:sz w:val="22"/>
          <w:szCs w:val="22"/>
        </w:rPr>
      </w:pPr>
    </w:p>
    <w:p w14:paraId="39BCE05C" w14:textId="26D23742" w:rsidR="00E927E8" w:rsidRPr="001F71FE" w:rsidRDefault="006F07F3" w:rsidP="004911D0">
      <w:pPr>
        <w:pStyle w:val="Odsekzoznamu"/>
        <w:tabs>
          <w:tab w:val="num" w:pos="426"/>
        </w:tabs>
        <w:spacing w:after="120" w:line="276" w:lineRule="auto"/>
        <w:ind w:left="425"/>
        <w:jc w:val="both"/>
        <w:rPr>
          <w:sz w:val="22"/>
          <w:szCs w:val="22"/>
          <w:lang w:eastAsia="en-US"/>
        </w:rPr>
      </w:pPr>
      <w:r w:rsidRPr="001F71FE">
        <w:rPr>
          <w:b/>
          <w:sz w:val="22"/>
          <w:szCs w:val="22"/>
        </w:rPr>
        <w:t>Špecifické nariadeni</w:t>
      </w:r>
      <w:r w:rsidR="001E7C8D">
        <w:rPr>
          <w:b/>
          <w:sz w:val="22"/>
          <w:szCs w:val="22"/>
        </w:rPr>
        <w:t>e</w:t>
      </w:r>
      <w:r w:rsidR="00424A18" w:rsidRPr="001F71FE">
        <w:rPr>
          <w:b/>
          <w:sz w:val="22"/>
          <w:szCs w:val="22"/>
        </w:rPr>
        <w:t xml:space="preserve"> </w:t>
      </w:r>
      <w:r w:rsidR="002F22D1" w:rsidRPr="001F71FE">
        <w:rPr>
          <w:sz w:val="22"/>
          <w:szCs w:val="22"/>
        </w:rPr>
        <w:t>–</w:t>
      </w:r>
      <w:r w:rsidR="001E7C8D">
        <w:rPr>
          <w:sz w:val="22"/>
          <w:szCs w:val="22"/>
        </w:rPr>
        <w:t xml:space="preserve"> </w:t>
      </w:r>
      <w:commentRangeStart w:id="17"/>
      <w:r w:rsidR="0010284A" w:rsidRPr="00893640">
        <w:rPr>
          <w:sz w:val="22"/>
          <w:szCs w:val="22"/>
          <w:highlight w:val="lightGray"/>
          <w:lang w:eastAsia="en-US"/>
        </w:rPr>
        <w:t>n</w:t>
      </w:r>
      <w:r w:rsidR="006543E2" w:rsidRPr="00893640">
        <w:rPr>
          <w:sz w:val="22"/>
          <w:szCs w:val="22"/>
          <w:highlight w:val="lightGray"/>
          <w:lang w:eastAsia="en-US"/>
        </w:rPr>
        <w:t xml:space="preserve">ariadenie Európskeho parlamentu </w:t>
      </w:r>
      <w:r w:rsidR="0010284A" w:rsidRPr="00893640">
        <w:rPr>
          <w:sz w:val="22"/>
          <w:szCs w:val="22"/>
          <w:highlight w:val="lightGray"/>
          <w:lang w:eastAsia="en-US"/>
        </w:rPr>
        <w:t xml:space="preserve">(ďalej </w:t>
      </w:r>
      <w:r w:rsidR="00354DAC" w:rsidRPr="00893640">
        <w:rPr>
          <w:sz w:val="22"/>
          <w:szCs w:val="22"/>
          <w:highlight w:val="lightGray"/>
          <w:lang w:eastAsia="en-US"/>
        </w:rPr>
        <w:t xml:space="preserve">aj </w:t>
      </w:r>
      <w:r w:rsidR="0010284A" w:rsidRPr="00893640">
        <w:rPr>
          <w:sz w:val="22"/>
          <w:szCs w:val="22"/>
          <w:highlight w:val="lightGray"/>
          <w:lang w:eastAsia="en-US"/>
        </w:rPr>
        <w:t xml:space="preserve">ako „EP“) </w:t>
      </w:r>
      <w:r w:rsidR="006543E2" w:rsidRPr="00893640">
        <w:rPr>
          <w:sz w:val="22"/>
          <w:szCs w:val="22"/>
          <w:highlight w:val="lightGray"/>
          <w:lang w:eastAsia="en-US"/>
        </w:rPr>
        <w:t>a Rady (EÚ)</w:t>
      </w:r>
      <w:r w:rsidR="00A14D9D" w:rsidRPr="00893640">
        <w:rPr>
          <w:sz w:val="22"/>
          <w:szCs w:val="22"/>
          <w:highlight w:val="lightGray"/>
        </w:rPr>
        <w:t xml:space="preserve"> </w:t>
      </w:r>
      <w:r w:rsidR="00A14D9D" w:rsidRPr="00893640">
        <w:rPr>
          <w:sz w:val="22"/>
          <w:szCs w:val="22"/>
          <w:highlight w:val="lightGray"/>
          <w:lang w:eastAsia="en-US"/>
        </w:rPr>
        <w:t>2021/1147 zo 7.júla 2021, ktorým sa zriaďuje Fond pre azyl, migráciu a integráciu („</w:t>
      </w:r>
      <w:r w:rsidR="00A14D9D" w:rsidRPr="00893640">
        <w:rPr>
          <w:b/>
          <w:sz w:val="22"/>
          <w:szCs w:val="22"/>
          <w:highlight w:val="lightGray"/>
          <w:lang w:eastAsia="en-US"/>
        </w:rPr>
        <w:t>nariadenie AMIF</w:t>
      </w:r>
      <w:r w:rsidR="00A14D9D" w:rsidRPr="00893640">
        <w:rPr>
          <w:sz w:val="22"/>
          <w:szCs w:val="22"/>
          <w:highlight w:val="lightGray"/>
          <w:lang w:eastAsia="en-US"/>
        </w:rPr>
        <w:t>“),</w:t>
      </w:r>
      <w:commentRangeEnd w:id="17"/>
      <w:r w:rsidR="001E7C8D">
        <w:rPr>
          <w:rStyle w:val="Odkaznakomentr"/>
          <w:lang w:val="x-none" w:eastAsia="x-none"/>
        </w:rPr>
        <w:commentReference w:id="17"/>
      </w:r>
      <w:r w:rsidR="00A14D9D" w:rsidRPr="00893640">
        <w:rPr>
          <w:sz w:val="22"/>
          <w:szCs w:val="22"/>
          <w:highlight w:val="lightGray"/>
          <w:lang w:eastAsia="en-US"/>
        </w:rPr>
        <w:tab/>
        <w:t>nariadenie EP a Rady (EÚ) 2021/1149 zo 7. júla 2021 ,ktorým sa zriaďuje Fond pre vnútornú bezpečnosť („</w:t>
      </w:r>
      <w:r w:rsidR="00A14D9D" w:rsidRPr="00893640">
        <w:rPr>
          <w:b/>
          <w:sz w:val="22"/>
          <w:szCs w:val="22"/>
          <w:highlight w:val="lightGray"/>
          <w:lang w:eastAsia="en-US"/>
        </w:rPr>
        <w:t>nariadenie ISF</w:t>
      </w:r>
      <w:r w:rsidR="00A14D9D" w:rsidRPr="00893640">
        <w:rPr>
          <w:sz w:val="22"/>
          <w:szCs w:val="22"/>
          <w:highlight w:val="lightGray"/>
          <w:lang w:eastAsia="en-US"/>
        </w:rPr>
        <w:t xml:space="preserve">“), </w:t>
      </w:r>
      <w:r w:rsidR="009F3378" w:rsidRPr="00893640">
        <w:rPr>
          <w:sz w:val="22"/>
          <w:szCs w:val="22"/>
          <w:highlight w:val="lightGray"/>
          <w:lang w:eastAsia="en-US"/>
        </w:rPr>
        <w:t>n</w:t>
      </w:r>
      <w:r w:rsidR="00A14D9D" w:rsidRPr="00893640">
        <w:rPr>
          <w:sz w:val="22"/>
          <w:szCs w:val="22"/>
          <w:highlight w:val="lightGray"/>
          <w:lang w:eastAsia="en-US"/>
        </w:rPr>
        <w:t>ariadenie E</w:t>
      </w:r>
      <w:r w:rsidR="009F3378" w:rsidRPr="00893640">
        <w:rPr>
          <w:sz w:val="22"/>
          <w:szCs w:val="22"/>
          <w:highlight w:val="lightGray"/>
          <w:lang w:eastAsia="en-US"/>
        </w:rPr>
        <w:t>P</w:t>
      </w:r>
      <w:r w:rsidR="00A14D9D" w:rsidRPr="00893640">
        <w:rPr>
          <w:sz w:val="22"/>
          <w:szCs w:val="22"/>
          <w:highlight w:val="lightGray"/>
          <w:lang w:eastAsia="en-US"/>
        </w:rPr>
        <w:t xml:space="preserve"> a Rady (EÚ) 2021/1148 zo 7.júla 2021, ktorým sa ako súčasť Fondu pre integrované riadenie hraníc zriaďuje Nástroj finančnej podpory na riadenie hraníc a vízovú politiku („</w:t>
      </w:r>
      <w:r w:rsidR="00A14D9D" w:rsidRPr="00893640">
        <w:rPr>
          <w:b/>
          <w:sz w:val="22"/>
          <w:szCs w:val="22"/>
          <w:highlight w:val="lightGray"/>
          <w:lang w:eastAsia="en-US"/>
        </w:rPr>
        <w:t>nariadenie BMVI</w:t>
      </w:r>
      <w:r w:rsidR="00A14D9D" w:rsidRPr="00893640">
        <w:rPr>
          <w:sz w:val="22"/>
          <w:szCs w:val="22"/>
          <w:highlight w:val="lightGray"/>
          <w:lang w:eastAsia="en-US"/>
        </w:rPr>
        <w:t>“)</w:t>
      </w:r>
      <w:r w:rsidR="009F3378" w:rsidRPr="00893640">
        <w:rPr>
          <w:sz w:val="22"/>
          <w:szCs w:val="22"/>
          <w:highlight w:val="lightGray"/>
          <w:lang w:eastAsia="en-US"/>
        </w:rPr>
        <w:t>;</w:t>
      </w:r>
    </w:p>
    <w:p w14:paraId="1DF80762" w14:textId="77777777" w:rsidR="009F3378" w:rsidRPr="001F71FE" w:rsidRDefault="009F3378" w:rsidP="004911D0">
      <w:pPr>
        <w:pStyle w:val="Odsekzoznamu"/>
        <w:tabs>
          <w:tab w:val="num" w:pos="426"/>
        </w:tabs>
        <w:spacing w:after="120" w:line="276" w:lineRule="auto"/>
        <w:ind w:left="425"/>
        <w:jc w:val="both"/>
        <w:rPr>
          <w:sz w:val="22"/>
          <w:szCs w:val="22"/>
          <w:lang w:eastAsia="en-US"/>
        </w:rPr>
      </w:pPr>
    </w:p>
    <w:p w14:paraId="4F400BE6" w14:textId="77777777" w:rsidR="002F22D1" w:rsidRPr="001F71FE" w:rsidRDefault="002F22D1" w:rsidP="001D6F73">
      <w:pPr>
        <w:pStyle w:val="Odsekzoznamu"/>
        <w:tabs>
          <w:tab w:val="num" w:pos="426"/>
        </w:tabs>
        <w:spacing w:after="120" w:line="276" w:lineRule="auto"/>
        <w:ind w:left="425"/>
        <w:jc w:val="both"/>
      </w:pPr>
      <w:r w:rsidRPr="001F71FE">
        <w:rPr>
          <w:b/>
          <w:sz w:val="22"/>
          <w:szCs w:val="22"/>
        </w:rPr>
        <w:t xml:space="preserve">Nariadenie </w:t>
      </w:r>
      <w:r w:rsidR="007D23F2" w:rsidRPr="001F71FE">
        <w:rPr>
          <w:b/>
          <w:sz w:val="22"/>
          <w:szCs w:val="22"/>
        </w:rPr>
        <w:t>2018</w:t>
      </w:r>
      <w:r w:rsidRPr="001F71FE">
        <w:rPr>
          <w:b/>
          <w:sz w:val="22"/>
          <w:szCs w:val="22"/>
        </w:rPr>
        <w:t>/</w:t>
      </w:r>
      <w:r w:rsidR="007D23F2" w:rsidRPr="001F71FE">
        <w:rPr>
          <w:b/>
          <w:sz w:val="22"/>
          <w:szCs w:val="22"/>
        </w:rPr>
        <w:t>1046</w:t>
      </w:r>
      <w:r w:rsidR="007D23F2" w:rsidRPr="001F71FE">
        <w:rPr>
          <w:sz w:val="22"/>
          <w:szCs w:val="22"/>
        </w:rPr>
        <w:t xml:space="preserve"> </w:t>
      </w:r>
      <w:r w:rsidRPr="001F71FE">
        <w:rPr>
          <w:sz w:val="22"/>
          <w:szCs w:val="22"/>
        </w:rPr>
        <w:t>– Nariadenie Európskeho parlamentu a Rady (EÚ, Euratom) </w:t>
      </w:r>
      <w:r w:rsidR="007D23F2" w:rsidRPr="001F71FE">
        <w:rPr>
          <w:sz w:val="22"/>
          <w:szCs w:val="22"/>
        </w:rPr>
        <w:t>2018/1046</w:t>
      </w:r>
      <w:r w:rsidRPr="001F71FE">
        <w:rPr>
          <w:sz w:val="22"/>
          <w:szCs w:val="22"/>
        </w:rPr>
        <w:t xml:space="preserve"> z  </w:t>
      </w:r>
      <w:r w:rsidR="007D23F2" w:rsidRPr="001F71FE">
        <w:rPr>
          <w:sz w:val="22"/>
          <w:szCs w:val="22"/>
        </w:rPr>
        <w:t>18. júla 2018</w:t>
      </w:r>
      <w:r w:rsidRPr="001F71FE">
        <w:rPr>
          <w:sz w:val="22"/>
          <w:szCs w:val="22"/>
        </w:rPr>
        <w:t xml:space="preserve">, </w:t>
      </w:r>
      <w:r w:rsidRPr="001F71FE">
        <w:rPr>
          <w:b/>
          <w:sz w:val="22"/>
          <w:szCs w:val="22"/>
        </w:rPr>
        <w:t>o rozpočtových pravidlách</w:t>
      </w:r>
      <w:r w:rsidRPr="001F71FE">
        <w:rPr>
          <w:sz w:val="22"/>
          <w:szCs w:val="22"/>
        </w:rPr>
        <w:t xml:space="preserve">, ktoré sa vzťahujú na všeobecný rozpočet Únie, </w:t>
      </w:r>
      <w:r w:rsidR="007D23F2" w:rsidRPr="001F71FE">
        <w:rPr>
          <w:sz w:val="22"/>
          <w:szCs w:val="22"/>
        </w:rPr>
        <w:t xml:space="preserve">o zmene nariadení (EÚ) č. 1296/2013, (EÚ) č. 1301/2013, (EÚ) č. 1303/2013, (EÚ) č. 1304/2013, (EÚ) č. 1309/2013, (EÚ) č. 1316/2013, (EÚ) č. 223/2014, (EÚ) č. 283/2014 a rozhodnutia č. 541/2014/EÚ </w:t>
      </w:r>
      <w:r w:rsidRPr="001F71FE">
        <w:rPr>
          <w:sz w:val="22"/>
          <w:szCs w:val="22"/>
        </w:rPr>
        <w:t>a</w:t>
      </w:r>
      <w:r w:rsidR="007D23F2" w:rsidRPr="001F71FE">
        <w:rPr>
          <w:sz w:val="22"/>
          <w:szCs w:val="22"/>
        </w:rPr>
        <w:t xml:space="preserve"> o </w:t>
      </w:r>
      <w:r w:rsidRPr="001F71FE">
        <w:rPr>
          <w:sz w:val="22"/>
          <w:szCs w:val="22"/>
        </w:rPr>
        <w:t>zrušení nariadenia (</w:t>
      </w:r>
      <w:r w:rsidR="007D23F2" w:rsidRPr="001F71FE">
        <w:rPr>
          <w:sz w:val="22"/>
          <w:szCs w:val="22"/>
        </w:rPr>
        <w:t>EÚ</w:t>
      </w:r>
      <w:r w:rsidRPr="001F71FE">
        <w:rPr>
          <w:sz w:val="22"/>
          <w:szCs w:val="22"/>
        </w:rPr>
        <w:t>, Euratom) č. </w:t>
      </w:r>
      <w:r w:rsidR="007D23F2" w:rsidRPr="001F71FE">
        <w:rPr>
          <w:sz w:val="22"/>
          <w:szCs w:val="22"/>
        </w:rPr>
        <w:t>966</w:t>
      </w:r>
      <w:r w:rsidRPr="001F71FE">
        <w:rPr>
          <w:sz w:val="22"/>
          <w:szCs w:val="22"/>
        </w:rPr>
        <w:t>/</w:t>
      </w:r>
      <w:r w:rsidR="007D23F2" w:rsidRPr="001F71FE">
        <w:rPr>
          <w:sz w:val="22"/>
          <w:szCs w:val="22"/>
        </w:rPr>
        <w:t>2012</w:t>
      </w:r>
      <w:r w:rsidRPr="001F71FE">
        <w:rPr>
          <w:sz w:val="22"/>
          <w:szCs w:val="22"/>
        </w:rPr>
        <w:t xml:space="preserve">; </w:t>
      </w:r>
    </w:p>
    <w:p w14:paraId="67155377" w14:textId="77777777" w:rsidR="002F22D1" w:rsidRPr="001F71FE" w:rsidRDefault="002F22D1" w:rsidP="00B83EB8">
      <w:pPr>
        <w:tabs>
          <w:tab w:val="left" w:pos="426"/>
        </w:tabs>
        <w:autoSpaceDE w:val="0"/>
        <w:autoSpaceDN w:val="0"/>
        <w:adjustRightInd w:val="0"/>
        <w:spacing w:before="120"/>
        <w:ind w:left="426"/>
        <w:jc w:val="both"/>
        <w:rPr>
          <w:rFonts w:ascii="Times New Roman" w:hAnsi="Times New Roman"/>
          <w:b/>
        </w:rPr>
      </w:pPr>
      <w:r w:rsidRPr="001F71FE">
        <w:rPr>
          <w:rFonts w:ascii="Times New Roman" w:hAnsi="Times New Roman"/>
          <w:b/>
        </w:rPr>
        <w:t xml:space="preserve">Nenávratný finančný príspevok </w:t>
      </w:r>
      <w:r w:rsidRPr="001F71FE">
        <w:rPr>
          <w:rFonts w:ascii="Times New Roman" w:hAnsi="Times New Roman"/>
        </w:rPr>
        <w:t>alebo</w:t>
      </w:r>
      <w:r w:rsidRPr="001F71FE">
        <w:rPr>
          <w:rFonts w:ascii="Times New Roman" w:hAnsi="Times New Roman"/>
          <w:b/>
        </w:rPr>
        <w:t xml:space="preserve"> NFP </w:t>
      </w:r>
      <w:r w:rsidRPr="001F71FE">
        <w:rPr>
          <w:rFonts w:ascii="Times New Roman" w:hAnsi="Times New Roman"/>
        </w:rPr>
        <w:t xml:space="preserve">- suma finančných prostriedkov poskytnutá </w:t>
      </w:r>
      <w:r w:rsidR="006258F4" w:rsidRPr="001F71FE">
        <w:rPr>
          <w:rFonts w:ascii="Times New Roman" w:hAnsi="Times New Roman"/>
        </w:rPr>
        <w:t>P</w:t>
      </w:r>
      <w:r w:rsidRPr="001F71FE">
        <w:rPr>
          <w:rFonts w:ascii="Times New Roman" w:hAnsi="Times New Roman"/>
        </w:rPr>
        <w:t>rijímateľovi na Realizáciu aktivít Projektu, vychádzajúc</w:t>
      </w:r>
      <w:r w:rsidR="00183B05" w:rsidRPr="001F71FE">
        <w:rPr>
          <w:rFonts w:ascii="Times New Roman" w:hAnsi="Times New Roman"/>
        </w:rPr>
        <w:t>a</w:t>
      </w:r>
      <w:r w:rsidRPr="001F71FE">
        <w:rPr>
          <w:rFonts w:ascii="Times New Roman" w:hAnsi="Times New Roman"/>
        </w:rPr>
        <w:t xml:space="preserve"> zo Schválenej žiadosti o NFP, podľa podmienok Zmluvy o poskytnutí NFP</w:t>
      </w:r>
      <w:r w:rsidR="00183B05" w:rsidRPr="001F71FE">
        <w:rPr>
          <w:rFonts w:ascii="Times New Roman" w:hAnsi="Times New Roman"/>
        </w:rPr>
        <w:t>,</w:t>
      </w:r>
      <w:r w:rsidRPr="001F71FE">
        <w:rPr>
          <w:rFonts w:ascii="Times New Roman" w:hAnsi="Times New Roman"/>
        </w:rPr>
        <w:t xml:space="preserve"> z verejných prostriedkov v súlade s platnou právnou úpravou (najmä zákonom o</w:t>
      </w:r>
      <w:r w:rsidR="00023117" w:rsidRPr="001F71FE">
        <w:rPr>
          <w:rFonts w:ascii="Times New Roman" w:hAnsi="Times New Roman"/>
        </w:rPr>
        <w:t> </w:t>
      </w:r>
      <w:r w:rsidRPr="001F71FE">
        <w:rPr>
          <w:rFonts w:ascii="Times New Roman" w:hAnsi="Times New Roman"/>
        </w:rPr>
        <w:t>príspevk</w:t>
      </w:r>
      <w:r w:rsidR="00023117" w:rsidRPr="001F71FE">
        <w:rPr>
          <w:rFonts w:ascii="Times New Roman" w:hAnsi="Times New Roman"/>
        </w:rPr>
        <w:t>och z fondov EÚ</w:t>
      </w:r>
      <w:r w:rsidRPr="001F71FE">
        <w:rPr>
          <w:rFonts w:ascii="Times New Roman" w:hAnsi="Times New Roman"/>
        </w:rPr>
        <w:t>, zákonom o finančnej kontrole a audite  a zákonom o rozpočtových pravidlách)</w:t>
      </w:r>
      <w:r w:rsidR="00825192" w:rsidRPr="001F71FE">
        <w:rPr>
          <w:rFonts w:ascii="Times New Roman" w:hAnsi="Times New Roman"/>
        </w:rPr>
        <w:t>;</w:t>
      </w:r>
      <w:r w:rsidRPr="001F71FE">
        <w:rPr>
          <w:rFonts w:ascii="Times New Roman" w:hAnsi="Times New Roman"/>
        </w:rPr>
        <w:t xml:space="preserve"> </w:t>
      </w:r>
    </w:p>
    <w:p w14:paraId="382FDF10" w14:textId="77777777" w:rsidR="002F22D1" w:rsidRPr="001F71FE" w:rsidRDefault="002F22D1" w:rsidP="00B83EB8">
      <w:pPr>
        <w:tabs>
          <w:tab w:val="left" w:pos="426"/>
        </w:tabs>
        <w:spacing w:before="120"/>
        <w:ind w:left="426"/>
        <w:jc w:val="both"/>
        <w:rPr>
          <w:rFonts w:ascii="Times New Roman" w:hAnsi="Times New Roman"/>
        </w:rPr>
      </w:pPr>
      <w:r w:rsidRPr="001F71FE">
        <w:rPr>
          <w:rFonts w:ascii="Times New Roman" w:hAnsi="Times New Roman"/>
          <w:b/>
        </w:rPr>
        <w:t>Neoprávnené výdavky</w:t>
      </w:r>
      <w:r w:rsidRPr="001F71FE">
        <w:rPr>
          <w:rFonts w:ascii="Times New Roman" w:hAnsi="Times New Roman"/>
        </w:rPr>
        <w:t xml:space="preserve"> – výdavky Projektu, ktoré nie sú Oprávnenými výdavkami; ide najmä o výdavky, ktoré </w:t>
      </w:r>
      <w:r w:rsidR="001E585A" w:rsidRPr="001F71FE">
        <w:rPr>
          <w:rFonts w:ascii="Times New Roman" w:hAnsi="Times New Roman"/>
        </w:rPr>
        <w:t xml:space="preserve">nespĺňajú pravidlá oprávnenosti podľa </w:t>
      </w:r>
      <w:r w:rsidRPr="001F71FE">
        <w:rPr>
          <w:rFonts w:ascii="Times New Roman" w:hAnsi="Times New Roman"/>
        </w:rPr>
        <w:t>Zmluv</w:t>
      </w:r>
      <w:r w:rsidR="001E585A" w:rsidRPr="001F71FE">
        <w:rPr>
          <w:rFonts w:ascii="Times New Roman" w:hAnsi="Times New Roman"/>
        </w:rPr>
        <w:t>y</w:t>
      </w:r>
      <w:r w:rsidRPr="001F71FE">
        <w:rPr>
          <w:rFonts w:ascii="Times New Roman" w:hAnsi="Times New Roman"/>
        </w:rPr>
        <w:t xml:space="preserve"> o poskytnutí NFP </w:t>
      </w:r>
      <w:r w:rsidR="001E585A" w:rsidRPr="001F71FE">
        <w:rPr>
          <w:rFonts w:ascii="Times New Roman" w:hAnsi="Times New Roman"/>
        </w:rPr>
        <w:t xml:space="preserve">a/alebo </w:t>
      </w:r>
      <w:r w:rsidR="002671FF" w:rsidRPr="001F71FE">
        <w:rPr>
          <w:rFonts w:ascii="Times New Roman" w:hAnsi="Times New Roman"/>
        </w:rPr>
        <w:t xml:space="preserve">Výzvy a/alebo </w:t>
      </w:r>
      <w:r w:rsidR="001E585A" w:rsidRPr="001F71FE">
        <w:rPr>
          <w:rFonts w:ascii="Times New Roman" w:hAnsi="Times New Roman"/>
        </w:rPr>
        <w:t xml:space="preserve">podľa Právnych </w:t>
      </w:r>
      <w:r w:rsidR="00FD66E5" w:rsidRPr="001F71FE">
        <w:rPr>
          <w:rFonts w:ascii="Times New Roman" w:hAnsi="Times New Roman"/>
        </w:rPr>
        <w:t>d</w:t>
      </w:r>
      <w:r w:rsidR="001E585A" w:rsidRPr="001F71FE">
        <w:rPr>
          <w:rFonts w:ascii="Times New Roman" w:hAnsi="Times New Roman"/>
        </w:rPr>
        <w:t xml:space="preserve">okumentov, ktoré Poskytovateľ vydal pre určenie oprávnenosti výdavkov podľa </w:t>
      </w:r>
      <w:r w:rsidR="008C4298" w:rsidRPr="001F71FE">
        <w:rPr>
          <w:rFonts w:ascii="Times New Roman" w:hAnsi="Times New Roman"/>
        </w:rPr>
        <w:t>čl. 63 ods. 1 nariadenia</w:t>
      </w:r>
      <w:r w:rsidR="005B0F6A" w:rsidRPr="001F71FE">
        <w:rPr>
          <w:rFonts w:ascii="Times New Roman" w:hAnsi="Times New Roman"/>
        </w:rPr>
        <w:t xml:space="preserve"> o spoločných ustanoveniach</w:t>
      </w:r>
      <w:r w:rsidR="00825192" w:rsidRPr="001F71FE">
        <w:rPr>
          <w:rFonts w:ascii="Times New Roman" w:hAnsi="Times New Roman"/>
        </w:rPr>
        <w:t>;</w:t>
      </w:r>
      <w:r w:rsidR="00087001" w:rsidRPr="001F71FE">
        <w:rPr>
          <w:rFonts w:ascii="Times New Roman" w:hAnsi="Times New Roman"/>
        </w:rPr>
        <w:t xml:space="preserve"> </w:t>
      </w:r>
    </w:p>
    <w:p w14:paraId="1F8D32B2" w14:textId="1FD96DC5" w:rsidR="002F22D1" w:rsidRPr="001F71FE" w:rsidRDefault="002F22D1" w:rsidP="00B83EB8">
      <w:pPr>
        <w:tabs>
          <w:tab w:val="left" w:pos="426"/>
        </w:tabs>
        <w:spacing w:before="120"/>
        <w:ind w:left="426"/>
        <w:jc w:val="both"/>
        <w:rPr>
          <w:rFonts w:ascii="Times New Roman" w:hAnsi="Times New Roman"/>
        </w:rPr>
      </w:pPr>
      <w:r w:rsidRPr="001F71FE">
        <w:rPr>
          <w:rFonts w:ascii="Times New Roman" w:hAnsi="Times New Roman"/>
          <w:b/>
        </w:rPr>
        <w:t xml:space="preserve">Nezrovnalosť </w:t>
      </w:r>
      <w:r w:rsidR="00B63C32" w:rsidRPr="001F71FE">
        <w:rPr>
          <w:rFonts w:ascii="Times New Roman" w:hAnsi="Times New Roman"/>
        </w:rPr>
        <w:t>–</w:t>
      </w:r>
      <w:r w:rsidRPr="001F71FE">
        <w:rPr>
          <w:rFonts w:ascii="Times New Roman" w:hAnsi="Times New Roman"/>
        </w:rPr>
        <w:t xml:space="preserve"> </w:t>
      </w:r>
      <w:r w:rsidR="00A52683" w:rsidRPr="001F71FE">
        <w:rPr>
          <w:rFonts w:ascii="Times New Roman" w:hAnsi="Times New Roman"/>
        </w:rPr>
        <w:t xml:space="preserve">akékoľvek porušenie uplatniteľného práva vyplývajúce z konania alebo opomenutia hospodárskeho subjektu, ktorý sa zúčastňuje na implementácii </w:t>
      </w:r>
      <w:ins w:id="18" w:author="Autor">
        <w:r w:rsidR="004B4C81">
          <w:rPr>
            <w:rFonts w:ascii="Times New Roman" w:hAnsi="Times New Roman"/>
          </w:rPr>
          <w:t>F</w:t>
        </w:r>
      </w:ins>
      <w:del w:id="19" w:author="Autor">
        <w:r w:rsidR="00A52683" w:rsidRPr="001F71FE" w:rsidDel="004B4C81">
          <w:rPr>
            <w:rFonts w:ascii="Times New Roman" w:hAnsi="Times New Roman"/>
          </w:rPr>
          <w:delText>f</w:delText>
        </w:r>
      </w:del>
      <w:r w:rsidR="00A52683" w:rsidRPr="001F71FE">
        <w:rPr>
          <w:rFonts w:ascii="Times New Roman" w:hAnsi="Times New Roman"/>
        </w:rPr>
        <w:t>ondov</w:t>
      </w:r>
      <w:r w:rsidR="00635C7C" w:rsidRPr="001F71FE">
        <w:rPr>
          <w:rFonts w:ascii="Times New Roman" w:hAnsi="Times New Roman"/>
        </w:rPr>
        <w:t xml:space="preserve"> EÚ</w:t>
      </w:r>
      <w:r w:rsidR="00A52683" w:rsidRPr="001F71FE">
        <w:rPr>
          <w:rFonts w:ascii="Times New Roman" w:hAnsi="Times New Roman"/>
        </w:rPr>
        <w:t xml:space="preserve">, dôsledkom čoho je alebo by bolo poškodenie rozpočtu EÚ tým, že by bol </w:t>
      </w:r>
      <w:r w:rsidR="00FB0613" w:rsidRPr="001F71FE">
        <w:rPr>
          <w:rFonts w:ascii="Times New Roman" w:hAnsi="Times New Roman"/>
        </w:rPr>
        <w:t xml:space="preserve">zaťažený </w:t>
      </w:r>
      <w:ins w:id="20" w:author="Autor">
        <w:r w:rsidR="00AF5B2A">
          <w:rPr>
            <w:rFonts w:ascii="Times New Roman" w:hAnsi="Times New Roman"/>
          </w:rPr>
          <w:t>N</w:t>
        </w:r>
      </w:ins>
      <w:del w:id="21" w:author="Autor">
        <w:r w:rsidR="00FB0613" w:rsidRPr="001F71FE" w:rsidDel="00AF5B2A">
          <w:rPr>
            <w:rFonts w:ascii="Times New Roman" w:hAnsi="Times New Roman"/>
          </w:rPr>
          <w:delText>n</w:delText>
        </w:r>
      </w:del>
      <w:r w:rsidR="00FB0613" w:rsidRPr="001F71FE">
        <w:rPr>
          <w:rFonts w:ascii="Times New Roman" w:hAnsi="Times New Roman"/>
        </w:rPr>
        <w:t>eoprávneným výdavkom</w:t>
      </w:r>
      <w:r w:rsidR="00B63C32" w:rsidRPr="001F71FE">
        <w:rPr>
          <w:rFonts w:ascii="Times New Roman" w:hAnsi="Times New Roman"/>
        </w:rPr>
        <w:t>;</w:t>
      </w:r>
    </w:p>
    <w:p w14:paraId="06DE8DE4" w14:textId="77777777" w:rsidR="00D828B9" w:rsidRPr="001F71FE" w:rsidRDefault="00D828B9" w:rsidP="00B83EB8">
      <w:pPr>
        <w:tabs>
          <w:tab w:val="left" w:pos="426"/>
        </w:tabs>
        <w:spacing w:before="120" w:after="0"/>
        <w:ind w:left="426"/>
        <w:jc w:val="both"/>
        <w:rPr>
          <w:rFonts w:ascii="Times New Roman" w:hAnsi="Times New Roman"/>
        </w:rPr>
      </w:pPr>
      <w:r w:rsidRPr="001F71FE">
        <w:rPr>
          <w:rFonts w:ascii="Times New Roman" w:hAnsi="Times New Roman"/>
          <w:b/>
          <w:bCs/>
        </w:rPr>
        <w:lastRenderedPageBreak/>
        <w:t>Okolnosť vylučujúca zodpovednosť</w:t>
      </w:r>
      <w:r w:rsidRPr="001F71FE">
        <w:rPr>
          <w:rFonts w:ascii="Times New Roman" w:hAnsi="Times New Roman"/>
          <w:bCs/>
        </w:rPr>
        <w:t xml:space="preserve"> alebo </w:t>
      </w:r>
      <w:r w:rsidRPr="001F71FE">
        <w:rPr>
          <w:rFonts w:ascii="Times New Roman" w:hAnsi="Times New Roman"/>
          <w:b/>
          <w:bCs/>
        </w:rPr>
        <w:t>OVZ</w:t>
      </w:r>
      <w:r w:rsidRPr="001F71FE">
        <w:rPr>
          <w:rFonts w:ascii="Times New Roman" w:hAnsi="Times New Roman"/>
          <w:bCs/>
        </w:rPr>
        <w:t xml:space="preserve"> -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w:t>
      </w:r>
      <w:r w:rsidRPr="001F71FE">
        <w:rPr>
          <w:rFonts w:ascii="Times New Roman" w:hAnsi="Times New Roman"/>
          <w:bCs/>
          <w:highlight w:val="yellow"/>
        </w:rPr>
        <w:t xml:space="preserve"> </w:t>
      </w:r>
      <w:r w:rsidRPr="001F71FE">
        <w:rPr>
          <w:rFonts w:ascii="Times New Roman" w:hAnsi="Times New Roman"/>
          <w:b/>
          <w:bCs/>
        </w:rPr>
        <w:t xml:space="preserve">Účinky </w:t>
      </w:r>
      <w:r w:rsidR="000D1174" w:rsidRPr="001F71FE">
        <w:rPr>
          <w:rFonts w:ascii="Times New Roman" w:hAnsi="Times New Roman"/>
          <w:b/>
          <w:bCs/>
        </w:rPr>
        <w:t>OVZ</w:t>
      </w:r>
      <w:r w:rsidRPr="001F71FE">
        <w:rPr>
          <w:rFonts w:ascii="Times New Roman" w:hAnsi="Times New Roman"/>
          <w:b/>
          <w:bCs/>
        </w:rPr>
        <w:t xml:space="preserve"> sú obmedzené iba na dobu</w:t>
      </w:r>
      <w:r w:rsidR="004059ED" w:rsidRPr="001F71FE">
        <w:rPr>
          <w:rFonts w:ascii="Times New Roman" w:hAnsi="Times New Roman"/>
          <w:b/>
          <w:bCs/>
        </w:rPr>
        <w:t>,</w:t>
      </w:r>
      <w:r w:rsidRPr="001F71FE">
        <w:rPr>
          <w:rFonts w:ascii="Times New Roman" w:hAnsi="Times New Roman"/>
          <w:b/>
          <w:bCs/>
        </w:rPr>
        <w:t xml:space="preserve"> pokiaľ trvá prekážka, s ktorou sú tieto účinky spojené</w:t>
      </w:r>
      <w:r w:rsidRPr="001F71FE">
        <w:rPr>
          <w:rFonts w:ascii="Times New Roman" w:hAnsi="Times New Roman"/>
          <w:bCs/>
        </w:rPr>
        <w:t xml:space="preserve">. Zodpovednosť Zmluvnej strany nevylučuje prekážka, ktorá vznikla z jej hospodárskych pomerov. Na posúdenie toho, či určitá udalosť je OVZ, sa použije </w:t>
      </w:r>
      <w:r w:rsidRPr="001F71FE">
        <w:rPr>
          <w:rFonts w:ascii="Times New Roman" w:hAnsi="Times New Roman"/>
        </w:rPr>
        <w:t>ustanovenie §</w:t>
      </w:r>
      <w:r w:rsidR="00710FDF" w:rsidRPr="001F71FE">
        <w:rPr>
          <w:rFonts w:ascii="Times New Roman" w:hAnsi="Times New Roman"/>
        </w:rPr>
        <w:t xml:space="preserve"> </w:t>
      </w:r>
      <w:r w:rsidRPr="001F71FE">
        <w:rPr>
          <w:rFonts w:ascii="Times New Roman" w:hAnsi="Times New Roman"/>
        </w:rPr>
        <w:t xml:space="preserve">374 Obchodného zákonníka a ustálené výklady </w:t>
      </w:r>
      <w:r w:rsidR="005D1531" w:rsidRPr="001F71FE">
        <w:rPr>
          <w:rFonts w:ascii="Times New Roman" w:hAnsi="Times New Roman"/>
        </w:rPr>
        <w:t xml:space="preserve">a </w:t>
      </w:r>
      <w:r w:rsidRPr="001F71FE">
        <w:rPr>
          <w:rFonts w:ascii="Times New Roman" w:hAnsi="Times New Roman"/>
        </w:rPr>
        <w:t xml:space="preserve">judikatúra k tomuto ustanoveniu. </w:t>
      </w:r>
    </w:p>
    <w:p w14:paraId="22F61249" w14:textId="77777777" w:rsidR="00D828B9" w:rsidRPr="001F71FE" w:rsidRDefault="00D828B9" w:rsidP="005F1968">
      <w:pPr>
        <w:tabs>
          <w:tab w:val="num" w:pos="426"/>
        </w:tabs>
        <w:spacing w:before="120" w:after="0"/>
        <w:ind w:left="426"/>
        <w:jc w:val="both"/>
        <w:rPr>
          <w:rFonts w:ascii="Times New Roman" w:hAnsi="Times New Roman"/>
        </w:rPr>
      </w:pPr>
      <w:r w:rsidRPr="001F71FE">
        <w:rPr>
          <w:rFonts w:ascii="Times New Roman" w:hAnsi="Times New Roman"/>
        </w:rPr>
        <w:t xml:space="preserve">V zmysle uvedeného udalosť, ktorá má byť OVZ, musí spĺňať všetky nasledovné podmienky: </w:t>
      </w:r>
    </w:p>
    <w:p w14:paraId="552845AC" w14:textId="77777777" w:rsidR="00D828B9" w:rsidRPr="001F71FE" w:rsidRDefault="00D828B9" w:rsidP="005F1968">
      <w:pPr>
        <w:pStyle w:val="Bezriadkovania1"/>
        <w:numPr>
          <w:ilvl w:val="0"/>
          <w:numId w:val="17"/>
        </w:numPr>
        <w:tabs>
          <w:tab w:val="clear" w:pos="1713"/>
          <w:tab w:val="num" w:pos="851"/>
        </w:tabs>
        <w:spacing w:before="120" w:line="276" w:lineRule="auto"/>
        <w:ind w:left="851" w:hanging="425"/>
        <w:jc w:val="both"/>
        <w:rPr>
          <w:rFonts w:ascii="Times New Roman" w:hAnsi="Times New Roman"/>
        </w:rPr>
      </w:pPr>
      <w:r w:rsidRPr="001F71FE">
        <w:rPr>
          <w:rFonts w:ascii="Times New Roman" w:hAnsi="Times New Roman"/>
          <w:b/>
        </w:rPr>
        <w:t>dočasný charakter</w:t>
      </w:r>
      <w:r w:rsidR="00701ED6" w:rsidRPr="001F71FE">
        <w:rPr>
          <w:rFonts w:ascii="Times New Roman" w:hAnsi="Times New Roman"/>
          <w:b/>
        </w:rPr>
        <w:t xml:space="preserve"> </w:t>
      </w:r>
      <w:r w:rsidRPr="001F71FE">
        <w:rPr>
          <w:rFonts w:ascii="Times New Roman" w:hAnsi="Times New Roman"/>
          <w:b/>
        </w:rPr>
        <w:t>prekážky</w:t>
      </w:r>
      <w:r w:rsidRPr="001F71FE">
        <w:rPr>
          <w:rFonts w:ascii="Times New Roman" w:hAnsi="Times New Roman"/>
        </w:rPr>
        <w:t xml:space="preserve">, </w:t>
      </w:r>
      <w:r w:rsidR="00701ED6" w:rsidRPr="001F71FE">
        <w:rPr>
          <w:rFonts w:ascii="Times New Roman" w:hAnsi="Times New Roman"/>
        </w:rPr>
        <w:t xml:space="preserve">ktorá </w:t>
      </w:r>
      <w:r w:rsidRPr="001F71FE">
        <w:rPr>
          <w:rFonts w:ascii="Times New Roman" w:hAnsi="Times New Roman"/>
        </w:rPr>
        <w:t>bráni Zmluvnej strane plniť si povinnosti zo záväzku po určitú dobu, ktoré inak je možné splniť</w:t>
      </w:r>
      <w:r w:rsidR="00701ED6" w:rsidRPr="001F71FE">
        <w:rPr>
          <w:rFonts w:ascii="Times New Roman" w:hAnsi="Times New Roman"/>
        </w:rPr>
        <w:t xml:space="preserve">; dočasnosť prekážky </w:t>
      </w:r>
      <w:r w:rsidRPr="001F71FE">
        <w:rPr>
          <w:rFonts w:ascii="Times New Roman" w:hAnsi="Times New Roman"/>
        </w:rPr>
        <w:t xml:space="preserve">je základným rozlišovacím znakom od dodatočnej objektívnej nemožnosti plnenia, kedy povinnosť dlžníka zanikne, s ohľadom na to, že dodatočná nemožnosť plnenia má trvalý, nie dočasný charakter, </w:t>
      </w:r>
    </w:p>
    <w:p w14:paraId="0505B872" w14:textId="77777777" w:rsidR="00D828B9" w:rsidRPr="001F71FE" w:rsidRDefault="00D828B9" w:rsidP="005F1968">
      <w:pPr>
        <w:pStyle w:val="Bezriadkovania1"/>
        <w:numPr>
          <w:ilvl w:val="0"/>
          <w:numId w:val="17"/>
        </w:numPr>
        <w:tabs>
          <w:tab w:val="clear" w:pos="1713"/>
          <w:tab w:val="num" w:pos="851"/>
        </w:tabs>
        <w:spacing w:before="120" w:line="276" w:lineRule="auto"/>
        <w:ind w:left="851" w:hanging="425"/>
        <w:jc w:val="both"/>
        <w:rPr>
          <w:rFonts w:ascii="Times New Roman" w:hAnsi="Times New Roman"/>
        </w:rPr>
      </w:pPr>
      <w:r w:rsidRPr="001F71FE">
        <w:rPr>
          <w:rFonts w:ascii="Times New Roman" w:hAnsi="Times New Roman"/>
          <w:b/>
        </w:rPr>
        <w:t>objektívna povaha</w:t>
      </w:r>
      <w:r w:rsidRPr="001F71FE">
        <w:rPr>
          <w:rFonts w:ascii="Times New Roman" w:hAnsi="Times New Roman"/>
        </w:rPr>
        <w:t xml:space="preserve">, v dôsledku čoho OVZ musí byť nezávislá od vôle Zmluvnej strany, ktorá vznik takejto udalosti nevie ovplyvniť, </w:t>
      </w:r>
    </w:p>
    <w:p w14:paraId="4781A28A" w14:textId="77777777" w:rsidR="00D828B9" w:rsidRPr="001F71FE" w:rsidRDefault="00D828B9" w:rsidP="005F1968">
      <w:pPr>
        <w:pStyle w:val="Bezriadkovania1"/>
        <w:numPr>
          <w:ilvl w:val="0"/>
          <w:numId w:val="17"/>
        </w:numPr>
        <w:tabs>
          <w:tab w:val="clear" w:pos="1713"/>
          <w:tab w:val="num" w:pos="851"/>
        </w:tabs>
        <w:spacing w:before="120" w:line="276" w:lineRule="auto"/>
        <w:ind w:left="851" w:hanging="425"/>
        <w:jc w:val="both"/>
        <w:rPr>
          <w:rFonts w:ascii="Times New Roman" w:hAnsi="Times New Roman"/>
        </w:rPr>
      </w:pPr>
      <w:r w:rsidRPr="001F71FE">
        <w:rPr>
          <w:rFonts w:ascii="Times New Roman" w:hAnsi="Times New Roman"/>
          <w:b/>
        </w:rPr>
        <w:t>musí mať takú povahu, že bráni Zmluvnej strane v plnení jej povinnost</w:t>
      </w:r>
      <w:r w:rsidR="00173667" w:rsidRPr="001F71FE">
        <w:rPr>
          <w:rFonts w:ascii="Times New Roman" w:hAnsi="Times New Roman"/>
          <w:b/>
        </w:rPr>
        <w:t>i</w:t>
      </w:r>
      <w:r w:rsidRPr="001F71FE">
        <w:rPr>
          <w:rFonts w:ascii="Times New Roman" w:hAnsi="Times New Roman"/>
        </w:rPr>
        <w:t xml:space="preserve">, a to bez ohľadu na to, či ide o právne prekážky, </w:t>
      </w:r>
      <w:r w:rsidR="00FC2FDF" w:rsidRPr="001F71FE">
        <w:rPr>
          <w:rFonts w:ascii="Times New Roman" w:hAnsi="Times New Roman"/>
        </w:rPr>
        <w:t xml:space="preserve">prírodné </w:t>
      </w:r>
      <w:r w:rsidRPr="001F71FE">
        <w:rPr>
          <w:rFonts w:ascii="Times New Roman" w:hAnsi="Times New Roman"/>
        </w:rPr>
        <w:t>udalosti a</w:t>
      </w:r>
      <w:r w:rsidR="00C00CAF" w:rsidRPr="001F71FE">
        <w:rPr>
          <w:rFonts w:ascii="Times New Roman" w:hAnsi="Times New Roman"/>
        </w:rPr>
        <w:t>lebo</w:t>
      </w:r>
      <w:r w:rsidRPr="001F71FE">
        <w:rPr>
          <w:rFonts w:ascii="Times New Roman" w:hAnsi="Times New Roman"/>
        </w:rPr>
        <w:t xml:space="preserve"> ďalšie okolnosti vis maior, </w:t>
      </w:r>
    </w:p>
    <w:p w14:paraId="534559A7" w14:textId="77777777" w:rsidR="00D828B9" w:rsidRPr="001F71FE" w:rsidRDefault="00D828B9" w:rsidP="005F1968">
      <w:pPr>
        <w:pStyle w:val="Bezriadkovania1"/>
        <w:numPr>
          <w:ilvl w:val="0"/>
          <w:numId w:val="17"/>
        </w:numPr>
        <w:tabs>
          <w:tab w:val="clear" w:pos="1713"/>
          <w:tab w:val="num" w:pos="851"/>
        </w:tabs>
        <w:spacing w:before="120" w:line="276" w:lineRule="auto"/>
        <w:ind w:left="851" w:hanging="425"/>
        <w:jc w:val="both"/>
        <w:rPr>
          <w:rFonts w:ascii="Times New Roman" w:hAnsi="Times New Roman"/>
        </w:rPr>
      </w:pPr>
      <w:r w:rsidRPr="001F71FE">
        <w:rPr>
          <w:rFonts w:ascii="Times New Roman" w:hAnsi="Times New Roman"/>
          <w:b/>
        </w:rPr>
        <w:t>neodvrátiteľnosť</w:t>
      </w:r>
      <w:r w:rsidRPr="001F71FE">
        <w:rPr>
          <w:rFonts w:ascii="Times New Roman" w:hAnsi="Times New Roman"/>
        </w:rPr>
        <w:t xml:space="preserve">, v dôsledku ktorej nie je možné rozumne predpokladať, že Zmluvná strana by mohla túto prekážku odvrátiť alebo prekonať, alebo odvrátiť alebo prekonať jej následky v rámci </w:t>
      </w:r>
      <w:r w:rsidR="00AF246E" w:rsidRPr="001F71FE">
        <w:rPr>
          <w:rFonts w:ascii="Times New Roman" w:hAnsi="Times New Roman"/>
        </w:rPr>
        <w:t>doby</w:t>
      </w:r>
      <w:r w:rsidRPr="001F71FE">
        <w:rPr>
          <w:rFonts w:ascii="Times New Roman" w:hAnsi="Times New Roman"/>
        </w:rPr>
        <w:t xml:space="preserve">, po ktorú OVZ trvá, </w:t>
      </w:r>
    </w:p>
    <w:p w14:paraId="268D4D7C" w14:textId="77777777" w:rsidR="00D828B9" w:rsidRPr="001F71FE" w:rsidRDefault="00D828B9" w:rsidP="005F1968">
      <w:pPr>
        <w:pStyle w:val="Bezriadkovania1"/>
        <w:numPr>
          <w:ilvl w:val="0"/>
          <w:numId w:val="17"/>
        </w:numPr>
        <w:tabs>
          <w:tab w:val="clear" w:pos="1713"/>
          <w:tab w:val="num" w:pos="851"/>
        </w:tabs>
        <w:spacing w:before="120" w:line="276" w:lineRule="auto"/>
        <w:ind w:left="851" w:hanging="425"/>
        <w:jc w:val="both"/>
        <w:rPr>
          <w:rFonts w:ascii="Times New Roman" w:hAnsi="Times New Roman"/>
        </w:rPr>
      </w:pPr>
      <w:r w:rsidRPr="001F71FE">
        <w:rPr>
          <w:rFonts w:ascii="Times New Roman" w:hAnsi="Times New Roman"/>
          <w:b/>
        </w:rPr>
        <w:t>nepredvídateľnosť</w:t>
      </w:r>
      <w:r w:rsidRPr="001F71FE">
        <w:rPr>
          <w:rFonts w:ascii="Times New Roman" w:hAnsi="Times New Roman"/>
        </w:rPr>
        <w:t>, ktorú možno považovať za preukázanú, ak Zmluvná strana nemohla pri uzavretí Zmluvy o poskytnutí NFP predpokladať, že k takejto prekážke dôjde, pričom sa predpokladá, že povinnosti vyplývajúce zo všeobecne</w:t>
      </w:r>
      <w:r w:rsidR="00AF246E" w:rsidRPr="001F71FE">
        <w:rPr>
          <w:rFonts w:ascii="Times New Roman" w:hAnsi="Times New Roman"/>
        </w:rPr>
        <w:t xml:space="preserve"> </w:t>
      </w:r>
      <w:r w:rsidRPr="001F71FE">
        <w:rPr>
          <w:rFonts w:ascii="Times New Roman" w:hAnsi="Times New Roman"/>
        </w:rPr>
        <w:t xml:space="preserve">záväzných právnych predpisov SR alebo </w:t>
      </w:r>
      <w:r w:rsidR="00AF246E" w:rsidRPr="001F71FE">
        <w:rPr>
          <w:rFonts w:ascii="Times New Roman" w:hAnsi="Times New Roman"/>
        </w:rPr>
        <w:t>P</w:t>
      </w:r>
      <w:r w:rsidRPr="001F71FE">
        <w:rPr>
          <w:rFonts w:ascii="Times New Roman" w:hAnsi="Times New Roman"/>
        </w:rPr>
        <w:t xml:space="preserve">rávnych aktov EÚ sú alebo majú byť každému známe. </w:t>
      </w:r>
    </w:p>
    <w:p w14:paraId="15E26484" w14:textId="77777777" w:rsidR="00D828B9" w:rsidRPr="001F71FE" w:rsidRDefault="00D828B9" w:rsidP="00C475F9">
      <w:pPr>
        <w:tabs>
          <w:tab w:val="num" w:pos="426"/>
        </w:tabs>
        <w:spacing w:before="120" w:after="0"/>
        <w:ind w:left="426"/>
        <w:jc w:val="both"/>
        <w:rPr>
          <w:rFonts w:ascii="Times New Roman" w:hAnsi="Times New Roman"/>
        </w:rPr>
      </w:pPr>
      <w:r w:rsidRPr="001F71FE">
        <w:rPr>
          <w:rFonts w:ascii="Times New Roman" w:hAnsi="Times New Roman"/>
          <w:bCs/>
        </w:rPr>
        <w:t xml:space="preserve">Za OVZ </w:t>
      </w:r>
      <w:r w:rsidR="0075476E" w:rsidRPr="001F71FE">
        <w:rPr>
          <w:rFonts w:ascii="Times New Roman" w:hAnsi="Times New Roman"/>
          <w:bCs/>
        </w:rPr>
        <w:t xml:space="preserve">na strane Poskytovateľa </w:t>
      </w:r>
      <w:r w:rsidRPr="001F71FE">
        <w:rPr>
          <w:rFonts w:ascii="Times New Roman" w:hAnsi="Times New Roman"/>
          <w:bCs/>
        </w:rPr>
        <w:t xml:space="preserve">sa považuje </w:t>
      </w:r>
      <w:r w:rsidR="00C00CAF" w:rsidRPr="001F71FE">
        <w:rPr>
          <w:rFonts w:ascii="Times New Roman" w:hAnsi="Times New Roman"/>
          <w:bCs/>
        </w:rPr>
        <w:t xml:space="preserve">aj </w:t>
      </w:r>
      <w:r w:rsidRPr="001F71FE">
        <w:rPr>
          <w:rFonts w:ascii="Times New Roman" w:hAnsi="Times New Roman"/>
          <w:bCs/>
        </w:rPr>
        <w:t>uzatvorenie Štátnej pokladnice. Za OVZ sa nepovažuje plynutie lehôt</w:t>
      </w:r>
      <w:r w:rsidR="006B0D9B" w:rsidRPr="001F71FE">
        <w:rPr>
          <w:rFonts w:ascii="Times New Roman" w:hAnsi="Times New Roman"/>
          <w:bCs/>
        </w:rPr>
        <w:t xml:space="preserve"> v rozsahu, ako</w:t>
      </w:r>
      <w:r w:rsidRPr="001F71FE">
        <w:rPr>
          <w:rFonts w:ascii="Times New Roman" w:hAnsi="Times New Roman"/>
          <w:bCs/>
        </w:rPr>
        <w:t xml:space="preserve"> vyplývajú z právnych predpisov SR a </w:t>
      </w:r>
      <w:r w:rsidR="00AF246E" w:rsidRPr="001F71FE">
        <w:rPr>
          <w:rFonts w:ascii="Times New Roman" w:hAnsi="Times New Roman"/>
          <w:bCs/>
        </w:rPr>
        <w:t>P</w:t>
      </w:r>
      <w:r w:rsidRPr="001F71FE">
        <w:rPr>
          <w:rFonts w:ascii="Times New Roman" w:hAnsi="Times New Roman"/>
          <w:bCs/>
        </w:rPr>
        <w:t>rávnych aktov EÚ</w:t>
      </w:r>
      <w:r w:rsidR="00AF246E" w:rsidRPr="001F71FE">
        <w:rPr>
          <w:rFonts w:ascii="Times New Roman" w:hAnsi="Times New Roman"/>
          <w:bCs/>
        </w:rPr>
        <w:t xml:space="preserve"> alebo Zmluvy o poskytnutí NFP</w:t>
      </w:r>
      <w:r w:rsidRPr="001F71FE">
        <w:rPr>
          <w:rFonts w:ascii="Times New Roman" w:hAnsi="Times New Roman"/>
          <w:bCs/>
        </w:rPr>
        <w:t>;</w:t>
      </w:r>
    </w:p>
    <w:p w14:paraId="2936E6F5" w14:textId="1CEB029B" w:rsidR="002F22D1" w:rsidRPr="001F71FE" w:rsidRDefault="002F22D1" w:rsidP="00C475F9">
      <w:pPr>
        <w:tabs>
          <w:tab w:val="num" w:pos="426"/>
        </w:tabs>
        <w:spacing w:before="120"/>
        <w:ind w:left="426"/>
        <w:jc w:val="both"/>
        <w:rPr>
          <w:rFonts w:ascii="Times New Roman" w:hAnsi="Times New Roman"/>
          <w:b/>
          <w:bCs/>
        </w:rPr>
      </w:pPr>
      <w:r w:rsidRPr="001F71FE">
        <w:rPr>
          <w:rFonts w:ascii="Times New Roman" w:hAnsi="Times New Roman"/>
          <w:b/>
          <w:bCs/>
        </w:rPr>
        <w:t xml:space="preserve">Oprávnené výdavky - </w:t>
      </w:r>
      <w:r w:rsidRPr="001F71FE">
        <w:rPr>
          <w:rFonts w:ascii="Times New Roman" w:hAnsi="Times New Roman"/>
        </w:rPr>
        <w:t xml:space="preserve">výdavky, ktoré skutočne vznikli a boli uhradené Prijímateľom </w:t>
      </w:r>
      <w:r w:rsidR="007A714C" w:rsidRPr="001F71FE">
        <w:rPr>
          <w:rFonts w:ascii="Times New Roman" w:hAnsi="Times New Roman"/>
        </w:rPr>
        <w:t xml:space="preserve">v súvislosti s </w:t>
      </w:r>
      <w:r w:rsidR="00C6009B" w:rsidRPr="001F71FE">
        <w:rPr>
          <w:rFonts w:ascii="Times New Roman" w:hAnsi="Times New Roman"/>
        </w:rPr>
        <w:t>Realizáci</w:t>
      </w:r>
      <w:r w:rsidR="007A714C" w:rsidRPr="001F71FE">
        <w:rPr>
          <w:rFonts w:ascii="Times New Roman" w:hAnsi="Times New Roman"/>
        </w:rPr>
        <w:t>ou</w:t>
      </w:r>
      <w:r w:rsidR="00C6009B" w:rsidRPr="001F71FE">
        <w:rPr>
          <w:rFonts w:ascii="Times New Roman" w:hAnsi="Times New Roman"/>
        </w:rPr>
        <w:t xml:space="preserve"> </w:t>
      </w:r>
      <w:r w:rsidR="00357BAA" w:rsidRPr="001F71FE">
        <w:rPr>
          <w:rFonts w:ascii="Times New Roman" w:hAnsi="Times New Roman"/>
        </w:rPr>
        <w:t xml:space="preserve">aktivít </w:t>
      </w:r>
      <w:r w:rsidR="00C6009B" w:rsidRPr="001F71FE">
        <w:rPr>
          <w:rFonts w:ascii="Times New Roman" w:hAnsi="Times New Roman"/>
        </w:rPr>
        <w:t>Projektu</w:t>
      </w:r>
      <w:r w:rsidRPr="001F71FE">
        <w:rPr>
          <w:rFonts w:ascii="Times New Roman" w:hAnsi="Times New Roman"/>
        </w:rPr>
        <w:t xml:space="preserve">, v zmysle Zmluvy o poskytnutí NFP, </w:t>
      </w:r>
      <w:r w:rsidR="0081694D" w:rsidRPr="001F71FE">
        <w:rPr>
          <w:rFonts w:ascii="Times New Roman" w:hAnsi="Times New Roman"/>
        </w:rPr>
        <w:t xml:space="preserve">ak spĺňajú pravidlá </w:t>
      </w:r>
      <w:r w:rsidRPr="001F71FE">
        <w:rPr>
          <w:rFonts w:ascii="Times New Roman" w:hAnsi="Times New Roman"/>
        </w:rPr>
        <w:t xml:space="preserve"> oprávnenosti výdavkov uveden</w:t>
      </w:r>
      <w:r w:rsidR="0081694D" w:rsidRPr="001F71FE">
        <w:rPr>
          <w:rFonts w:ascii="Times New Roman" w:hAnsi="Times New Roman"/>
        </w:rPr>
        <w:t>é</w:t>
      </w:r>
      <w:r w:rsidRPr="001F71FE">
        <w:rPr>
          <w:rFonts w:ascii="Times New Roman" w:hAnsi="Times New Roman"/>
        </w:rPr>
        <w:t xml:space="preserve"> v</w:t>
      </w:r>
      <w:r w:rsidR="0066336E" w:rsidRPr="001F71FE">
        <w:rPr>
          <w:rFonts w:ascii="Times New Roman" w:hAnsi="Times New Roman"/>
        </w:rPr>
        <w:t> </w:t>
      </w:r>
      <w:r w:rsidRPr="001F71FE">
        <w:rPr>
          <w:rFonts w:ascii="Times New Roman" w:hAnsi="Times New Roman"/>
        </w:rPr>
        <w:t>čl</w:t>
      </w:r>
      <w:r w:rsidR="0066336E" w:rsidRPr="001F71FE">
        <w:rPr>
          <w:rFonts w:ascii="Times New Roman" w:hAnsi="Times New Roman"/>
        </w:rPr>
        <w:t>.</w:t>
      </w:r>
      <w:r w:rsidRPr="001F71FE">
        <w:rPr>
          <w:rFonts w:ascii="Times New Roman" w:hAnsi="Times New Roman"/>
        </w:rPr>
        <w:t xml:space="preserve"> </w:t>
      </w:r>
      <w:r w:rsidR="0066336E" w:rsidRPr="001F71FE">
        <w:rPr>
          <w:rFonts w:ascii="Times New Roman" w:hAnsi="Times New Roman"/>
        </w:rPr>
        <w:t>15</w:t>
      </w:r>
      <w:r w:rsidRPr="001F71FE">
        <w:rPr>
          <w:rFonts w:ascii="Times New Roman" w:hAnsi="Times New Roman"/>
        </w:rPr>
        <w:t xml:space="preserve"> VZP; </w:t>
      </w:r>
      <w:r w:rsidR="00BE0D42" w:rsidRPr="001F71FE">
        <w:rPr>
          <w:rFonts w:ascii="Times New Roman" w:hAnsi="Times New Roman"/>
        </w:rPr>
        <w:t>z</w:t>
      </w:r>
      <w:r w:rsidR="00C72A22" w:rsidRPr="001F71FE">
        <w:rPr>
          <w:rFonts w:ascii="Times New Roman" w:hAnsi="Times New Roman"/>
        </w:rPr>
        <w:t xml:space="preserve">a </w:t>
      </w:r>
      <w:r w:rsidR="0081694D" w:rsidRPr="001F71FE">
        <w:rPr>
          <w:rFonts w:ascii="Times New Roman" w:hAnsi="Times New Roman"/>
        </w:rPr>
        <w:t>O</w:t>
      </w:r>
      <w:r w:rsidR="00C72A22" w:rsidRPr="001F71FE">
        <w:rPr>
          <w:rFonts w:ascii="Times New Roman" w:hAnsi="Times New Roman"/>
        </w:rPr>
        <w:t xml:space="preserve">právnené výdavky sa považujú aj </w:t>
      </w:r>
      <w:ins w:id="22" w:author="Autor">
        <w:r w:rsidR="00373325">
          <w:rPr>
            <w:rFonts w:ascii="Times New Roman" w:hAnsi="Times New Roman"/>
          </w:rPr>
          <w:t xml:space="preserve">odpisy, ako aj </w:t>
        </w:r>
      </w:ins>
      <w:r w:rsidR="008D0619" w:rsidRPr="001F71FE">
        <w:rPr>
          <w:rFonts w:ascii="Times New Roman" w:hAnsi="Times New Roman"/>
          <w:lang w:eastAsia="sk-SK"/>
        </w:rPr>
        <w:t>V</w:t>
      </w:r>
      <w:r w:rsidR="00C72A22" w:rsidRPr="001F71FE">
        <w:rPr>
          <w:rFonts w:ascii="Times New Roman" w:hAnsi="Times New Roman"/>
          <w:lang w:eastAsia="sk-SK"/>
        </w:rPr>
        <w:t>ýdavky vykazované zjednodušeným spôsobom vykazovania</w:t>
      </w:r>
      <w:r w:rsidR="0014786C" w:rsidRPr="001F71FE">
        <w:rPr>
          <w:rFonts w:ascii="Times New Roman" w:hAnsi="Times New Roman"/>
          <w:lang w:eastAsia="sk-SK"/>
        </w:rPr>
        <w:t>,</w:t>
      </w:r>
      <w:r w:rsidR="00C72A22" w:rsidRPr="001F71FE">
        <w:rPr>
          <w:rFonts w:ascii="Times New Roman" w:hAnsi="Times New Roman"/>
        </w:rPr>
        <w:t> pri ktorých sa ich skutočný vznik nepreukazuje</w:t>
      </w:r>
      <w:r w:rsidRPr="001F71FE">
        <w:rPr>
          <w:rFonts w:ascii="Times New Roman" w:hAnsi="Times New Roman"/>
        </w:rPr>
        <w:t>;</w:t>
      </w:r>
    </w:p>
    <w:p w14:paraId="3A471806" w14:textId="77777777" w:rsidR="002F22D1" w:rsidRPr="001F71FE" w:rsidRDefault="002F22D1" w:rsidP="00F07A6B">
      <w:pPr>
        <w:tabs>
          <w:tab w:val="num" w:pos="426"/>
        </w:tabs>
        <w:spacing w:before="120" w:after="0"/>
        <w:ind w:left="426"/>
        <w:jc w:val="both"/>
        <w:rPr>
          <w:rFonts w:ascii="Times New Roman" w:hAnsi="Times New Roman"/>
          <w:b/>
          <w:bCs/>
        </w:rPr>
      </w:pPr>
      <w:r w:rsidRPr="001F71FE">
        <w:rPr>
          <w:rFonts w:ascii="Times New Roman" w:hAnsi="Times New Roman"/>
          <w:b/>
          <w:bCs/>
        </w:rPr>
        <w:t xml:space="preserve">Orgán zapojený do riadenia, auditu a kontroly </w:t>
      </w:r>
      <w:r w:rsidR="00F07A6B" w:rsidRPr="001F71FE">
        <w:rPr>
          <w:rFonts w:ascii="Times New Roman" w:hAnsi="Times New Roman"/>
          <w:b/>
          <w:bCs/>
        </w:rPr>
        <w:t>fondov EÚ</w:t>
      </w:r>
      <w:r w:rsidRPr="001F71FE">
        <w:rPr>
          <w:rFonts w:ascii="Times New Roman" w:hAnsi="Times New Roman"/>
          <w:b/>
          <w:bCs/>
        </w:rPr>
        <w:t xml:space="preserve"> vrátane finančného riadenia </w:t>
      </w:r>
      <w:r w:rsidRPr="001F71FE">
        <w:rPr>
          <w:rFonts w:ascii="Times New Roman" w:hAnsi="Times New Roman"/>
          <w:bCs/>
        </w:rPr>
        <w:t>–</w:t>
      </w:r>
      <w:r w:rsidR="00F94CDE" w:rsidRPr="001F71FE">
        <w:rPr>
          <w:rFonts w:ascii="Times New Roman" w:hAnsi="Times New Roman"/>
          <w:bCs/>
        </w:rPr>
        <w:t xml:space="preserve"> </w:t>
      </w:r>
      <w:r w:rsidRPr="001F71FE">
        <w:rPr>
          <w:rFonts w:ascii="Times New Roman" w:hAnsi="Times New Roman"/>
          <w:bCs/>
        </w:rPr>
        <w:t>jeden alebo viacero z nasledovných orgánov</w:t>
      </w:r>
      <w:r w:rsidR="00984D5C" w:rsidRPr="001F71FE">
        <w:rPr>
          <w:rFonts w:ascii="Times New Roman" w:hAnsi="Times New Roman"/>
          <w:bCs/>
        </w:rPr>
        <w:t>, pričom ich pôsobnosť a právomoc vyplýva z právnych predpisov SR a/alebo Právnych aktov EÚ</w:t>
      </w:r>
      <w:r w:rsidRPr="001F71FE">
        <w:rPr>
          <w:rFonts w:ascii="Times New Roman" w:hAnsi="Times New Roman"/>
          <w:bCs/>
        </w:rPr>
        <w:t xml:space="preserve">: </w:t>
      </w:r>
    </w:p>
    <w:p w14:paraId="547181E9" w14:textId="77777777" w:rsidR="002F22D1" w:rsidRPr="001F71FE" w:rsidRDefault="00F94CDE">
      <w:pPr>
        <w:pStyle w:val="Odsekzoznamu"/>
        <w:numPr>
          <w:ilvl w:val="0"/>
          <w:numId w:val="54"/>
        </w:numPr>
        <w:tabs>
          <w:tab w:val="num" w:pos="426"/>
        </w:tabs>
        <w:spacing w:before="120" w:line="276" w:lineRule="auto"/>
        <w:ind w:left="425" w:firstLine="0"/>
        <w:rPr>
          <w:sz w:val="22"/>
          <w:szCs w:val="22"/>
        </w:rPr>
      </w:pPr>
      <w:r w:rsidRPr="001F71FE">
        <w:rPr>
          <w:sz w:val="22"/>
          <w:szCs w:val="22"/>
        </w:rPr>
        <w:t>Európska k</w:t>
      </w:r>
      <w:r w:rsidR="002F22D1" w:rsidRPr="001F71FE">
        <w:rPr>
          <w:sz w:val="22"/>
          <w:szCs w:val="22"/>
        </w:rPr>
        <w:t xml:space="preserve">omisia, </w:t>
      </w:r>
    </w:p>
    <w:p w14:paraId="2191986B" w14:textId="77777777" w:rsidR="002F22D1" w:rsidRPr="001F71FE" w:rsidRDefault="002F22D1">
      <w:pPr>
        <w:pStyle w:val="Odsekzoznamu"/>
        <w:numPr>
          <w:ilvl w:val="0"/>
          <w:numId w:val="54"/>
        </w:numPr>
        <w:tabs>
          <w:tab w:val="num" w:pos="426"/>
        </w:tabs>
        <w:spacing w:before="120" w:line="276" w:lineRule="auto"/>
        <w:ind w:left="425" w:firstLine="0"/>
        <w:rPr>
          <w:sz w:val="22"/>
          <w:szCs w:val="22"/>
        </w:rPr>
      </w:pPr>
      <w:r w:rsidRPr="001F71FE">
        <w:rPr>
          <w:sz w:val="22"/>
          <w:szCs w:val="22"/>
        </w:rPr>
        <w:t xml:space="preserve">vláda </w:t>
      </w:r>
      <w:r w:rsidR="0020206A" w:rsidRPr="001F71FE">
        <w:rPr>
          <w:sz w:val="22"/>
          <w:szCs w:val="22"/>
        </w:rPr>
        <w:t>Slovenskej republiky</w:t>
      </w:r>
      <w:r w:rsidRPr="001F71FE">
        <w:rPr>
          <w:sz w:val="22"/>
          <w:szCs w:val="22"/>
        </w:rPr>
        <w:t xml:space="preserve">, </w:t>
      </w:r>
    </w:p>
    <w:p w14:paraId="6991135D" w14:textId="77777777" w:rsidR="002F22D1" w:rsidRPr="001F71FE" w:rsidRDefault="00027AC8" w:rsidP="001D6F73">
      <w:pPr>
        <w:pStyle w:val="Odsekzoznamu"/>
        <w:numPr>
          <w:ilvl w:val="0"/>
          <w:numId w:val="54"/>
        </w:numPr>
        <w:ind w:left="709" w:hanging="283"/>
        <w:rPr>
          <w:sz w:val="22"/>
          <w:szCs w:val="22"/>
        </w:rPr>
      </w:pPr>
      <w:r w:rsidRPr="001F71FE">
        <w:rPr>
          <w:sz w:val="22"/>
          <w:szCs w:val="22"/>
        </w:rPr>
        <w:t>r</w:t>
      </w:r>
      <w:r w:rsidR="00237AF4" w:rsidRPr="001F71FE">
        <w:rPr>
          <w:sz w:val="22"/>
          <w:szCs w:val="22"/>
        </w:rPr>
        <w:t xml:space="preserve">iadiaci orgán, ktorý vykonáva aj úlohy </w:t>
      </w:r>
      <w:r w:rsidR="00984D5C" w:rsidRPr="001F71FE">
        <w:rPr>
          <w:sz w:val="22"/>
          <w:szCs w:val="22"/>
        </w:rPr>
        <w:t>platobn</w:t>
      </w:r>
      <w:r w:rsidR="00237AF4" w:rsidRPr="001F71FE">
        <w:rPr>
          <w:sz w:val="22"/>
          <w:szCs w:val="22"/>
        </w:rPr>
        <w:t>ého</w:t>
      </w:r>
      <w:r w:rsidR="00984D5C" w:rsidRPr="001F71FE">
        <w:rPr>
          <w:sz w:val="22"/>
          <w:szCs w:val="22"/>
        </w:rPr>
        <w:t xml:space="preserve"> </w:t>
      </w:r>
      <w:r w:rsidR="002F22D1" w:rsidRPr="001F71FE">
        <w:rPr>
          <w:sz w:val="22"/>
          <w:szCs w:val="22"/>
        </w:rPr>
        <w:t>orgán</w:t>
      </w:r>
      <w:r w:rsidR="00237AF4" w:rsidRPr="001F71FE">
        <w:rPr>
          <w:sz w:val="22"/>
          <w:szCs w:val="22"/>
        </w:rPr>
        <w:t>u</w:t>
      </w:r>
      <w:r w:rsidR="002F22D1" w:rsidRPr="001F71FE">
        <w:rPr>
          <w:sz w:val="22"/>
          <w:szCs w:val="22"/>
        </w:rPr>
        <w:t xml:space="preserve">, </w:t>
      </w:r>
    </w:p>
    <w:p w14:paraId="7DA0D676" w14:textId="77777777" w:rsidR="002F22D1" w:rsidRPr="001F71FE" w:rsidRDefault="00984D5C">
      <w:pPr>
        <w:pStyle w:val="Odsekzoznamu"/>
        <w:numPr>
          <w:ilvl w:val="0"/>
          <w:numId w:val="54"/>
        </w:numPr>
        <w:tabs>
          <w:tab w:val="num" w:pos="426"/>
        </w:tabs>
        <w:spacing w:before="120" w:line="276" w:lineRule="auto"/>
        <w:ind w:left="425" w:firstLine="0"/>
        <w:rPr>
          <w:sz w:val="22"/>
          <w:szCs w:val="22"/>
        </w:rPr>
      </w:pPr>
      <w:r w:rsidRPr="001F71FE">
        <w:rPr>
          <w:sz w:val="22"/>
          <w:szCs w:val="22"/>
        </w:rPr>
        <w:t xml:space="preserve">monitorovací </w:t>
      </w:r>
      <w:r w:rsidR="002F22D1" w:rsidRPr="001F71FE">
        <w:rPr>
          <w:sz w:val="22"/>
          <w:szCs w:val="22"/>
        </w:rPr>
        <w:t xml:space="preserve">výbor, </w:t>
      </w:r>
    </w:p>
    <w:p w14:paraId="1E505A7D" w14:textId="77777777" w:rsidR="002F22D1" w:rsidRPr="001F71FE" w:rsidRDefault="00984D5C">
      <w:pPr>
        <w:pStyle w:val="Odsekzoznamu"/>
        <w:numPr>
          <w:ilvl w:val="0"/>
          <w:numId w:val="54"/>
        </w:numPr>
        <w:tabs>
          <w:tab w:val="num" w:pos="426"/>
        </w:tabs>
        <w:spacing w:before="120" w:line="276" w:lineRule="auto"/>
        <w:ind w:left="425" w:firstLine="0"/>
        <w:rPr>
          <w:sz w:val="22"/>
          <w:szCs w:val="22"/>
        </w:rPr>
      </w:pPr>
      <w:r w:rsidRPr="001F71FE">
        <w:rPr>
          <w:sz w:val="22"/>
          <w:szCs w:val="22"/>
        </w:rPr>
        <w:lastRenderedPageBreak/>
        <w:t xml:space="preserve">orgán </w:t>
      </w:r>
      <w:r w:rsidR="002F22D1" w:rsidRPr="001F71FE">
        <w:rPr>
          <w:sz w:val="22"/>
          <w:szCs w:val="22"/>
        </w:rPr>
        <w:t>auditu</w:t>
      </w:r>
      <w:r w:rsidR="00DC21A2" w:rsidRPr="001F71FE">
        <w:rPr>
          <w:sz w:val="22"/>
          <w:szCs w:val="22"/>
        </w:rPr>
        <w:t xml:space="preserve"> a </w:t>
      </w:r>
      <w:r w:rsidR="0035334D" w:rsidRPr="001F71FE">
        <w:rPr>
          <w:sz w:val="22"/>
          <w:szCs w:val="22"/>
        </w:rPr>
        <w:t>orgánom auditu</w:t>
      </w:r>
      <w:r w:rsidR="0035334D" w:rsidRPr="001F71FE">
        <w:rPr>
          <w:b/>
          <w:bCs/>
          <w:sz w:val="22"/>
          <w:szCs w:val="22"/>
        </w:rPr>
        <w:t xml:space="preserve"> </w:t>
      </w:r>
      <w:r w:rsidR="0035334D" w:rsidRPr="001F71FE">
        <w:rPr>
          <w:sz w:val="22"/>
          <w:szCs w:val="22"/>
        </w:rPr>
        <w:t>poverené osoby</w:t>
      </w:r>
      <w:r w:rsidR="003C05D4" w:rsidRPr="001F71FE">
        <w:rPr>
          <w:sz w:val="22"/>
          <w:szCs w:val="22"/>
        </w:rPr>
        <w:t>,</w:t>
      </w:r>
    </w:p>
    <w:p w14:paraId="0BAC3D5D" w14:textId="77777777" w:rsidR="002F22D1" w:rsidRPr="001F71FE" w:rsidRDefault="00984D5C">
      <w:pPr>
        <w:pStyle w:val="Odsekzoznamu"/>
        <w:numPr>
          <w:ilvl w:val="0"/>
          <w:numId w:val="54"/>
        </w:numPr>
        <w:tabs>
          <w:tab w:val="num" w:pos="426"/>
        </w:tabs>
        <w:spacing w:before="120" w:line="276" w:lineRule="auto"/>
        <w:ind w:left="425" w:firstLine="0"/>
        <w:rPr>
          <w:sz w:val="22"/>
          <w:szCs w:val="22"/>
        </w:rPr>
      </w:pPr>
      <w:r w:rsidRPr="001F71FE">
        <w:rPr>
          <w:sz w:val="22"/>
          <w:szCs w:val="22"/>
        </w:rPr>
        <w:t xml:space="preserve">orgán </w:t>
      </w:r>
      <w:r w:rsidR="002F22D1" w:rsidRPr="001F71FE">
        <w:rPr>
          <w:sz w:val="22"/>
          <w:szCs w:val="22"/>
        </w:rPr>
        <w:t>zabezpečujúci ochranu finančných záujmov EÚ,</w:t>
      </w:r>
    </w:p>
    <w:p w14:paraId="69BAC4FE" w14:textId="77777777" w:rsidR="002F22D1" w:rsidRPr="001F71FE" w:rsidRDefault="003D6D45">
      <w:pPr>
        <w:pStyle w:val="Odsekzoznamu"/>
        <w:numPr>
          <w:ilvl w:val="0"/>
          <w:numId w:val="54"/>
        </w:numPr>
        <w:tabs>
          <w:tab w:val="num" w:pos="426"/>
        </w:tabs>
        <w:spacing w:before="120" w:line="276" w:lineRule="auto"/>
        <w:ind w:left="425" w:firstLine="0"/>
        <w:rPr>
          <w:sz w:val="22"/>
          <w:szCs w:val="22"/>
        </w:rPr>
      </w:pPr>
      <w:r w:rsidRPr="001F71FE">
        <w:rPr>
          <w:sz w:val="22"/>
          <w:szCs w:val="22"/>
        </w:rPr>
        <w:t xml:space="preserve">Ministerstvo práce sociálnych vecí a rodiny SR ako </w:t>
      </w:r>
      <w:r w:rsidR="00984D5C" w:rsidRPr="001F71FE">
        <w:rPr>
          <w:sz w:val="22"/>
          <w:szCs w:val="22"/>
        </w:rPr>
        <w:t xml:space="preserve">gestor </w:t>
      </w:r>
      <w:r w:rsidR="002F22D1" w:rsidRPr="001F71FE">
        <w:rPr>
          <w:sz w:val="22"/>
          <w:szCs w:val="22"/>
        </w:rPr>
        <w:t>horizontálnych princípov,</w:t>
      </w:r>
    </w:p>
    <w:p w14:paraId="3D24248F" w14:textId="77777777" w:rsidR="00F65549" w:rsidRPr="001F71FE" w:rsidRDefault="00F65549" w:rsidP="001D6F73">
      <w:pPr>
        <w:pStyle w:val="Odsekzoznamu"/>
        <w:numPr>
          <w:ilvl w:val="0"/>
          <w:numId w:val="54"/>
        </w:numPr>
        <w:tabs>
          <w:tab w:val="num" w:pos="426"/>
        </w:tabs>
        <w:spacing w:before="120" w:line="276" w:lineRule="auto"/>
        <w:ind w:left="425" w:firstLine="0"/>
        <w:jc w:val="both"/>
        <w:rPr>
          <w:sz w:val="22"/>
          <w:szCs w:val="22"/>
        </w:rPr>
      </w:pPr>
      <w:r w:rsidRPr="001F71FE">
        <w:rPr>
          <w:sz w:val="22"/>
          <w:szCs w:val="22"/>
        </w:rPr>
        <w:t>centrálny koordinačný orgán (ďalej ako „CKO“) ako orgán zodpovedný za</w:t>
      </w:r>
      <w:r w:rsidR="005B3192" w:rsidRPr="001F71FE">
        <w:rPr>
          <w:sz w:val="22"/>
          <w:szCs w:val="22"/>
          <w:shd w:val="clear" w:color="auto" w:fill="FFFFFF"/>
        </w:rPr>
        <w:t xml:space="preserve"> tvorbu informačného monitorovacieho systému, za plnenie úloh súvisiacich s prevádzkou informačného monitorovacieho systému</w:t>
      </w:r>
      <w:r w:rsidRPr="001F71FE">
        <w:rPr>
          <w:sz w:val="22"/>
          <w:szCs w:val="22"/>
        </w:rPr>
        <w:t>,</w:t>
      </w:r>
      <w:r w:rsidR="00793C09" w:rsidRPr="001F71FE">
        <w:rPr>
          <w:sz w:val="22"/>
          <w:szCs w:val="22"/>
        </w:rPr>
        <w:t xml:space="preserve"> </w:t>
      </w:r>
      <w:r w:rsidR="00434906" w:rsidRPr="001F71FE">
        <w:rPr>
          <w:sz w:val="22"/>
          <w:szCs w:val="22"/>
        </w:rPr>
        <w:t xml:space="preserve">za </w:t>
      </w:r>
      <w:r w:rsidR="00793C09" w:rsidRPr="001F71FE">
        <w:rPr>
          <w:sz w:val="22"/>
          <w:szCs w:val="22"/>
        </w:rPr>
        <w:t>monitor</w:t>
      </w:r>
      <w:r w:rsidR="00434906" w:rsidRPr="001F71FE">
        <w:rPr>
          <w:sz w:val="22"/>
          <w:szCs w:val="22"/>
        </w:rPr>
        <w:t>ovanie</w:t>
      </w:r>
      <w:r w:rsidR="00793C09" w:rsidRPr="001F71FE">
        <w:rPr>
          <w:sz w:val="22"/>
          <w:szCs w:val="22"/>
        </w:rPr>
        <w:t>, hodnot</w:t>
      </w:r>
      <w:r w:rsidR="00434906" w:rsidRPr="001F71FE">
        <w:rPr>
          <w:sz w:val="22"/>
          <w:szCs w:val="22"/>
        </w:rPr>
        <w:t>enie</w:t>
      </w:r>
      <w:r w:rsidR="00793C09" w:rsidRPr="001F71FE">
        <w:rPr>
          <w:sz w:val="22"/>
          <w:szCs w:val="22"/>
        </w:rPr>
        <w:t xml:space="preserve"> a zverejň</w:t>
      </w:r>
      <w:r w:rsidR="00434906" w:rsidRPr="001F71FE">
        <w:rPr>
          <w:sz w:val="22"/>
          <w:szCs w:val="22"/>
        </w:rPr>
        <w:t>ovanie</w:t>
      </w:r>
      <w:r w:rsidR="00793C09" w:rsidRPr="001F71FE">
        <w:rPr>
          <w:sz w:val="22"/>
          <w:szCs w:val="22"/>
        </w:rPr>
        <w:t xml:space="preserve"> výsled</w:t>
      </w:r>
      <w:r w:rsidR="00434906" w:rsidRPr="001F71FE">
        <w:rPr>
          <w:sz w:val="22"/>
          <w:szCs w:val="22"/>
        </w:rPr>
        <w:t>kov</w:t>
      </w:r>
      <w:r w:rsidR="00793C09" w:rsidRPr="001F71FE">
        <w:rPr>
          <w:sz w:val="22"/>
          <w:szCs w:val="22"/>
        </w:rPr>
        <w:t xml:space="preserve"> implementácie fondov Európskej únie na národnej úrovni a regionálnej úrovni a</w:t>
      </w:r>
      <w:r w:rsidR="00434906" w:rsidRPr="001F71FE">
        <w:rPr>
          <w:sz w:val="22"/>
          <w:szCs w:val="22"/>
        </w:rPr>
        <w:t xml:space="preserve"> za </w:t>
      </w:r>
      <w:r w:rsidR="00793C09" w:rsidRPr="001F71FE">
        <w:rPr>
          <w:sz w:val="22"/>
          <w:szCs w:val="22"/>
        </w:rPr>
        <w:t>koordin</w:t>
      </w:r>
      <w:r w:rsidR="00434906" w:rsidRPr="001F71FE">
        <w:rPr>
          <w:sz w:val="22"/>
          <w:szCs w:val="22"/>
        </w:rPr>
        <w:t>ovanie</w:t>
      </w:r>
      <w:r w:rsidR="00793C09" w:rsidRPr="001F71FE">
        <w:rPr>
          <w:sz w:val="22"/>
          <w:szCs w:val="22"/>
        </w:rPr>
        <w:t xml:space="preserve"> proces</w:t>
      </w:r>
      <w:r w:rsidR="00434906" w:rsidRPr="001F71FE">
        <w:rPr>
          <w:sz w:val="22"/>
          <w:szCs w:val="22"/>
        </w:rPr>
        <w:t>u</w:t>
      </w:r>
      <w:r w:rsidR="00793C09" w:rsidRPr="001F71FE">
        <w:rPr>
          <w:sz w:val="22"/>
          <w:szCs w:val="22"/>
        </w:rPr>
        <w:t xml:space="preserve"> vyhodnocovania plnenia základných podmienok,</w:t>
      </w:r>
    </w:p>
    <w:p w14:paraId="2E9B4516" w14:textId="77777777" w:rsidR="002F22D1" w:rsidRPr="001F71FE" w:rsidRDefault="00F433AD">
      <w:pPr>
        <w:pStyle w:val="Odsekzoznamu"/>
        <w:numPr>
          <w:ilvl w:val="0"/>
          <w:numId w:val="54"/>
        </w:numPr>
        <w:tabs>
          <w:tab w:val="num" w:pos="426"/>
        </w:tabs>
        <w:spacing w:before="120" w:line="276" w:lineRule="auto"/>
        <w:ind w:left="425" w:firstLine="0"/>
        <w:rPr>
          <w:sz w:val="22"/>
          <w:szCs w:val="22"/>
        </w:rPr>
      </w:pPr>
      <w:r w:rsidRPr="001F71FE">
        <w:rPr>
          <w:sz w:val="22"/>
          <w:szCs w:val="22"/>
        </w:rPr>
        <w:t>Európsky dvor audítorov</w:t>
      </w:r>
      <w:r w:rsidR="002F22D1" w:rsidRPr="001F71FE">
        <w:rPr>
          <w:sz w:val="22"/>
          <w:szCs w:val="22"/>
        </w:rPr>
        <w:t xml:space="preserve">; </w:t>
      </w:r>
    </w:p>
    <w:p w14:paraId="15B62D3E" w14:textId="77777777" w:rsidR="00D2734A" w:rsidRPr="001F71FE" w:rsidRDefault="002F22D1" w:rsidP="00E3079E">
      <w:pPr>
        <w:tabs>
          <w:tab w:val="num" w:pos="426"/>
        </w:tabs>
        <w:spacing w:before="120" w:after="0"/>
        <w:ind w:left="426"/>
        <w:jc w:val="both"/>
        <w:rPr>
          <w:rFonts w:ascii="Times New Roman" w:hAnsi="Times New Roman"/>
          <w:b/>
          <w:bCs/>
        </w:rPr>
      </w:pPr>
      <w:r w:rsidRPr="001F71FE">
        <w:rPr>
          <w:rFonts w:ascii="Times New Roman" w:hAnsi="Times New Roman"/>
          <w:b/>
          <w:bCs/>
        </w:rPr>
        <w:t xml:space="preserve">Platba </w:t>
      </w:r>
      <w:r w:rsidRPr="001F71FE">
        <w:rPr>
          <w:rFonts w:ascii="Times New Roman" w:hAnsi="Times New Roman"/>
          <w:bCs/>
        </w:rPr>
        <w:t>– finančný prevod</w:t>
      </w:r>
      <w:r w:rsidR="00D05217" w:rsidRPr="001F71FE">
        <w:rPr>
          <w:rFonts w:ascii="Times New Roman" w:hAnsi="Times New Roman"/>
          <w:bCs/>
        </w:rPr>
        <w:t xml:space="preserve"> </w:t>
      </w:r>
      <w:r w:rsidR="00BC7B1D" w:rsidRPr="001F71FE">
        <w:rPr>
          <w:rFonts w:ascii="Times New Roman" w:hAnsi="Times New Roman"/>
          <w:bCs/>
        </w:rPr>
        <w:t>NFP</w:t>
      </w:r>
      <w:r w:rsidRPr="001F71FE">
        <w:rPr>
          <w:rFonts w:ascii="Times New Roman" w:hAnsi="Times New Roman"/>
          <w:bCs/>
        </w:rPr>
        <w:t xml:space="preserve"> alebo jeho časti</w:t>
      </w:r>
      <w:r w:rsidR="00F243FA" w:rsidRPr="001F71FE">
        <w:rPr>
          <w:rFonts w:ascii="Times New Roman" w:hAnsi="Times New Roman"/>
          <w:bCs/>
        </w:rPr>
        <w:t xml:space="preserve"> Prijímateľovi. Za finančný prevod sa považuje rozpočtové opatrenie alebo prevod finančných prostriedkov na bankový účet</w:t>
      </w:r>
      <w:r w:rsidRPr="001F71FE">
        <w:rPr>
          <w:rFonts w:ascii="Times New Roman" w:hAnsi="Times New Roman"/>
          <w:bCs/>
        </w:rPr>
        <w:t>;</w:t>
      </w:r>
    </w:p>
    <w:p w14:paraId="08F26B9C" w14:textId="77777777" w:rsidR="002F22D1" w:rsidRPr="001F71FE" w:rsidRDefault="002F22D1" w:rsidP="00E3079E">
      <w:pPr>
        <w:tabs>
          <w:tab w:val="num" w:pos="426"/>
        </w:tabs>
        <w:spacing w:before="120" w:after="0"/>
        <w:ind w:left="426"/>
        <w:jc w:val="both"/>
        <w:rPr>
          <w:rFonts w:ascii="Times New Roman" w:hAnsi="Times New Roman"/>
          <w:bCs/>
        </w:rPr>
      </w:pPr>
      <w:r w:rsidRPr="001F71FE">
        <w:rPr>
          <w:rFonts w:ascii="Times New Roman" w:hAnsi="Times New Roman"/>
          <w:b/>
          <w:bCs/>
        </w:rPr>
        <w:t xml:space="preserve">Podstatná zmena Projektu </w:t>
      </w:r>
      <w:r w:rsidRPr="001F71FE">
        <w:rPr>
          <w:rFonts w:ascii="Times New Roman" w:hAnsi="Times New Roman"/>
          <w:bCs/>
        </w:rPr>
        <w:t>- má význam uvedený v</w:t>
      </w:r>
      <w:r w:rsidR="00E76BCB" w:rsidRPr="001F71FE">
        <w:rPr>
          <w:rFonts w:ascii="Times New Roman" w:hAnsi="Times New Roman"/>
          <w:bCs/>
        </w:rPr>
        <w:t> </w:t>
      </w:r>
      <w:r w:rsidRPr="001F71FE">
        <w:rPr>
          <w:rFonts w:ascii="Times New Roman" w:hAnsi="Times New Roman"/>
          <w:bCs/>
        </w:rPr>
        <w:t>čl</w:t>
      </w:r>
      <w:r w:rsidR="00E76BCB" w:rsidRPr="001F71FE">
        <w:rPr>
          <w:rFonts w:ascii="Times New Roman" w:hAnsi="Times New Roman"/>
          <w:bCs/>
        </w:rPr>
        <w:t>.</w:t>
      </w:r>
      <w:r w:rsidRPr="001F71FE">
        <w:rPr>
          <w:rFonts w:ascii="Times New Roman" w:hAnsi="Times New Roman"/>
          <w:bCs/>
        </w:rPr>
        <w:t xml:space="preserve"> </w:t>
      </w:r>
      <w:r w:rsidR="00580D61" w:rsidRPr="001F71FE">
        <w:rPr>
          <w:rFonts w:ascii="Times New Roman" w:hAnsi="Times New Roman"/>
          <w:bCs/>
        </w:rPr>
        <w:t>65</w:t>
      </w:r>
      <w:r w:rsidRPr="001F71FE">
        <w:rPr>
          <w:rFonts w:ascii="Times New Roman" w:hAnsi="Times New Roman"/>
          <w:bCs/>
        </w:rPr>
        <w:t xml:space="preserve"> nariadenia</w:t>
      </w:r>
      <w:r w:rsidR="00970EB4" w:rsidRPr="001F71FE">
        <w:rPr>
          <w:rFonts w:ascii="Times New Roman" w:hAnsi="Times New Roman"/>
          <w:bCs/>
        </w:rPr>
        <w:t xml:space="preserve"> o spoločných ustanoveniach</w:t>
      </w:r>
      <w:r w:rsidRPr="001F71FE">
        <w:rPr>
          <w:rFonts w:ascii="Times New Roman" w:hAnsi="Times New Roman"/>
          <w:bCs/>
        </w:rPr>
        <w:t xml:space="preserve">, ktorý je ďalej precizovaný Zmluvou o poskytnutí NFP </w:t>
      </w:r>
      <w:commentRangeStart w:id="23"/>
      <w:r w:rsidRPr="001F71FE">
        <w:rPr>
          <w:rFonts w:ascii="Times New Roman" w:hAnsi="Times New Roman"/>
          <w:bCs/>
        </w:rPr>
        <w:t>(napr. čl</w:t>
      </w:r>
      <w:r w:rsidR="00E76BCB" w:rsidRPr="001F71FE">
        <w:rPr>
          <w:rFonts w:ascii="Times New Roman" w:hAnsi="Times New Roman"/>
          <w:bCs/>
        </w:rPr>
        <w:t>.</w:t>
      </w:r>
      <w:r w:rsidRPr="001F71FE">
        <w:rPr>
          <w:rFonts w:ascii="Times New Roman" w:hAnsi="Times New Roman"/>
          <w:bCs/>
        </w:rPr>
        <w:t xml:space="preserve"> </w:t>
      </w:r>
      <w:r w:rsidR="0066336E" w:rsidRPr="001F71FE">
        <w:rPr>
          <w:rFonts w:ascii="Times New Roman" w:hAnsi="Times New Roman"/>
          <w:bCs/>
        </w:rPr>
        <w:t>16</w:t>
      </w:r>
      <w:r w:rsidRPr="001F71FE">
        <w:rPr>
          <w:rFonts w:ascii="Times New Roman" w:hAnsi="Times New Roman"/>
          <w:bCs/>
        </w:rPr>
        <w:t xml:space="preserve"> </w:t>
      </w:r>
      <w:r w:rsidR="00ED4323" w:rsidRPr="001F71FE">
        <w:rPr>
          <w:rFonts w:ascii="Times New Roman" w:hAnsi="Times New Roman"/>
          <w:bCs/>
        </w:rPr>
        <w:t>VZP</w:t>
      </w:r>
      <w:r w:rsidRPr="001F71FE">
        <w:rPr>
          <w:rFonts w:ascii="Times New Roman" w:hAnsi="Times New Roman"/>
          <w:bCs/>
        </w:rPr>
        <w:t>, čl</w:t>
      </w:r>
      <w:r w:rsidR="00E76BCB" w:rsidRPr="001F71FE">
        <w:rPr>
          <w:rFonts w:ascii="Times New Roman" w:hAnsi="Times New Roman"/>
          <w:bCs/>
        </w:rPr>
        <w:t>.</w:t>
      </w:r>
      <w:r w:rsidRPr="001F71FE">
        <w:rPr>
          <w:rFonts w:ascii="Times New Roman" w:hAnsi="Times New Roman"/>
          <w:bCs/>
        </w:rPr>
        <w:t xml:space="preserve"> 2 ods</w:t>
      </w:r>
      <w:r w:rsidR="00E76BCB" w:rsidRPr="001F71FE">
        <w:rPr>
          <w:rFonts w:ascii="Times New Roman" w:hAnsi="Times New Roman"/>
          <w:bCs/>
        </w:rPr>
        <w:t>.</w:t>
      </w:r>
      <w:r w:rsidRPr="001F71FE">
        <w:rPr>
          <w:rFonts w:ascii="Times New Roman" w:hAnsi="Times New Roman"/>
          <w:bCs/>
        </w:rPr>
        <w:t xml:space="preserve"> </w:t>
      </w:r>
      <w:r w:rsidR="00984D5C" w:rsidRPr="001F71FE">
        <w:rPr>
          <w:rFonts w:ascii="Times New Roman" w:hAnsi="Times New Roman"/>
          <w:bCs/>
        </w:rPr>
        <w:t xml:space="preserve">2 a </w:t>
      </w:r>
      <w:r w:rsidRPr="001F71FE">
        <w:rPr>
          <w:rFonts w:ascii="Times New Roman" w:hAnsi="Times New Roman"/>
          <w:bCs/>
        </w:rPr>
        <w:t xml:space="preserve">3 </w:t>
      </w:r>
      <w:r w:rsidR="00310C95" w:rsidRPr="001F71FE">
        <w:rPr>
          <w:rFonts w:ascii="Times New Roman" w:hAnsi="Times New Roman"/>
          <w:bCs/>
        </w:rPr>
        <w:t>VZP</w:t>
      </w:r>
      <w:r w:rsidR="006B19ED" w:rsidRPr="001F71FE">
        <w:rPr>
          <w:rFonts w:ascii="Times New Roman" w:hAnsi="Times New Roman"/>
          <w:bCs/>
        </w:rPr>
        <w:t>,</w:t>
      </w:r>
      <w:r w:rsidRPr="001F71FE">
        <w:rPr>
          <w:rFonts w:ascii="Times New Roman" w:hAnsi="Times New Roman"/>
          <w:bCs/>
        </w:rPr>
        <w:t> čl</w:t>
      </w:r>
      <w:r w:rsidR="00E76BCB" w:rsidRPr="001F71FE">
        <w:rPr>
          <w:rFonts w:ascii="Times New Roman" w:hAnsi="Times New Roman"/>
          <w:bCs/>
        </w:rPr>
        <w:t>.</w:t>
      </w:r>
      <w:r w:rsidRPr="001F71FE">
        <w:rPr>
          <w:rFonts w:ascii="Times New Roman" w:hAnsi="Times New Roman"/>
          <w:bCs/>
        </w:rPr>
        <w:t xml:space="preserve"> 6 ods</w:t>
      </w:r>
      <w:r w:rsidR="00E76BCB" w:rsidRPr="001F71FE">
        <w:rPr>
          <w:rFonts w:ascii="Times New Roman" w:hAnsi="Times New Roman"/>
          <w:bCs/>
        </w:rPr>
        <w:t>.</w:t>
      </w:r>
      <w:r w:rsidRPr="001F71FE">
        <w:rPr>
          <w:rFonts w:ascii="Times New Roman" w:hAnsi="Times New Roman"/>
          <w:bCs/>
        </w:rPr>
        <w:t xml:space="preserve"> 4 VZP) </w:t>
      </w:r>
      <w:commentRangeEnd w:id="23"/>
      <w:r w:rsidR="00FC560A" w:rsidRPr="001F71FE">
        <w:rPr>
          <w:rStyle w:val="Odkaznakomentr"/>
          <w:rFonts w:ascii="Times New Roman" w:hAnsi="Times New Roman"/>
          <w:lang w:val="x-none" w:eastAsia="x-none"/>
        </w:rPr>
        <w:commentReference w:id="23"/>
      </w:r>
      <w:r w:rsidRPr="001F71FE">
        <w:rPr>
          <w:rFonts w:ascii="Times New Roman" w:hAnsi="Times New Roman"/>
          <w:bCs/>
        </w:rPr>
        <w:t>a ktorý môže byť predmetom výkladu alebo usmernení uvedených v Právn</w:t>
      </w:r>
      <w:r w:rsidR="00FC1452" w:rsidRPr="001F71FE">
        <w:rPr>
          <w:rFonts w:ascii="Times New Roman" w:hAnsi="Times New Roman"/>
          <w:bCs/>
        </w:rPr>
        <w:t>om</w:t>
      </w:r>
      <w:r w:rsidRPr="001F71FE">
        <w:rPr>
          <w:rFonts w:ascii="Times New Roman" w:hAnsi="Times New Roman"/>
          <w:bCs/>
        </w:rPr>
        <w:t xml:space="preserve"> dokument</w:t>
      </w:r>
      <w:r w:rsidR="00FC1452" w:rsidRPr="001F71FE">
        <w:rPr>
          <w:rFonts w:ascii="Times New Roman" w:hAnsi="Times New Roman"/>
          <w:bCs/>
        </w:rPr>
        <w:t>e;</w:t>
      </w:r>
    </w:p>
    <w:p w14:paraId="5716E91B" w14:textId="77777777" w:rsidR="002F22D1" w:rsidRPr="001F71FE" w:rsidRDefault="002F22D1" w:rsidP="00E3079E">
      <w:pPr>
        <w:tabs>
          <w:tab w:val="num" w:pos="426"/>
        </w:tabs>
        <w:spacing w:before="120"/>
        <w:ind w:left="426"/>
        <w:jc w:val="both"/>
        <w:rPr>
          <w:rFonts w:ascii="Times New Roman" w:hAnsi="Times New Roman"/>
          <w:b/>
          <w:bCs/>
        </w:rPr>
      </w:pPr>
      <w:r w:rsidRPr="001F71FE">
        <w:rPr>
          <w:rFonts w:ascii="Times New Roman" w:hAnsi="Times New Roman"/>
          <w:b/>
          <w:bCs/>
        </w:rPr>
        <w:t xml:space="preserve">Pracovný deň </w:t>
      </w:r>
      <w:r w:rsidRPr="001F71FE">
        <w:rPr>
          <w:rFonts w:ascii="Times New Roman" w:hAnsi="Times New Roman"/>
          <w:bCs/>
        </w:rPr>
        <w:t xml:space="preserve">- deň, ktorým nie je sobota, nedeľa alebo deň pracovného pokoja </w:t>
      </w:r>
      <w:r w:rsidR="00107B42" w:rsidRPr="001F71FE">
        <w:rPr>
          <w:rFonts w:ascii="Times New Roman" w:hAnsi="Times New Roman"/>
          <w:bCs/>
        </w:rPr>
        <w:t>podľa</w:t>
      </w:r>
      <w:r w:rsidRPr="001F71FE">
        <w:rPr>
          <w:rFonts w:ascii="Times New Roman" w:hAnsi="Times New Roman"/>
          <w:bCs/>
        </w:rPr>
        <w:t xml:space="preserve"> zák</w:t>
      </w:r>
      <w:r w:rsidR="00107B42" w:rsidRPr="001F71FE">
        <w:rPr>
          <w:rFonts w:ascii="Times New Roman" w:hAnsi="Times New Roman"/>
          <w:bCs/>
        </w:rPr>
        <w:t>.</w:t>
      </w:r>
      <w:r w:rsidRPr="001F71FE">
        <w:rPr>
          <w:rFonts w:ascii="Times New Roman" w:hAnsi="Times New Roman"/>
          <w:bCs/>
        </w:rPr>
        <w:t xml:space="preserve"> č. 241/1993 Z. z. o štátnych sviatkoch, dňoch pracovného pokoja a pamätných dňoch v znení neskorších predpisov;</w:t>
      </w:r>
    </w:p>
    <w:p w14:paraId="24F99BCF" w14:textId="312CFA69" w:rsidR="002F22D1" w:rsidRPr="001F71FE" w:rsidRDefault="002F22D1" w:rsidP="00E3079E">
      <w:pPr>
        <w:tabs>
          <w:tab w:val="num" w:pos="426"/>
          <w:tab w:val="left" w:pos="7740"/>
        </w:tabs>
        <w:spacing w:before="120"/>
        <w:ind w:left="426"/>
        <w:jc w:val="both"/>
        <w:rPr>
          <w:rFonts w:ascii="Times New Roman" w:hAnsi="Times New Roman"/>
          <w:b/>
        </w:rPr>
      </w:pPr>
      <w:r w:rsidRPr="001F71FE">
        <w:rPr>
          <w:rFonts w:ascii="Times New Roman" w:hAnsi="Times New Roman"/>
          <w:b/>
        </w:rPr>
        <w:t xml:space="preserve">Právny dokument, z ktorého pre Prijímateľa vyplývajú práva a povinnosti alebo ich zmena </w:t>
      </w:r>
      <w:r w:rsidR="006E7503" w:rsidRPr="001F71FE">
        <w:rPr>
          <w:rFonts w:ascii="Times New Roman" w:hAnsi="Times New Roman"/>
          <w:b/>
        </w:rPr>
        <w:t>(</w:t>
      </w:r>
      <w:r w:rsidR="006E7503" w:rsidRPr="001F71FE">
        <w:rPr>
          <w:rFonts w:ascii="Times New Roman" w:hAnsi="Times New Roman"/>
        </w:rPr>
        <w:t>často sa používa v množnom čísle ako</w:t>
      </w:r>
      <w:r w:rsidR="006E7503" w:rsidRPr="001F71FE">
        <w:rPr>
          <w:rFonts w:ascii="Times New Roman" w:hAnsi="Times New Roman"/>
          <w:b/>
        </w:rPr>
        <w:t xml:space="preserve"> Právne </w:t>
      </w:r>
      <w:r w:rsidRPr="001F71FE">
        <w:rPr>
          <w:rFonts w:ascii="Times New Roman" w:hAnsi="Times New Roman"/>
          <w:b/>
        </w:rPr>
        <w:t>dokument</w:t>
      </w:r>
      <w:r w:rsidR="006E7503" w:rsidRPr="001F71FE">
        <w:rPr>
          <w:rFonts w:ascii="Times New Roman" w:hAnsi="Times New Roman"/>
          <w:b/>
        </w:rPr>
        <w:t>y)</w:t>
      </w:r>
      <w:r w:rsidRPr="001F71FE">
        <w:rPr>
          <w:rFonts w:ascii="Times New Roman" w:hAnsi="Times New Roman"/>
          <w:b/>
        </w:rPr>
        <w:t xml:space="preserve"> </w:t>
      </w:r>
      <w:r w:rsidRPr="001F71FE">
        <w:rPr>
          <w:rFonts w:ascii="Times New Roman" w:hAnsi="Times New Roman"/>
        </w:rPr>
        <w:t>-</w:t>
      </w:r>
      <w:r w:rsidRPr="001F71FE">
        <w:rPr>
          <w:rFonts w:ascii="Times New Roman" w:hAnsi="Times New Roman"/>
          <w:b/>
        </w:rPr>
        <w:t xml:space="preserve"> </w:t>
      </w:r>
      <w:r w:rsidRPr="001F71FE">
        <w:rPr>
          <w:rFonts w:ascii="Times New Roman" w:hAnsi="Times New Roman"/>
        </w:rPr>
        <w:t xml:space="preserve">predpis, opatrenie, usmernenie, </w:t>
      </w:r>
      <w:r w:rsidR="006E7503" w:rsidRPr="001F71FE">
        <w:rPr>
          <w:rFonts w:ascii="Times New Roman" w:hAnsi="Times New Roman"/>
        </w:rPr>
        <w:t xml:space="preserve">metodický postup, </w:t>
      </w:r>
      <w:r w:rsidR="00C0651F" w:rsidRPr="001F71FE">
        <w:rPr>
          <w:rFonts w:ascii="Times New Roman" w:hAnsi="Times New Roman"/>
        </w:rPr>
        <w:t xml:space="preserve">príručka, </w:t>
      </w:r>
      <w:r w:rsidRPr="001F71FE">
        <w:rPr>
          <w:rFonts w:ascii="Times New Roman" w:hAnsi="Times New Roman"/>
        </w:rPr>
        <w:t xml:space="preserve">rozhodnutie alebo akýkoľvek iný právny dokument bez ohľadu na jeho názov, právnu formu a procedúru (postup) jeho vydania alebo schválenia, ktorý bol vydaný akýmkoľvek Orgánom zapojeným do riadenia, auditu a kontroly </w:t>
      </w:r>
      <w:r w:rsidR="004B08E4" w:rsidRPr="001F71FE">
        <w:rPr>
          <w:rFonts w:ascii="Times New Roman" w:hAnsi="Times New Roman"/>
        </w:rPr>
        <w:t xml:space="preserve">fondov EÚ </w:t>
      </w:r>
      <w:r w:rsidRPr="001F71FE">
        <w:rPr>
          <w:rFonts w:ascii="Times New Roman" w:hAnsi="Times New Roman"/>
        </w:rPr>
        <w:t xml:space="preserve">vrátane finančného riadenia a/alebo ktorý bol vydaný na základe a v súvislosti s nariadením </w:t>
      </w:r>
      <w:r w:rsidR="00CE7437" w:rsidRPr="001F71FE">
        <w:rPr>
          <w:rFonts w:ascii="Times New Roman" w:hAnsi="Times New Roman"/>
        </w:rPr>
        <w:t xml:space="preserve">o spoločných ustanoveniach </w:t>
      </w:r>
      <w:r w:rsidRPr="001F71FE">
        <w:rPr>
          <w:rFonts w:ascii="Times New Roman" w:hAnsi="Times New Roman"/>
        </w:rPr>
        <w:t xml:space="preserve">alebo </w:t>
      </w:r>
      <w:r w:rsidR="001F4A55" w:rsidRPr="001F71FE">
        <w:rPr>
          <w:rFonts w:ascii="Times New Roman" w:hAnsi="Times New Roman"/>
        </w:rPr>
        <w:t>Špecifickým n</w:t>
      </w:r>
      <w:r w:rsidRPr="001F71FE">
        <w:rPr>
          <w:rFonts w:ascii="Times New Roman" w:hAnsi="Times New Roman"/>
        </w:rPr>
        <w:t>ariaden</w:t>
      </w:r>
      <w:r w:rsidR="001B74C2">
        <w:rPr>
          <w:rFonts w:ascii="Times New Roman" w:hAnsi="Times New Roman"/>
        </w:rPr>
        <w:t>ím</w:t>
      </w:r>
      <w:r w:rsidR="001F4A55" w:rsidRPr="001F71FE">
        <w:rPr>
          <w:rFonts w:ascii="Times New Roman" w:hAnsi="Times New Roman"/>
        </w:rPr>
        <w:t xml:space="preserve"> </w:t>
      </w:r>
      <w:commentRangeStart w:id="24"/>
      <w:r w:rsidR="00CE7437" w:rsidRPr="00893640">
        <w:rPr>
          <w:rFonts w:ascii="Times New Roman" w:hAnsi="Times New Roman"/>
          <w:highlight w:val="lightGray"/>
        </w:rPr>
        <w:t>AMIF,</w:t>
      </w:r>
      <w:commentRangeEnd w:id="24"/>
      <w:r w:rsidR="001B74C2">
        <w:rPr>
          <w:rStyle w:val="Odkaznakomentr"/>
          <w:rFonts w:ascii="Times New Roman" w:hAnsi="Times New Roman"/>
          <w:lang w:val="x-none" w:eastAsia="x-none"/>
        </w:rPr>
        <w:commentReference w:id="24"/>
      </w:r>
      <w:r w:rsidR="00CE7437" w:rsidRPr="00893640">
        <w:rPr>
          <w:rFonts w:ascii="Times New Roman" w:hAnsi="Times New Roman"/>
          <w:highlight w:val="lightGray"/>
        </w:rPr>
        <w:t xml:space="preserve"> ISF/BMV</w:t>
      </w:r>
      <w:r w:rsidR="00124C5A" w:rsidRPr="00893640">
        <w:rPr>
          <w:rFonts w:ascii="Times New Roman" w:hAnsi="Times New Roman"/>
          <w:highlight w:val="lightGray"/>
        </w:rPr>
        <w:t>I</w:t>
      </w:r>
      <w:r w:rsidRPr="001F71FE">
        <w:rPr>
          <w:rFonts w:ascii="Times New Roman" w:hAnsi="Times New Roman"/>
        </w:rPr>
        <w:t>, to všetko vždy za podmienky, že bol Zverejnený;</w:t>
      </w:r>
    </w:p>
    <w:p w14:paraId="16DB165D" w14:textId="77777777" w:rsidR="002F22D1" w:rsidRPr="001F71FE" w:rsidRDefault="002F22D1" w:rsidP="00E3079E">
      <w:pPr>
        <w:tabs>
          <w:tab w:val="num" w:pos="426"/>
        </w:tabs>
        <w:spacing w:before="120"/>
        <w:ind w:left="426"/>
        <w:jc w:val="both"/>
        <w:rPr>
          <w:rFonts w:ascii="Times New Roman" w:hAnsi="Times New Roman"/>
        </w:rPr>
      </w:pPr>
      <w:r w:rsidRPr="001F71FE">
        <w:rPr>
          <w:rFonts w:ascii="Times New Roman" w:hAnsi="Times New Roman"/>
          <w:b/>
        </w:rPr>
        <w:t>Právne akty EÚ</w:t>
      </w:r>
      <w:r w:rsidRPr="001F71FE">
        <w:rPr>
          <w:rFonts w:ascii="Times New Roman" w:hAnsi="Times New Roman"/>
        </w:rPr>
        <w:t xml:space="preserve"> - primárne pramene práva EÚ (najmä zakladajúce zmluvy; doplnky, protokoly a deklarácie, pripojené k zmluvám; dohody o pristúpení k EÚ; ale aj akty, ktoré prijíma Európska rada s cieľom zabezpečiť hladké fungovanie EÚ)</w:t>
      </w:r>
      <w:r w:rsidR="007809B3" w:rsidRPr="001F71FE">
        <w:rPr>
          <w:rFonts w:ascii="Times New Roman" w:hAnsi="Times New Roman"/>
        </w:rPr>
        <w:t>,</w:t>
      </w:r>
      <w:r w:rsidRPr="001F71FE">
        <w:rPr>
          <w:rFonts w:ascii="Times New Roman" w:hAnsi="Times New Roman"/>
        </w:rPr>
        <w:t xml:space="preserve"> sekundárne pramene práva EÚ (nariadenia, smernice, rozhodnutia, odporúčania a stanoviská) </w:t>
      </w:r>
      <w:r w:rsidR="00CD040B" w:rsidRPr="001F71FE">
        <w:rPr>
          <w:rFonts w:ascii="Times New Roman" w:hAnsi="Times New Roman"/>
        </w:rPr>
        <w:t>a ostatné </w:t>
      </w:r>
      <w:r w:rsidRPr="001F71FE">
        <w:rPr>
          <w:rFonts w:ascii="Times New Roman" w:hAnsi="Times New Roman"/>
        </w:rPr>
        <w:t>dokumenty</w:t>
      </w:r>
      <w:r w:rsidR="00CD040B" w:rsidRPr="001F71FE">
        <w:rPr>
          <w:rFonts w:ascii="Times New Roman" w:hAnsi="Times New Roman"/>
        </w:rPr>
        <w:t>, z ktorých vyplývajú práva a povinnosti, ak boli Zverejnené</w:t>
      </w:r>
      <w:r w:rsidRPr="001F71FE">
        <w:rPr>
          <w:rFonts w:ascii="Times New Roman" w:hAnsi="Times New Roman"/>
        </w:rPr>
        <w:t>;</w:t>
      </w:r>
    </w:p>
    <w:p w14:paraId="6DF5B02B" w14:textId="6D3AF0CD" w:rsidR="00CA3603" w:rsidRPr="001F71FE" w:rsidRDefault="00A43149" w:rsidP="00CA3603">
      <w:pPr>
        <w:tabs>
          <w:tab w:val="num" w:pos="426"/>
        </w:tabs>
        <w:spacing w:before="120"/>
        <w:ind w:left="426"/>
        <w:jc w:val="both"/>
        <w:rPr>
          <w:rFonts w:ascii="Times New Roman" w:hAnsi="Times New Roman"/>
        </w:rPr>
      </w:pPr>
      <w:r w:rsidRPr="001F71FE">
        <w:rPr>
          <w:rFonts w:ascii="Times New Roman" w:hAnsi="Times New Roman"/>
          <w:b/>
        </w:rPr>
        <w:t xml:space="preserve">Prebiehajúce skúmanie – </w:t>
      </w:r>
      <w:r w:rsidRPr="001F71FE">
        <w:rPr>
          <w:rFonts w:ascii="Times New Roman" w:hAnsi="Times New Roman"/>
        </w:rPr>
        <w:t xml:space="preserve">prebiehajúce posudzovanie súladu </w:t>
      </w:r>
      <w:r w:rsidR="00CA3603" w:rsidRPr="001F71FE">
        <w:rPr>
          <w:rFonts w:ascii="Times New Roman" w:hAnsi="Times New Roman"/>
        </w:rPr>
        <w:t xml:space="preserve">poskytovania príspevku s právnymi predpismi EÚ a SR a inými príslušnými podzákonnými predpismi, resp. zmluvami vykonávané riadiacim orgánom, orgánom auditu alebo Európskou komisiou z dôvodu vzniku pochybností o správnosti, oprávnenosti a zákonnosti výdavkov. Samotný výkon finančnej kontroly, vládneho auditu a auditu EK bez vzniku pochybnosti sa nepovažuje za </w:t>
      </w:r>
      <w:ins w:id="25" w:author="Autor">
        <w:r w:rsidR="006E147D">
          <w:rPr>
            <w:rFonts w:ascii="Times New Roman" w:hAnsi="Times New Roman"/>
          </w:rPr>
          <w:t>P</w:t>
        </w:r>
      </w:ins>
      <w:del w:id="26" w:author="Autor">
        <w:r w:rsidR="00CA3603" w:rsidRPr="001F71FE" w:rsidDel="006E147D">
          <w:rPr>
            <w:rFonts w:ascii="Times New Roman" w:hAnsi="Times New Roman"/>
          </w:rPr>
          <w:delText>p</w:delText>
        </w:r>
      </w:del>
      <w:r w:rsidR="00CA3603" w:rsidRPr="001F71FE">
        <w:rPr>
          <w:rFonts w:ascii="Times New Roman" w:hAnsi="Times New Roman"/>
        </w:rPr>
        <w:t xml:space="preserve">rebiehajúce skúmanie. Riadiaci orgán a orgán auditu vykonávajú svoje skúmania (finančná kontrola, vládne audity) a v rámci svojej zodpovednosti sú oprávnené podať podnet orgánom vecne príslušným konať v danej veci (napr. Národná kriminálna agentúra, Generálna prokuratúra SR, Európska prokuratúra, Protimonopolný úrad SR, Úrad pre verejné obstarávanie a pod.). Prebiehajúce skúmanie môže začať na základe konania akéhokoľvek subjektu (Európska komisia, Európsky úrad pre boj proti podvodom, Európsky dvor audítorov, Národná kriminálna agentúra, Európska prokuratúra, Najvyšší kontrolný úrad SR a pod.) v prípade vzniku pochybností o správnosti, oprávnenosti a zákonnosti </w:t>
      </w:r>
      <w:r w:rsidR="00CA3603" w:rsidRPr="001F71FE">
        <w:rPr>
          <w:rFonts w:ascii="Times New Roman" w:hAnsi="Times New Roman"/>
        </w:rPr>
        <w:lastRenderedPageBreak/>
        <w:t>výdavkov. V prípade riadiaceho orgánu je vznik pochybností o správnosti, oprávnenosti a zákonnosti výdavkov (</w:t>
      </w:r>
      <w:ins w:id="27" w:author="Autor">
        <w:r w:rsidR="003E6356">
          <w:rPr>
            <w:rFonts w:ascii="Times New Roman" w:hAnsi="Times New Roman"/>
          </w:rPr>
          <w:t>P</w:t>
        </w:r>
      </w:ins>
      <w:del w:id="28" w:author="Autor">
        <w:r w:rsidR="00CA3603" w:rsidRPr="001F71FE" w:rsidDel="003E6356">
          <w:rPr>
            <w:rFonts w:ascii="Times New Roman" w:hAnsi="Times New Roman"/>
          </w:rPr>
          <w:delText>p</w:delText>
        </w:r>
      </w:del>
      <w:r w:rsidR="00CA3603" w:rsidRPr="001F71FE">
        <w:rPr>
          <w:rFonts w:ascii="Times New Roman" w:hAnsi="Times New Roman"/>
        </w:rPr>
        <w:t xml:space="preserve">rebiehajúce skúmanie, nie samotný výkon finančnej kontroly), preukázaný najmä vypracovaním návrhu správy/návrhu čiastkovej správy. V prípade orgánu auditu vypracovaním návrhu správy/čiastkovej správy, resp. námietkovým konaním, t. j. v čase predkladania účtov Európskej komisii preukázateľne prebieha námietkové konanie. Vo všeobecnosti za </w:t>
      </w:r>
      <w:ins w:id="29" w:author="Autor">
        <w:r w:rsidR="003E6356">
          <w:rPr>
            <w:rFonts w:ascii="Times New Roman" w:hAnsi="Times New Roman"/>
          </w:rPr>
          <w:t>P</w:t>
        </w:r>
      </w:ins>
      <w:del w:id="30" w:author="Autor">
        <w:r w:rsidR="00CA3603" w:rsidRPr="001F71FE" w:rsidDel="003E6356">
          <w:rPr>
            <w:rFonts w:ascii="Times New Roman" w:hAnsi="Times New Roman"/>
          </w:rPr>
          <w:delText>p</w:delText>
        </w:r>
      </w:del>
      <w:r w:rsidR="00CA3603" w:rsidRPr="001F71FE">
        <w:rPr>
          <w:rFonts w:ascii="Times New Roman" w:hAnsi="Times New Roman"/>
        </w:rPr>
        <w:t xml:space="preserve">rebiehajúce skúmanie nie je možné považovať finančnú kontrolu vykonávanú riadiacim orgánom, na základe záverov vládneho auditu vykonaného orgánom auditu vo vzťahu k tým nedostatkom, ktoré orgán auditu identifikoval a ich finančnému vyčísleniu. V prípade </w:t>
      </w:r>
      <w:ins w:id="31" w:author="Autor">
        <w:r w:rsidR="003E6356">
          <w:rPr>
            <w:rFonts w:ascii="Times New Roman" w:hAnsi="Times New Roman"/>
          </w:rPr>
          <w:t>P</w:t>
        </w:r>
      </w:ins>
      <w:del w:id="32" w:author="Autor">
        <w:r w:rsidR="00CA3603" w:rsidRPr="001F71FE" w:rsidDel="003E6356">
          <w:rPr>
            <w:rFonts w:ascii="Times New Roman" w:hAnsi="Times New Roman"/>
          </w:rPr>
          <w:delText>p</w:delText>
        </w:r>
      </w:del>
      <w:r w:rsidR="00CA3603" w:rsidRPr="001F71FE">
        <w:rPr>
          <w:rFonts w:ascii="Times New Roman" w:hAnsi="Times New Roman"/>
        </w:rPr>
        <w:t>rebiehajúceho skúmania vzniknutého na základe auditu Európskej komisie/Európskeho dvora audítorov sa zohľadňujú už nedostatky z návrhu správy z auditu Európskej komisie/Európskeho dvora audítorov</w:t>
      </w:r>
      <w:r w:rsidR="00982D82" w:rsidRPr="001F71FE">
        <w:rPr>
          <w:rFonts w:ascii="Times New Roman" w:hAnsi="Times New Roman"/>
        </w:rPr>
        <w:t>;</w:t>
      </w:r>
    </w:p>
    <w:p w14:paraId="05745F48" w14:textId="77777777" w:rsidR="00D60452" w:rsidRPr="001F71FE" w:rsidRDefault="00D60452" w:rsidP="00BE0D42">
      <w:pPr>
        <w:tabs>
          <w:tab w:val="left" w:pos="426"/>
          <w:tab w:val="num" w:pos="900"/>
        </w:tabs>
        <w:spacing w:before="120" w:after="0"/>
        <w:ind w:left="426"/>
        <w:jc w:val="both"/>
        <w:rPr>
          <w:rFonts w:ascii="Times New Roman" w:hAnsi="Times New Roman"/>
        </w:rPr>
      </w:pPr>
      <w:r w:rsidRPr="001F71FE">
        <w:rPr>
          <w:rFonts w:ascii="Times New Roman" w:hAnsi="Times New Roman"/>
          <w:b/>
        </w:rPr>
        <w:t>Preddavková platba</w:t>
      </w:r>
      <w:r w:rsidRPr="001F71FE">
        <w:rPr>
          <w:rFonts w:ascii="Times New Roman" w:hAnsi="Times New Roman"/>
        </w:rPr>
        <w:t xml:space="preserve"> - úhrada finančných prostriedkov zo strany Prijímateľa v prospech Dodávateľa vopred, </w:t>
      </w:r>
      <w:r w:rsidR="005E1F90" w:rsidRPr="001F71FE">
        <w:rPr>
          <w:rFonts w:ascii="Times New Roman" w:hAnsi="Times New Roman"/>
        </w:rPr>
        <w:t>t. j.</w:t>
      </w:r>
      <w:r w:rsidRPr="001F71FE">
        <w:rPr>
          <w:rFonts w:ascii="Times New Roman" w:hAnsi="Times New Roman"/>
        </w:rPr>
        <w:t xml:space="preserve"> pred dodaním dohodnutých tovarov</w:t>
      </w:r>
      <w:r w:rsidR="006071B1" w:rsidRPr="001F71FE">
        <w:rPr>
          <w:rFonts w:ascii="Times New Roman" w:hAnsi="Times New Roman"/>
        </w:rPr>
        <w:t xml:space="preserve">, </w:t>
      </w:r>
      <w:r w:rsidRPr="001F71FE">
        <w:rPr>
          <w:rFonts w:ascii="Times New Roman" w:hAnsi="Times New Roman"/>
        </w:rPr>
        <w:t>poskytnutím služieb alebo vykonaním stavebných prác;  v bežnej obchodnej praxi sa používa aj pojem ,,záloha</w:t>
      </w:r>
      <w:r w:rsidR="00A12BA0" w:rsidRPr="001F71FE">
        <w:rPr>
          <w:rFonts w:ascii="Times New Roman" w:hAnsi="Times New Roman"/>
        </w:rPr>
        <w:t>“</w:t>
      </w:r>
      <w:r w:rsidRPr="001F71FE">
        <w:rPr>
          <w:rFonts w:ascii="Times New Roman" w:hAnsi="Times New Roman"/>
        </w:rPr>
        <w:t xml:space="preserve"> alebo </w:t>
      </w:r>
      <w:r w:rsidR="00A12BA0" w:rsidRPr="001F71FE">
        <w:rPr>
          <w:rFonts w:ascii="Times New Roman" w:hAnsi="Times New Roman"/>
        </w:rPr>
        <w:t>„</w:t>
      </w:r>
      <w:r w:rsidRPr="001F71FE">
        <w:rPr>
          <w:rFonts w:ascii="Times New Roman" w:hAnsi="Times New Roman"/>
        </w:rPr>
        <w:t>preddavok“ a pre doklad, na základe ktorého sa úhrada realizuje</w:t>
      </w:r>
      <w:r w:rsidR="00A12BA0" w:rsidRPr="001F71FE">
        <w:rPr>
          <w:rFonts w:ascii="Times New Roman" w:hAnsi="Times New Roman"/>
        </w:rPr>
        <w:t>,</w:t>
      </w:r>
      <w:r w:rsidRPr="001F71FE">
        <w:rPr>
          <w:rFonts w:ascii="Times New Roman" w:hAnsi="Times New Roman"/>
        </w:rPr>
        <w:t xml:space="preserve"> sa používa aj pojem „zálohová faktúra</w:t>
      </w:r>
      <w:r w:rsidR="00A12BA0" w:rsidRPr="001F71FE">
        <w:rPr>
          <w:rFonts w:ascii="Times New Roman" w:hAnsi="Times New Roman"/>
        </w:rPr>
        <w:t>“</w:t>
      </w:r>
      <w:r w:rsidRPr="001F71FE">
        <w:rPr>
          <w:rFonts w:ascii="Times New Roman" w:hAnsi="Times New Roman"/>
        </w:rPr>
        <w:t xml:space="preserve"> alebo </w:t>
      </w:r>
      <w:r w:rsidR="00A12BA0" w:rsidRPr="001F71FE">
        <w:rPr>
          <w:rFonts w:ascii="Times New Roman" w:hAnsi="Times New Roman"/>
        </w:rPr>
        <w:t>„</w:t>
      </w:r>
      <w:r w:rsidRPr="001F71FE">
        <w:rPr>
          <w:rFonts w:ascii="Times New Roman" w:hAnsi="Times New Roman"/>
        </w:rPr>
        <w:t>preddavková faktúra“;</w:t>
      </w:r>
    </w:p>
    <w:p w14:paraId="5C77F1CB" w14:textId="77777777" w:rsidR="002F22D1" w:rsidRPr="001F71FE" w:rsidRDefault="002F22D1" w:rsidP="00BE0D42">
      <w:pPr>
        <w:tabs>
          <w:tab w:val="left" w:pos="426"/>
        </w:tabs>
        <w:spacing w:before="120"/>
        <w:ind w:left="426"/>
        <w:jc w:val="both"/>
        <w:rPr>
          <w:rFonts w:ascii="Times New Roman" w:hAnsi="Times New Roman"/>
        </w:rPr>
      </w:pPr>
      <w:r w:rsidRPr="001F71FE">
        <w:rPr>
          <w:rFonts w:ascii="Times New Roman" w:hAnsi="Times New Roman"/>
          <w:b/>
        </w:rPr>
        <w:t>Predmet Projektu</w:t>
      </w:r>
      <w:r w:rsidRPr="001F71FE">
        <w:rPr>
          <w:rFonts w:ascii="Times New Roman" w:hAnsi="Times New Roman"/>
        </w:rPr>
        <w:t xml:space="preserve"> – hmotne zachytiteľná </w:t>
      </w:r>
      <w:r w:rsidR="008D55C6" w:rsidRPr="001F71FE">
        <w:rPr>
          <w:rFonts w:ascii="Times New Roman" w:hAnsi="Times New Roman"/>
        </w:rPr>
        <w:t xml:space="preserve">(zaznamenateľná) </w:t>
      </w:r>
      <w:r w:rsidRPr="001F71FE">
        <w:rPr>
          <w:rFonts w:ascii="Times New Roman" w:hAnsi="Times New Roman"/>
        </w:rPr>
        <w:t xml:space="preserve">podstata Projektu (po Ukončení realizácie </w:t>
      </w:r>
      <w:r w:rsidR="00307349" w:rsidRPr="001F71FE">
        <w:rPr>
          <w:rFonts w:ascii="Times New Roman" w:hAnsi="Times New Roman"/>
        </w:rPr>
        <w:t xml:space="preserve">hlavných </w:t>
      </w:r>
      <w:r w:rsidRPr="001F71FE">
        <w:rPr>
          <w:rFonts w:ascii="Times New Roman" w:hAnsi="Times New Roman"/>
        </w:rPr>
        <w:t xml:space="preserve">aktivít Projektu sa označuje aj ako hmotný výstup realizácie Projektu), ktorej nadobudnutie, realizácia, rekonštrukcia, poskytnutie alebo iné aktivity opísané v Projekte </w:t>
      </w:r>
      <w:r w:rsidR="00057109" w:rsidRPr="001F71FE">
        <w:rPr>
          <w:rFonts w:ascii="Times New Roman" w:hAnsi="Times New Roman"/>
        </w:rPr>
        <w:t xml:space="preserve">sú/majú byť </w:t>
      </w:r>
      <w:r w:rsidRPr="001F71FE">
        <w:rPr>
          <w:rFonts w:ascii="Times New Roman" w:hAnsi="Times New Roman"/>
        </w:rPr>
        <w:t>spolufinancované z NFP</w:t>
      </w:r>
      <w:r w:rsidRPr="001F71FE">
        <w:rPr>
          <w:rFonts w:ascii="Times New Roman" w:hAnsi="Times New Roman"/>
          <w:bCs/>
        </w:rPr>
        <w:t>; môže ísť napríklad o stavbu, zariadenie, dokumentáciu, inú vec, majetkovú hodnotu alebo právo, pričom Projekt môže zahŕňať aj viacero Predmetov Projektu;</w:t>
      </w:r>
    </w:p>
    <w:p w14:paraId="0083F222" w14:textId="77777777" w:rsidR="002F22D1" w:rsidRPr="001F71FE" w:rsidRDefault="002F22D1" w:rsidP="00BE0D42">
      <w:pPr>
        <w:widowControl w:val="0"/>
        <w:tabs>
          <w:tab w:val="left" w:pos="426"/>
        </w:tabs>
        <w:autoSpaceDE w:val="0"/>
        <w:autoSpaceDN w:val="0"/>
        <w:adjustRightInd w:val="0"/>
        <w:spacing w:before="120"/>
        <w:ind w:left="426"/>
        <w:jc w:val="both"/>
        <w:rPr>
          <w:rFonts w:ascii="Times New Roman" w:hAnsi="Times New Roman"/>
          <w:b/>
        </w:rPr>
      </w:pPr>
      <w:r w:rsidRPr="001F71FE">
        <w:rPr>
          <w:rFonts w:ascii="Times New Roman" w:hAnsi="Times New Roman"/>
          <w:b/>
        </w:rPr>
        <w:t xml:space="preserve">Realizácia </w:t>
      </w:r>
      <w:r w:rsidR="00DA1C3D" w:rsidRPr="001F71FE">
        <w:rPr>
          <w:rFonts w:ascii="Times New Roman" w:hAnsi="Times New Roman"/>
          <w:b/>
        </w:rPr>
        <w:t xml:space="preserve">aktivít </w:t>
      </w:r>
      <w:r w:rsidRPr="001F71FE">
        <w:rPr>
          <w:rFonts w:ascii="Times New Roman" w:hAnsi="Times New Roman"/>
          <w:b/>
        </w:rPr>
        <w:t>Projektu</w:t>
      </w:r>
      <w:r w:rsidRPr="001F71FE">
        <w:rPr>
          <w:rFonts w:ascii="Times New Roman" w:hAnsi="Times New Roman"/>
        </w:rPr>
        <w:t xml:space="preserve"> – </w:t>
      </w:r>
      <w:r w:rsidR="00C6009B" w:rsidRPr="001F71FE">
        <w:rPr>
          <w:rFonts w:ascii="Times New Roman" w:hAnsi="Times New Roman"/>
        </w:rPr>
        <w:t>realizácia všetkých hlavných ako aj podporných Aktivít projektu v súlade so Zmluvou o poskytnutí NFP</w:t>
      </w:r>
      <w:r w:rsidR="005D1531" w:rsidRPr="001F71FE">
        <w:rPr>
          <w:rFonts w:ascii="Times New Roman" w:hAnsi="Times New Roman"/>
        </w:rPr>
        <w:t>;</w:t>
      </w:r>
      <w:r w:rsidR="00D27194" w:rsidRPr="001F71FE">
        <w:rPr>
          <w:rFonts w:ascii="Times New Roman" w:hAnsi="Times New Roman"/>
        </w:rPr>
        <w:t xml:space="preserve"> uvedená definícia sa v Zmluve o poskytnutí NFP používa </w:t>
      </w:r>
      <w:r w:rsidR="00AC75E1" w:rsidRPr="001F71FE">
        <w:rPr>
          <w:rFonts w:ascii="Times New Roman" w:hAnsi="Times New Roman"/>
        </w:rPr>
        <w:t xml:space="preserve">najmä </w:t>
      </w:r>
      <w:r w:rsidR="00D27194" w:rsidRPr="001F71FE">
        <w:rPr>
          <w:rFonts w:ascii="Times New Roman" w:hAnsi="Times New Roman"/>
        </w:rPr>
        <w:t xml:space="preserve">vtedy, ak je potrebné vyjadriť vecnú stránku </w:t>
      </w:r>
      <w:r w:rsidR="00245BEB" w:rsidRPr="001F71FE">
        <w:rPr>
          <w:rFonts w:ascii="Times New Roman" w:hAnsi="Times New Roman"/>
        </w:rPr>
        <w:t>r</w:t>
      </w:r>
      <w:r w:rsidR="00D27194" w:rsidRPr="001F71FE">
        <w:rPr>
          <w:rFonts w:ascii="Times New Roman" w:hAnsi="Times New Roman"/>
        </w:rPr>
        <w:t>ealizácie Projektu bez ohľadu na časový faktor</w:t>
      </w:r>
      <w:r w:rsidRPr="001F71FE">
        <w:rPr>
          <w:rFonts w:ascii="Times New Roman" w:hAnsi="Times New Roman"/>
        </w:rPr>
        <w:t>;</w:t>
      </w:r>
    </w:p>
    <w:p w14:paraId="60ECBFB7" w14:textId="77777777" w:rsidR="002F22D1" w:rsidRPr="001F71FE" w:rsidRDefault="002F22D1" w:rsidP="00BE0D42">
      <w:pPr>
        <w:widowControl w:val="0"/>
        <w:tabs>
          <w:tab w:val="left" w:pos="426"/>
        </w:tabs>
        <w:autoSpaceDE w:val="0"/>
        <w:autoSpaceDN w:val="0"/>
        <w:adjustRightInd w:val="0"/>
        <w:spacing w:before="120"/>
        <w:ind w:left="426"/>
        <w:jc w:val="both"/>
        <w:rPr>
          <w:rFonts w:ascii="Times New Roman" w:hAnsi="Times New Roman"/>
          <w:b/>
        </w:rPr>
      </w:pPr>
      <w:r w:rsidRPr="001F71FE">
        <w:rPr>
          <w:rFonts w:ascii="Times New Roman" w:hAnsi="Times New Roman"/>
          <w:b/>
        </w:rPr>
        <w:t xml:space="preserve">Realizácia hlavných aktivít Projektu </w:t>
      </w:r>
      <w:r w:rsidRPr="001F71FE">
        <w:rPr>
          <w:rFonts w:ascii="Times New Roman" w:hAnsi="Times New Roman"/>
        </w:rPr>
        <w:t>–</w:t>
      </w:r>
      <w:r w:rsidR="00245BEB" w:rsidRPr="001F71FE">
        <w:rPr>
          <w:rFonts w:ascii="Times New Roman" w:hAnsi="Times New Roman"/>
        </w:rPr>
        <w:t xml:space="preserve"> </w:t>
      </w:r>
      <w:r w:rsidRPr="001F71FE">
        <w:rPr>
          <w:rFonts w:ascii="Times New Roman" w:hAnsi="Times New Roman"/>
        </w:rPr>
        <w:t>obdobi</w:t>
      </w:r>
      <w:r w:rsidR="00245BEB" w:rsidRPr="001F71FE">
        <w:rPr>
          <w:rFonts w:ascii="Times New Roman" w:hAnsi="Times New Roman"/>
        </w:rPr>
        <w:t>e</w:t>
      </w:r>
      <w:r w:rsidRPr="001F71FE">
        <w:rPr>
          <w:rFonts w:ascii="Times New Roman" w:hAnsi="Times New Roman"/>
        </w:rPr>
        <w:t xml:space="preserve"> tzv. fyzickej realizácie Projektu, t. j. obdobi</w:t>
      </w:r>
      <w:r w:rsidR="00245BEB" w:rsidRPr="001F71FE">
        <w:rPr>
          <w:rFonts w:ascii="Times New Roman" w:hAnsi="Times New Roman"/>
        </w:rPr>
        <w:t>e</w:t>
      </w:r>
      <w:r w:rsidRPr="001F71FE">
        <w:rPr>
          <w:rFonts w:ascii="Times New Roman" w:hAnsi="Times New Roman"/>
        </w:rPr>
        <w:t>, v rámci ktorého Prijímateľ realizuje jednotlivé hlavné Aktivity Projektu od Začatia realizácie hlavných aktivít Projektu</w:t>
      </w:r>
      <w:r w:rsidR="00117B85" w:rsidRPr="001F71FE">
        <w:rPr>
          <w:rFonts w:ascii="Times New Roman" w:hAnsi="Times New Roman"/>
        </w:rPr>
        <w:t xml:space="preserve"> </w:t>
      </w:r>
      <w:r w:rsidRPr="001F71FE">
        <w:rPr>
          <w:rFonts w:ascii="Times New Roman" w:hAnsi="Times New Roman"/>
        </w:rPr>
        <w:t>do Ukončenia realizácie hlavných aktivít Projektu. Maximálna doba Realizácie hlavných aktivít Projektu zodpovedá oprávnenému obdobiu stanovenému vo Výzve na predkladanie žiadostí o NFP, pričom za žiadnych okolností nesmie prekročiť termín stanovený v</w:t>
      </w:r>
      <w:r w:rsidR="00E76BCB" w:rsidRPr="001F71FE">
        <w:rPr>
          <w:rFonts w:ascii="Times New Roman" w:hAnsi="Times New Roman"/>
        </w:rPr>
        <w:t> </w:t>
      </w:r>
      <w:r w:rsidRPr="001F71FE">
        <w:rPr>
          <w:rFonts w:ascii="Times New Roman" w:hAnsi="Times New Roman"/>
        </w:rPr>
        <w:t>čl</w:t>
      </w:r>
      <w:r w:rsidR="00E76BCB" w:rsidRPr="001F71FE">
        <w:rPr>
          <w:rFonts w:ascii="Times New Roman" w:hAnsi="Times New Roman"/>
        </w:rPr>
        <w:t>.</w:t>
      </w:r>
      <w:r w:rsidRPr="001F71FE">
        <w:rPr>
          <w:rFonts w:ascii="Times New Roman" w:hAnsi="Times New Roman"/>
        </w:rPr>
        <w:t xml:space="preserve"> 6</w:t>
      </w:r>
      <w:r w:rsidR="009E354E" w:rsidRPr="001F71FE">
        <w:rPr>
          <w:rFonts w:ascii="Times New Roman" w:hAnsi="Times New Roman"/>
        </w:rPr>
        <w:t>3</w:t>
      </w:r>
      <w:r w:rsidRPr="001F71FE">
        <w:rPr>
          <w:rFonts w:ascii="Times New Roman" w:hAnsi="Times New Roman"/>
        </w:rPr>
        <w:t xml:space="preserve"> ods</w:t>
      </w:r>
      <w:r w:rsidR="00E76BCB" w:rsidRPr="001F71FE">
        <w:rPr>
          <w:rFonts w:ascii="Times New Roman" w:hAnsi="Times New Roman"/>
        </w:rPr>
        <w:t>.</w:t>
      </w:r>
      <w:r w:rsidRPr="001F71FE">
        <w:rPr>
          <w:rFonts w:ascii="Times New Roman" w:hAnsi="Times New Roman"/>
        </w:rPr>
        <w:t xml:space="preserve"> 2 nariadenia</w:t>
      </w:r>
      <w:r w:rsidR="00447E53" w:rsidRPr="001F71FE">
        <w:rPr>
          <w:rFonts w:ascii="Times New Roman" w:hAnsi="Times New Roman"/>
        </w:rPr>
        <w:t xml:space="preserve"> o spoločných ustanoveniach</w:t>
      </w:r>
      <w:r w:rsidRPr="001F71FE">
        <w:rPr>
          <w:rFonts w:ascii="Times New Roman" w:hAnsi="Times New Roman"/>
        </w:rPr>
        <w:t xml:space="preserve">, </w:t>
      </w:r>
      <w:r w:rsidR="005E1F90" w:rsidRPr="001F71FE">
        <w:rPr>
          <w:rFonts w:ascii="Times New Roman" w:hAnsi="Times New Roman"/>
        </w:rPr>
        <w:t>t. j.</w:t>
      </w:r>
      <w:r w:rsidRPr="001F71FE">
        <w:rPr>
          <w:rFonts w:ascii="Times New Roman" w:hAnsi="Times New Roman"/>
        </w:rPr>
        <w:t xml:space="preserve"> 31.12.202</w:t>
      </w:r>
      <w:r w:rsidR="009E354E" w:rsidRPr="001F71FE">
        <w:rPr>
          <w:rFonts w:ascii="Times New Roman" w:hAnsi="Times New Roman"/>
        </w:rPr>
        <w:t>9</w:t>
      </w:r>
      <w:r w:rsidRPr="001F71FE">
        <w:rPr>
          <w:rFonts w:ascii="Times New Roman" w:hAnsi="Times New Roman"/>
        </w:rPr>
        <w:t>;</w:t>
      </w:r>
    </w:p>
    <w:p w14:paraId="7583C69D" w14:textId="77777777" w:rsidR="004B63F0" w:rsidRPr="001F71FE" w:rsidRDefault="004B63F0" w:rsidP="004B63F0">
      <w:pPr>
        <w:widowControl w:val="0"/>
        <w:tabs>
          <w:tab w:val="left" w:pos="426"/>
        </w:tabs>
        <w:autoSpaceDE w:val="0"/>
        <w:autoSpaceDN w:val="0"/>
        <w:adjustRightInd w:val="0"/>
        <w:spacing w:before="120"/>
        <w:ind w:left="426"/>
        <w:jc w:val="both"/>
        <w:rPr>
          <w:rFonts w:ascii="Times New Roman" w:hAnsi="Times New Roman"/>
          <w:b/>
        </w:rPr>
      </w:pPr>
      <w:r w:rsidRPr="001F71FE">
        <w:rPr>
          <w:rFonts w:ascii="Times New Roman" w:hAnsi="Times New Roman"/>
          <w:b/>
        </w:rPr>
        <w:t xml:space="preserve">Realizácia Projektu </w:t>
      </w:r>
      <w:r w:rsidRPr="001F71FE">
        <w:rPr>
          <w:rFonts w:ascii="Times New Roman" w:hAnsi="Times New Roman"/>
        </w:rPr>
        <w:t>- obdobie od Začatia realizácie hlavných aktivít Projektu až po Finančné ukončenie Projektu;</w:t>
      </w:r>
    </w:p>
    <w:p w14:paraId="5B67795B" w14:textId="77777777" w:rsidR="002F22D1" w:rsidRPr="001F71FE" w:rsidRDefault="002F22D1" w:rsidP="00BE0D42">
      <w:pPr>
        <w:widowControl w:val="0"/>
        <w:tabs>
          <w:tab w:val="left" w:pos="426"/>
        </w:tabs>
        <w:autoSpaceDE w:val="0"/>
        <w:autoSpaceDN w:val="0"/>
        <w:adjustRightInd w:val="0"/>
        <w:spacing w:before="120"/>
        <w:ind w:left="426"/>
        <w:jc w:val="both"/>
        <w:rPr>
          <w:rFonts w:ascii="Times New Roman" w:hAnsi="Times New Roman"/>
          <w:b/>
        </w:rPr>
      </w:pPr>
      <w:r w:rsidRPr="001F71FE">
        <w:rPr>
          <w:rFonts w:ascii="Times New Roman" w:hAnsi="Times New Roman"/>
          <w:b/>
        </w:rPr>
        <w:t xml:space="preserve">Riadne </w:t>
      </w:r>
      <w:r w:rsidRPr="001F71FE">
        <w:rPr>
          <w:rFonts w:ascii="Times New Roman" w:hAnsi="Times New Roman"/>
        </w:rPr>
        <w:t xml:space="preserve">– </w:t>
      </w:r>
      <w:r w:rsidR="00F73E48" w:rsidRPr="001F71FE">
        <w:rPr>
          <w:rFonts w:ascii="Times New Roman" w:hAnsi="Times New Roman"/>
        </w:rPr>
        <w:t xml:space="preserve">uskutočnenie (právneho) úkonu </w:t>
      </w:r>
      <w:r w:rsidRPr="001F71FE">
        <w:rPr>
          <w:rFonts w:ascii="Times New Roman" w:hAnsi="Times New Roman"/>
        </w:rPr>
        <w:t>v súlade so Zmluvou o poskytnutí NFP, právnymi predpismi SR a </w:t>
      </w:r>
      <w:r w:rsidR="00BF6243" w:rsidRPr="001F71FE">
        <w:rPr>
          <w:rFonts w:ascii="Times New Roman" w:hAnsi="Times New Roman"/>
        </w:rPr>
        <w:t xml:space="preserve">Právnymi </w:t>
      </w:r>
      <w:r w:rsidRPr="001F71FE">
        <w:rPr>
          <w:rFonts w:ascii="Times New Roman" w:hAnsi="Times New Roman"/>
        </w:rPr>
        <w:t>aktmi EÚ</w:t>
      </w:r>
      <w:r w:rsidR="00280F98" w:rsidRPr="001F71FE">
        <w:rPr>
          <w:rFonts w:ascii="Times New Roman" w:hAnsi="Times New Roman"/>
        </w:rPr>
        <w:t xml:space="preserve"> </w:t>
      </w:r>
      <w:r w:rsidRPr="001F71FE">
        <w:rPr>
          <w:rFonts w:ascii="Times New Roman" w:hAnsi="Times New Roman"/>
        </w:rPr>
        <w:t>a Právnymi dokumentmi;</w:t>
      </w:r>
    </w:p>
    <w:p w14:paraId="2BA78FDF" w14:textId="77777777" w:rsidR="002F22D1" w:rsidRPr="001F71FE" w:rsidRDefault="002F22D1" w:rsidP="00BE0D42">
      <w:pPr>
        <w:widowControl w:val="0"/>
        <w:tabs>
          <w:tab w:val="left" w:pos="426"/>
        </w:tabs>
        <w:autoSpaceDE w:val="0"/>
        <w:autoSpaceDN w:val="0"/>
        <w:adjustRightInd w:val="0"/>
        <w:spacing w:before="120"/>
        <w:ind w:left="426"/>
        <w:jc w:val="both"/>
        <w:rPr>
          <w:rFonts w:ascii="Times New Roman" w:hAnsi="Times New Roman"/>
          <w:b/>
        </w:rPr>
      </w:pPr>
      <w:r w:rsidRPr="001F71FE">
        <w:rPr>
          <w:rFonts w:ascii="Times New Roman" w:hAnsi="Times New Roman"/>
          <w:b/>
        </w:rPr>
        <w:t xml:space="preserve">Schválená žiadosť o NFP </w:t>
      </w:r>
      <w:r w:rsidRPr="001F71FE">
        <w:rPr>
          <w:rFonts w:ascii="Times New Roman" w:hAnsi="Times New Roman"/>
        </w:rPr>
        <w:t xml:space="preserve">– žiadosť o NFP, v rozsahu a obsahu ako bola schválená </w:t>
      </w:r>
      <w:r w:rsidR="004C1924" w:rsidRPr="001F71FE">
        <w:rPr>
          <w:rFonts w:ascii="Times New Roman" w:hAnsi="Times New Roman"/>
        </w:rPr>
        <w:t>podľa</w:t>
      </w:r>
      <w:r w:rsidRPr="001F71FE">
        <w:rPr>
          <w:rFonts w:ascii="Times New Roman" w:hAnsi="Times New Roman"/>
        </w:rPr>
        <w:t xml:space="preserve"> zákona o</w:t>
      </w:r>
      <w:r w:rsidR="004A31D8" w:rsidRPr="001F71FE">
        <w:rPr>
          <w:rFonts w:ascii="Times New Roman" w:hAnsi="Times New Roman"/>
        </w:rPr>
        <w:t> </w:t>
      </w:r>
      <w:r w:rsidRPr="001F71FE">
        <w:rPr>
          <w:rFonts w:ascii="Times New Roman" w:hAnsi="Times New Roman"/>
        </w:rPr>
        <w:t>príspevk</w:t>
      </w:r>
      <w:r w:rsidR="004A31D8" w:rsidRPr="001F71FE">
        <w:rPr>
          <w:rFonts w:ascii="Times New Roman" w:hAnsi="Times New Roman"/>
        </w:rPr>
        <w:t>och z fond</w:t>
      </w:r>
      <w:r w:rsidR="002356C0" w:rsidRPr="001F71FE">
        <w:rPr>
          <w:rFonts w:ascii="Times New Roman" w:hAnsi="Times New Roman"/>
        </w:rPr>
        <w:t>o</w:t>
      </w:r>
      <w:r w:rsidR="004A31D8" w:rsidRPr="001F71FE">
        <w:rPr>
          <w:rFonts w:ascii="Times New Roman" w:hAnsi="Times New Roman"/>
        </w:rPr>
        <w:t>v EÚ</w:t>
      </w:r>
      <w:r w:rsidRPr="001F71FE">
        <w:rPr>
          <w:rFonts w:ascii="Times New Roman" w:hAnsi="Times New Roman"/>
        </w:rPr>
        <w:t xml:space="preserve"> a ktorá je uložená </w:t>
      </w:r>
      <w:r w:rsidR="002356C0" w:rsidRPr="001F71FE">
        <w:rPr>
          <w:rFonts w:ascii="Times New Roman" w:hAnsi="Times New Roman"/>
        </w:rPr>
        <w:t>v I</w:t>
      </w:r>
      <w:r w:rsidR="00CC3123" w:rsidRPr="001F71FE">
        <w:rPr>
          <w:rFonts w:ascii="Times New Roman" w:hAnsi="Times New Roman"/>
        </w:rPr>
        <w:t>nformačnom</w:t>
      </w:r>
      <w:r w:rsidR="002356C0" w:rsidRPr="001F71FE">
        <w:rPr>
          <w:rFonts w:ascii="Times New Roman" w:hAnsi="Times New Roman"/>
        </w:rPr>
        <w:t xml:space="preserve"> monitorovacom systéme</w:t>
      </w:r>
      <w:r w:rsidR="00376A0D" w:rsidRPr="001F71FE">
        <w:rPr>
          <w:rFonts w:ascii="Times New Roman" w:hAnsi="Times New Roman"/>
        </w:rPr>
        <w:t xml:space="preserve"> alebo u Poskytovateľa</w:t>
      </w:r>
      <w:r w:rsidRPr="001F71FE">
        <w:rPr>
          <w:rFonts w:ascii="Times New Roman" w:hAnsi="Times New Roman"/>
        </w:rPr>
        <w:t>;</w:t>
      </w:r>
    </w:p>
    <w:p w14:paraId="5647227F" w14:textId="77777777" w:rsidR="002F22D1" w:rsidRPr="001F71FE" w:rsidRDefault="002F22D1" w:rsidP="00BE0D42">
      <w:pPr>
        <w:widowControl w:val="0"/>
        <w:tabs>
          <w:tab w:val="left" w:pos="426"/>
        </w:tabs>
        <w:autoSpaceDE w:val="0"/>
        <w:autoSpaceDN w:val="0"/>
        <w:adjustRightInd w:val="0"/>
        <w:spacing w:before="120"/>
        <w:ind w:left="426"/>
        <w:jc w:val="both"/>
        <w:rPr>
          <w:rFonts w:ascii="Times New Roman" w:hAnsi="Times New Roman"/>
          <w:b/>
        </w:rPr>
      </w:pPr>
      <w:r w:rsidRPr="001F71FE">
        <w:rPr>
          <w:rFonts w:ascii="Times New Roman" w:hAnsi="Times New Roman"/>
          <w:b/>
        </w:rPr>
        <w:t xml:space="preserve">Schválené oprávnené výdavky </w:t>
      </w:r>
      <w:r w:rsidRPr="001F71FE">
        <w:rPr>
          <w:rFonts w:ascii="Times New Roman" w:hAnsi="Times New Roman"/>
        </w:rPr>
        <w:t>– skutočne vynaložené, odôvodnené a riadne preukázané Oprávnené výdavky Prijímateľa schválené Poskytovateľom v rámci predložen</w:t>
      </w:r>
      <w:r w:rsidR="0068312E" w:rsidRPr="001F71FE">
        <w:rPr>
          <w:rFonts w:ascii="Times New Roman" w:hAnsi="Times New Roman"/>
        </w:rPr>
        <w:t>ej</w:t>
      </w:r>
      <w:r w:rsidRPr="001F71FE">
        <w:rPr>
          <w:rFonts w:ascii="Times New Roman" w:hAnsi="Times New Roman"/>
        </w:rPr>
        <w:t xml:space="preserve"> Žiadost</w:t>
      </w:r>
      <w:r w:rsidR="0068312E" w:rsidRPr="001F71FE">
        <w:rPr>
          <w:rFonts w:ascii="Times New Roman" w:hAnsi="Times New Roman"/>
        </w:rPr>
        <w:t>i</w:t>
      </w:r>
      <w:r w:rsidRPr="001F71FE">
        <w:rPr>
          <w:rFonts w:ascii="Times New Roman" w:hAnsi="Times New Roman"/>
        </w:rPr>
        <w:t xml:space="preserve"> o platbu; </w:t>
      </w:r>
      <w:r w:rsidR="001B52CB" w:rsidRPr="001F71FE">
        <w:rPr>
          <w:rFonts w:ascii="Times New Roman" w:hAnsi="Times New Roman"/>
        </w:rPr>
        <w:t>z</w:t>
      </w:r>
      <w:r w:rsidR="00C72A22" w:rsidRPr="001F71FE">
        <w:rPr>
          <w:rFonts w:ascii="Times New Roman" w:hAnsi="Times New Roman"/>
        </w:rPr>
        <w:t xml:space="preserve">a </w:t>
      </w:r>
      <w:r w:rsidR="0081694D" w:rsidRPr="001F71FE">
        <w:rPr>
          <w:rFonts w:ascii="Times New Roman" w:hAnsi="Times New Roman"/>
        </w:rPr>
        <w:t>S</w:t>
      </w:r>
      <w:r w:rsidR="00C72A22" w:rsidRPr="001F71FE">
        <w:rPr>
          <w:rFonts w:ascii="Times New Roman" w:hAnsi="Times New Roman"/>
        </w:rPr>
        <w:t xml:space="preserve">chválené oprávnené výdavky sa považujú aj </w:t>
      </w:r>
      <w:r w:rsidR="0068312E" w:rsidRPr="001F71FE">
        <w:rPr>
          <w:rFonts w:ascii="Times New Roman" w:hAnsi="Times New Roman"/>
        </w:rPr>
        <w:t xml:space="preserve">schválené </w:t>
      </w:r>
      <w:r w:rsidR="008D0619" w:rsidRPr="001F71FE">
        <w:rPr>
          <w:rFonts w:ascii="Times New Roman" w:hAnsi="Times New Roman"/>
        </w:rPr>
        <w:t xml:space="preserve">Výdavky </w:t>
      </w:r>
      <w:r w:rsidR="00C72A22" w:rsidRPr="001F71FE">
        <w:rPr>
          <w:rFonts w:ascii="Times New Roman" w:hAnsi="Times New Roman"/>
        </w:rPr>
        <w:t xml:space="preserve">vykazované </w:t>
      </w:r>
      <w:r w:rsidR="00C72A22" w:rsidRPr="001F71FE">
        <w:rPr>
          <w:rFonts w:ascii="Times New Roman" w:hAnsi="Times New Roman"/>
        </w:rPr>
        <w:lastRenderedPageBreak/>
        <w:t>zjednodušeným spôsobom vykazovania, ktorých vynaloženie sa nepreukazuje</w:t>
      </w:r>
      <w:r w:rsidRPr="001F71FE">
        <w:rPr>
          <w:rFonts w:ascii="Times New Roman" w:hAnsi="Times New Roman"/>
        </w:rPr>
        <w:t>;</w:t>
      </w:r>
    </w:p>
    <w:p w14:paraId="02033CBB" w14:textId="77777777" w:rsidR="00B91E2C" w:rsidRPr="001F71FE" w:rsidRDefault="002F22D1" w:rsidP="00BE0D42">
      <w:pPr>
        <w:widowControl w:val="0"/>
        <w:tabs>
          <w:tab w:val="num" w:pos="426"/>
        </w:tabs>
        <w:autoSpaceDE w:val="0"/>
        <w:autoSpaceDN w:val="0"/>
        <w:adjustRightInd w:val="0"/>
        <w:spacing w:before="120"/>
        <w:ind w:left="426"/>
        <w:jc w:val="both"/>
        <w:rPr>
          <w:rFonts w:ascii="Times New Roman" w:hAnsi="Times New Roman"/>
          <w:b/>
        </w:rPr>
      </w:pPr>
      <w:r w:rsidRPr="001F71FE">
        <w:rPr>
          <w:rFonts w:ascii="Times New Roman" w:hAnsi="Times New Roman"/>
          <w:b/>
        </w:rPr>
        <w:t xml:space="preserve">Skupina výdavkov </w:t>
      </w:r>
      <w:r w:rsidRPr="001F71FE">
        <w:rPr>
          <w:rFonts w:ascii="Times New Roman" w:hAnsi="Times New Roman"/>
        </w:rPr>
        <w:t>– výdavky rovnakého charakteru</w:t>
      </w:r>
      <w:r w:rsidR="00564163" w:rsidRPr="001F71FE">
        <w:rPr>
          <w:rFonts w:ascii="Times New Roman" w:hAnsi="Times New Roman"/>
        </w:rPr>
        <w:t xml:space="preserve">, ktoré </w:t>
      </w:r>
      <w:r w:rsidRPr="001F71FE">
        <w:rPr>
          <w:rFonts w:ascii="Times New Roman" w:hAnsi="Times New Roman"/>
        </w:rPr>
        <w:t xml:space="preserve">sú definované prostredníctvom </w:t>
      </w:r>
      <w:commentRangeStart w:id="33"/>
      <w:r w:rsidR="00FF25BF" w:rsidRPr="001F71FE">
        <w:rPr>
          <w:rFonts w:ascii="Times New Roman" w:hAnsi="Times New Roman"/>
        </w:rPr>
        <w:t xml:space="preserve">Prílohy č. </w:t>
      </w:r>
      <w:r w:rsidR="00A63BC4" w:rsidRPr="001F71FE">
        <w:rPr>
          <w:rFonts w:ascii="Times New Roman" w:hAnsi="Times New Roman"/>
        </w:rPr>
        <w:t>3</w:t>
      </w:r>
      <w:commentRangeEnd w:id="33"/>
      <w:r w:rsidR="00A63BC4" w:rsidRPr="001F71FE">
        <w:rPr>
          <w:rStyle w:val="Odkaznakomentr"/>
          <w:rFonts w:ascii="Times New Roman" w:hAnsi="Times New Roman"/>
          <w:lang w:val="x-none" w:eastAsia="x-none"/>
        </w:rPr>
        <w:commentReference w:id="33"/>
      </w:r>
      <w:r w:rsidR="00FF25BF" w:rsidRPr="001F71FE">
        <w:rPr>
          <w:rFonts w:ascii="Times New Roman" w:hAnsi="Times New Roman"/>
        </w:rPr>
        <w:t xml:space="preserve"> Zmluvy o poskytnutí NFP alebo </w:t>
      </w:r>
      <w:r w:rsidR="007A7DDB" w:rsidRPr="001F71FE">
        <w:rPr>
          <w:rFonts w:ascii="Times New Roman" w:hAnsi="Times New Roman"/>
        </w:rPr>
        <w:t>Právneho dokumentu (napr. Č</w:t>
      </w:r>
      <w:r w:rsidRPr="001F71FE">
        <w:rPr>
          <w:rFonts w:ascii="Times New Roman" w:hAnsi="Times New Roman"/>
        </w:rPr>
        <w:t xml:space="preserve">íselníka oprávnených výdavkov, ktorý tvorí prílohu </w:t>
      </w:r>
      <w:r w:rsidR="008565A9" w:rsidRPr="001F71FE">
        <w:rPr>
          <w:rFonts w:ascii="Times New Roman" w:hAnsi="Times New Roman"/>
        </w:rPr>
        <w:t xml:space="preserve">Príručky </w:t>
      </w:r>
      <w:r w:rsidR="00BF3413" w:rsidRPr="001F71FE">
        <w:rPr>
          <w:rFonts w:ascii="Times New Roman" w:hAnsi="Times New Roman"/>
        </w:rPr>
        <w:t>k oprávnenosti výdavkov</w:t>
      </w:r>
      <w:r w:rsidR="00B55897" w:rsidRPr="001F71FE">
        <w:rPr>
          <w:rFonts w:ascii="Times New Roman" w:hAnsi="Times New Roman"/>
        </w:rPr>
        <w:t xml:space="preserve"> programov Fondov pre oblasť vnútorných záležitostí na roky 2021 - 2027</w:t>
      </w:r>
      <w:r w:rsidR="007A7DDB" w:rsidRPr="001F71FE">
        <w:rPr>
          <w:rFonts w:ascii="Times New Roman" w:hAnsi="Times New Roman"/>
        </w:rPr>
        <w:t>)</w:t>
      </w:r>
      <w:r w:rsidRPr="001F71FE">
        <w:rPr>
          <w:rFonts w:ascii="Times New Roman" w:hAnsi="Times New Roman"/>
        </w:rPr>
        <w:t>;</w:t>
      </w:r>
    </w:p>
    <w:p w14:paraId="513D7633" w14:textId="77777777" w:rsidR="00B91E2C" w:rsidRPr="001F71FE" w:rsidRDefault="00B91E2C" w:rsidP="00BE0D42">
      <w:pPr>
        <w:widowControl w:val="0"/>
        <w:tabs>
          <w:tab w:val="num" w:pos="426"/>
        </w:tabs>
        <w:autoSpaceDE w:val="0"/>
        <w:autoSpaceDN w:val="0"/>
        <w:adjustRightInd w:val="0"/>
        <w:spacing w:before="120"/>
        <w:ind w:left="426"/>
        <w:jc w:val="both"/>
        <w:rPr>
          <w:rFonts w:ascii="Times New Roman" w:hAnsi="Times New Roman"/>
          <w:b/>
        </w:rPr>
      </w:pPr>
      <w:r w:rsidRPr="001F71FE">
        <w:rPr>
          <w:rFonts w:ascii="Times New Roman" w:hAnsi="Times New Roman"/>
          <w:b/>
        </w:rPr>
        <w:t xml:space="preserve">Správa o zistenej nezrovnalosti </w:t>
      </w:r>
      <w:r w:rsidRPr="001F71FE">
        <w:rPr>
          <w:rFonts w:ascii="Times New Roman" w:hAnsi="Times New Roman"/>
        </w:rPr>
        <w:t xml:space="preserve">– </w:t>
      </w:r>
      <w:r w:rsidR="00F15BE9" w:rsidRPr="001F71FE">
        <w:rPr>
          <w:rFonts w:ascii="Times New Roman" w:hAnsi="Times New Roman"/>
        </w:rPr>
        <w:t>dokument, na základe ktorého je zdokumentované podozrenie z Nezrovnalosti alebo zistenie Nezrovnalosti v jednotlivých štádiách vývoja nezrovnalosti v ITMS; náležitosti Správy o zistenej nezrovnalosti upravuje § 39 zákona o príspevkoch z fondov EÚ</w:t>
      </w:r>
      <w:r w:rsidRPr="001F71FE">
        <w:rPr>
          <w:rFonts w:ascii="Times New Roman" w:hAnsi="Times New Roman"/>
        </w:rPr>
        <w:t>;</w:t>
      </w:r>
    </w:p>
    <w:p w14:paraId="3DEC5913" w14:textId="70C2FD5E" w:rsidR="002F22D1" w:rsidRPr="001F71FE" w:rsidRDefault="002F22D1" w:rsidP="001C164D">
      <w:pPr>
        <w:widowControl w:val="0"/>
        <w:tabs>
          <w:tab w:val="num" w:pos="426"/>
        </w:tabs>
        <w:autoSpaceDE w:val="0"/>
        <w:autoSpaceDN w:val="0"/>
        <w:adjustRightInd w:val="0"/>
        <w:spacing w:before="120"/>
        <w:ind w:left="426"/>
        <w:jc w:val="both"/>
        <w:rPr>
          <w:rFonts w:ascii="Times New Roman" w:hAnsi="Times New Roman"/>
          <w:b/>
        </w:rPr>
      </w:pPr>
      <w:r w:rsidRPr="001F71FE">
        <w:rPr>
          <w:rFonts w:ascii="Times New Roman" w:hAnsi="Times New Roman"/>
          <w:b/>
        </w:rPr>
        <w:t xml:space="preserve">Štátna pomoc </w:t>
      </w:r>
      <w:r w:rsidRPr="001F71FE">
        <w:rPr>
          <w:rFonts w:ascii="Times New Roman" w:hAnsi="Times New Roman"/>
        </w:rPr>
        <w:t>alebo</w:t>
      </w:r>
      <w:r w:rsidRPr="001F71FE">
        <w:rPr>
          <w:rFonts w:ascii="Times New Roman" w:hAnsi="Times New Roman"/>
          <w:b/>
        </w:rPr>
        <w:t xml:space="preserve"> pomoc </w:t>
      </w:r>
      <w:r w:rsidRPr="001F71FE">
        <w:rPr>
          <w:rFonts w:ascii="Times New Roman" w:hAnsi="Times New Roman"/>
        </w:rPr>
        <w:t>– akákoľvek pomoc poskytovaná z prostriedkov štátneho rozpočtu SR alebo akoukoľvek formou z verejných zdrojov podniku podľa čl</w:t>
      </w:r>
      <w:r w:rsidR="00615597" w:rsidRPr="001F71FE">
        <w:rPr>
          <w:rFonts w:ascii="Times New Roman" w:hAnsi="Times New Roman"/>
        </w:rPr>
        <w:t>.</w:t>
      </w:r>
      <w:r w:rsidRPr="001F71FE">
        <w:rPr>
          <w:rFonts w:ascii="Times New Roman" w:hAnsi="Times New Roman"/>
        </w:rPr>
        <w:t xml:space="preserve"> 107 ods</w:t>
      </w:r>
      <w:r w:rsidR="00615597" w:rsidRPr="001F71FE">
        <w:rPr>
          <w:rFonts w:ascii="Times New Roman" w:hAnsi="Times New Roman"/>
        </w:rPr>
        <w:t>.</w:t>
      </w:r>
      <w:r w:rsidRPr="001F71FE">
        <w:rPr>
          <w:rFonts w:ascii="Times New Roman" w:hAnsi="Times New Roman"/>
        </w:rPr>
        <w:t xml:space="preserve"> 1 Zmluvy o fungovaní EÚ, ktorá narúša súťaž</w:t>
      </w:r>
      <w:r w:rsidR="00094374" w:rsidRPr="001F71FE">
        <w:rPr>
          <w:rFonts w:ascii="Times New Roman" w:hAnsi="Times New Roman"/>
        </w:rPr>
        <w:t>,</w:t>
      </w:r>
      <w:r w:rsidRPr="001F71FE">
        <w:rPr>
          <w:rFonts w:ascii="Times New Roman" w:hAnsi="Times New Roman"/>
        </w:rPr>
        <w:t xml:space="preserve"> alebo hrozí narušením súťaže tým, že zvýhodňuje určité podniky alebo výrobu určitých druhov tovarov a môže nepriaznivo ovplyvniť obchod medzi členskými štátmi </w:t>
      </w:r>
      <w:r w:rsidR="007A714C" w:rsidRPr="001F71FE">
        <w:rPr>
          <w:rFonts w:ascii="Times New Roman" w:hAnsi="Times New Roman"/>
        </w:rPr>
        <w:t>EÚ</w:t>
      </w:r>
      <w:r w:rsidRPr="001F71FE">
        <w:rPr>
          <w:rFonts w:ascii="Times New Roman" w:hAnsi="Times New Roman"/>
        </w:rPr>
        <w:t xml:space="preserve">. Pomocou sa vo význame uvádzanom v tejto Zmluve o poskytnutí NFP rozumie pomoc de minimis ako aj štátna pomoc. </w:t>
      </w:r>
    </w:p>
    <w:p w14:paraId="2F21F084" w14:textId="77777777" w:rsidR="00B91E2C" w:rsidRPr="001F71FE" w:rsidRDefault="00231C2C" w:rsidP="00DA4242">
      <w:pPr>
        <w:widowControl w:val="0"/>
        <w:tabs>
          <w:tab w:val="left" w:pos="426"/>
        </w:tabs>
        <w:autoSpaceDE w:val="0"/>
        <w:autoSpaceDN w:val="0"/>
        <w:adjustRightInd w:val="0"/>
        <w:spacing w:before="120"/>
        <w:ind w:left="426"/>
        <w:jc w:val="both"/>
        <w:rPr>
          <w:rFonts w:ascii="Times New Roman" w:hAnsi="Times New Roman"/>
        </w:rPr>
      </w:pPr>
      <w:r w:rsidRPr="001F71FE">
        <w:rPr>
          <w:rFonts w:ascii="Times New Roman" w:hAnsi="Times New Roman"/>
          <w:b/>
        </w:rPr>
        <w:t>Vecne zapojená osoba/</w:t>
      </w:r>
      <w:r w:rsidR="002F22D1" w:rsidRPr="001F71FE">
        <w:rPr>
          <w:rFonts w:ascii="Times New Roman" w:hAnsi="Times New Roman"/>
          <w:b/>
        </w:rPr>
        <w:t>Účastní</w:t>
      </w:r>
      <w:r w:rsidR="001C164D" w:rsidRPr="001F71FE">
        <w:rPr>
          <w:rFonts w:ascii="Times New Roman" w:hAnsi="Times New Roman"/>
          <w:b/>
        </w:rPr>
        <w:t>k</w:t>
      </w:r>
      <w:r w:rsidR="002F22D1" w:rsidRPr="001F71FE">
        <w:rPr>
          <w:rFonts w:ascii="Times New Roman" w:hAnsi="Times New Roman"/>
          <w:b/>
        </w:rPr>
        <w:t xml:space="preserve"> projektu </w:t>
      </w:r>
      <w:r w:rsidR="002F22D1" w:rsidRPr="001F71FE">
        <w:rPr>
          <w:rFonts w:ascii="Times New Roman" w:hAnsi="Times New Roman"/>
        </w:rPr>
        <w:t xml:space="preserve">– </w:t>
      </w:r>
      <w:r w:rsidR="001C164D" w:rsidRPr="001F71FE">
        <w:rPr>
          <w:rFonts w:ascii="Times New Roman" w:hAnsi="Times New Roman"/>
        </w:rPr>
        <w:t>fyzická osoba, ktorá má prospech priamo z projektu bez toho</w:t>
      </w:r>
      <w:r w:rsidR="00676460">
        <w:rPr>
          <w:rFonts w:ascii="Times New Roman" w:hAnsi="Times New Roman"/>
        </w:rPr>
        <w:t xml:space="preserve"> (vrátane osoby Cieľovej skupiny AMIF)</w:t>
      </w:r>
      <w:r w:rsidR="001C164D" w:rsidRPr="001F71FE">
        <w:rPr>
          <w:rFonts w:ascii="Times New Roman" w:hAnsi="Times New Roman"/>
        </w:rPr>
        <w:t xml:space="preserve">, aby bola zodpovedná za iniciovanie alebo za iniciovanie aj vykonávanie projektu; </w:t>
      </w:r>
      <w:r w:rsidR="00F90411" w:rsidRPr="001F71FE">
        <w:rPr>
          <w:rFonts w:ascii="Times New Roman" w:hAnsi="Times New Roman"/>
        </w:rPr>
        <w:t xml:space="preserve">Do definície nespadajú </w:t>
      </w:r>
      <w:r w:rsidR="002F22D1" w:rsidRPr="001F71FE">
        <w:rPr>
          <w:rFonts w:ascii="Times New Roman" w:hAnsi="Times New Roman"/>
        </w:rPr>
        <w:t xml:space="preserve">členovia projektového tímu (riadiaci a administratívni pracovníci, lektori, sociálni pracovníci a pod.) ani osoby, ktoré využívajú výsledky projektu, ale nezúčastňujú sa priamo </w:t>
      </w:r>
      <w:r w:rsidR="000B128B" w:rsidRPr="001F71FE">
        <w:rPr>
          <w:rFonts w:ascii="Times New Roman" w:hAnsi="Times New Roman"/>
        </w:rPr>
        <w:t xml:space="preserve">Aktivít Projektu </w:t>
      </w:r>
      <w:r w:rsidR="002F22D1" w:rsidRPr="001F71FE">
        <w:rPr>
          <w:rFonts w:ascii="Times New Roman" w:hAnsi="Times New Roman"/>
        </w:rPr>
        <w:t>(napr. pri projektoch zameraných na vydanie publikácií používatelia týchto publikácií);</w:t>
      </w:r>
      <w:r w:rsidR="00CD6B6A" w:rsidRPr="001F71FE">
        <w:rPr>
          <w:rFonts w:ascii="Times New Roman" w:hAnsi="Times New Roman"/>
        </w:rPr>
        <w:t xml:space="preserve"> </w:t>
      </w:r>
    </w:p>
    <w:p w14:paraId="4414BDC9" w14:textId="037EE9B3" w:rsidR="00B91E2C" w:rsidRPr="001F71FE" w:rsidRDefault="00B91E2C" w:rsidP="00AC4A20">
      <w:pPr>
        <w:widowControl w:val="0"/>
        <w:tabs>
          <w:tab w:val="num" w:pos="426"/>
        </w:tabs>
        <w:autoSpaceDE w:val="0"/>
        <w:autoSpaceDN w:val="0"/>
        <w:adjustRightInd w:val="0"/>
        <w:spacing w:before="120"/>
        <w:ind w:left="426"/>
        <w:jc w:val="both"/>
        <w:rPr>
          <w:rFonts w:ascii="Times New Roman" w:hAnsi="Times New Roman"/>
          <w:b/>
        </w:rPr>
      </w:pPr>
      <w:r w:rsidRPr="001F71FE">
        <w:rPr>
          <w:rFonts w:ascii="Times New Roman" w:hAnsi="Times New Roman"/>
          <w:b/>
        </w:rPr>
        <w:t xml:space="preserve">Účtovný doklad </w:t>
      </w:r>
      <w:r w:rsidRPr="001F71FE">
        <w:rPr>
          <w:rFonts w:ascii="Times New Roman" w:hAnsi="Times New Roman"/>
        </w:rPr>
        <w:t xml:space="preserve">- doklad definovaný v § 10 ods. 1 zákona </w:t>
      </w:r>
      <w:r w:rsidR="00922C86" w:rsidRPr="001F71FE">
        <w:rPr>
          <w:rFonts w:ascii="Times New Roman" w:hAnsi="Times New Roman"/>
        </w:rPr>
        <w:t xml:space="preserve"> </w:t>
      </w:r>
      <w:r w:rsidRPr="001F71FE">
        <w:rPr>
          <w:rFonts w:ascii="Times New Roman" w:hAnsi="Times New Roman"/>
        </w:rPr>
        <w:t xml:space="preserve">o účtovníctve. Na účely predkladania </w:t>
      </w:r>
      <w:r w:rsidR="007975C6">
        <w:rPr>
          <w:rFonts w:ascii="Times New Roman" w:hAnsi="Times New Roman"/>
        </w:rPr>
        <w:t>Ž</w:t>
      </w:r>
      <w:r w:rsidRPr="001F71FE">
        <w:rPr>
          <w:rFonts w:ascii="Times New Roman" w:hAnsi="Times New Roman"/>
        </w:rPr>
        <w:t xml:space="preserve">iadosti o platbu sa vyžaduje splnenie náležitostí </w:t>
      </w:r>
      <w:r w:rsidR="00324EB2" w:rsidRPr="001F71FE">
        <w:rPr>
          <w:rFonts w:ascii="Times New Roman" w:hAnsi="Times New Roman"/>
        </w:rPr>
        <w:t xml:space="preserve">definovaných v § 10 ods. 1 </w:t>
      </w:r>
      <w:r w:rsidRPr="001F71FE">
        <w:rPr>
          <w:rFonts w:ascii="Times New Roman" w:hAnsi="Times New Roman"/>
        </w:rPr>
        <w:t>zákona</w:t>
      </w:r>
      <w:r w:rsidR="00723491" w:rsidRPr="001F71FE">
        <w:rPr>
          <w:rFonts w:ascii="Times New Roman" w:hAnsi="Times New Roman"/>
        </w:rPr>
        <w:t xml:space="preserve"> o účtovníctve</w:t>
      </w:r>
      <w:r w:rsidRPr="001F71FE">
        <w:rPr>
          <w:rFonts w:ascii="Times New Roman" w:hAnsi="Times New Roman"/>
        </w:rPr>
        <w:t>, pričom za dostatočné splnenie náležitost</w:t>
      </w:r>
      <w:r w:rsidR="00324EB2" w:rsidRPr="001F71FE">
        <w:rPr>
          <w:rFonts w:ascii="Times New Roman" w:hAnsi="Times New Roman"/>
        </w:rPr>
        <w:t>i podľa písm</w:t>
      </w:r>
      <w:r w:rsidR="00B84D80" w:rsidRPr="001F71FE">
        <w:rPr>
          <w:rFonts w:ascii="Times New Roman" w:hAnsi="Times New Roman"/>
        </w:rPr>
        <w:t>.</w:t>
      </w:r>
      <w:r w:rsidRPr="001F71FE">
        <w:rPr>
          <w:rFonts w:ascii="Times New Roman" w:hAnsi="Times New Roman"/>
        </w:rPr>
        <w:t xml:space="preserve"> f) sa považuje vyhlásenie Prijímateľa v ŽoP v časti Čestné vyhlásenie </w:t>
      </w:r>
      <w:r w:rsidR="00723491" w:rsidRPr="001F71FE">
        <w:rPr>
          <w:rFonts w:ascii="Times New Roman" w:hAnsi="Times New Roman"/>
        </w:rPr>
        <w:t>Žiadosti o platbu</w:t>
      </w:r>
      <w:r w:rsidRPr="001F71FE">
        <w:rPr>
          <w:rFonts w:ascii="Times New Roman" w:hAnsi="Times New Roman"/>
        </w:rPr>
        <w:t xml:space="preserve">. V súvislosti s postúpením pohľadávky sa z pohľadu splnenia požiadaviek nariadenia </w:t>
      </w:r>
      <w:r w:rsidR="003A4456" w:rsidRPr="001F71FE">
        <w:rPr>
          <w:rFonts w:ascii="Times New Roman" w:hAnsi="Times New Roman"/>
        </w:rPr>
        <w:t xml:space="preserve">o spoločných ustanoveniach </w:t>
      </w:r>
      <w:r w:rsidRPr="001F71FE">
        <w:rPr>
          <w:rFonts w:ascii="Times New Roman" w:hAnsi="Times New Roman"/>
        </w:rPr>
        <w:t xml:space="preserve">za </w:t>
      </w:r>
      <w:r w:rsidR="00BF2A10" w:rsidRPr="001F71FE">
        <w:rPr>
          <w:rFonts w:ascii="Times New Roman" w:hAnsi="Times New Roman"/>
        </w:rPr>
        <w:t>Ú</w:t>
      </w:r>
      <w:r w:rsidRPr="001F71FE">
        <w:rPr>
          <w:rFonts w:ascii="Times New Roman" w:hAnsi="Times New Roman"/>
        </w:rPr>
        <w:t xml:space="preserve">čtovný doklad, ktorého dôkazná hodnota je rovnocenná faktúram, považuje aj doklad preukazujúci vykonanie započítania pohľadávky a záväzku; </w:t>
      </w:r>
      <w:r w:rsidR="00BF2A10" w:rsidRPr="001F71FE">
        <w:rPr>
          <w:rFonts w:ascii="Times New Roman" w:hAnsi="Times New Roman"/>
        </w:rPr>
        <w:t>r</w:t>
      </w:r>
      <w:r w:rsidRPr="001F71FE">
        <w:rPr>
          <w:rFonts w:ascii="Times New Roman" w:hAnsi="Times New Roman"/>
        </w:rPr>
        <w:t xml:space="preserve">ozdielne od prvej vety tejto definície sa na účely predkladania ŽoP v prípade využívania </w:t>
      </w:r>
      <w:r w:rsidR="00BF2A10" w:rsidRPr="001F71FE">
        <w:rPr>
          <w:rFonts w:ascii="Times New Roman" w:hAnsi="Times New Roman"/>
        </w:rPr>
        <w:t>P</w:t>
      </w:r>
      <w:r w:rsidRPr="001F71FE">
        <w:rPr>
          <w:rFonts w:ascii="Times New Roman" w:hAnsi="Times New Roman"/>
        </w:rPr>
        <w:t xml:space="preserve">reddavkových platieb za </w:t>
      </w:r>
      <w:r w:rsidR="00EB133D" w:rsidRPr="001F71FE">
        <w:rPr>
          <w:rFonts w:ascii="Times New Roman" w:hAnsi="Times New Roman"/>
        </w:rPr>
        <w:t>Ú</w:t>
      </w:r>
      <w:r w:rsidRPr="001F71FE">
        <w:rPr>
          <w:rFonts w:ascii="Times New Roman" w:hAnsi="Times New Roman"/>
        </w:rPr>
        <w:t>čtovný doklad považuje doklad (tzv. zálohová alebo preddavková faktúra), na základe ktorého je uhrádzaná Preddavková platba zo strany Prijímateľa Dodávateľovi</w:t>
      </w:r>
      <w:r w:rsidR="002C691F" w:rsidRPr="001F71FE">
        <w:rPr>
          <w:rFonts w:ascii="Times New Roman" w:hAnsi="Times New Roman"/>
        </w:rPr>
        <w:t>;</w:t>
      </w:r>
    </w:p>
    <w:p w14:paraId="6AC1ACF2" w14:textId="71BAD189" w:rsidR="000E3CC2" w:rsidRPr="001F71FE" w:rsidRDefault="000E3CC2" w:rsidP="005B7071">
      <w:pPr>
        <w:tabs>
          <w:tab w:val="num" w:pos="426"/>
        </w:tabs>
        <w:spacing w:before="120"/>
        <w:ind w:left="426"/>
        <w:jc w:val="both"/>
        <w:rPr>
          <w:rFonts w:ascii="Times New Roman" w:hAnsi="Times New Roman"/>
        </w:rPr>
      </w:pPr>
      <w:r w:rsidRPr="001F71FE">
        <w:rPr>
          <w:rFonts w:ascii="Times New Roman" w:hAnsi="Times New Roman"/>
          <w:b/>
          <w:highlight w:val="lightGray"/>
        </w:rPr>
        <w:t>Udržateľnosť Projektu</w:t>
      </w:r>
      <w:r w:rsidR="00310C95" w:rsidRPr="001F71FE">
        <w:rPr>
          <w:rFonts w:ascii="Times New Roman" w:hAnsi="Times New Roman"/>
          <w:highlight w:val="lightGray"/>
        </w:rPr>
        <w:t xml:space="preserve"> (alebo</w:t>
      </w:r>
      <w:r w:rsidR="00310C95" w:rsidRPr="001F71FE">
        <w:rPr>
          <w:rFonts w:ascii="Times New Roman" w:hAnsi="Times New Roman"/>
          <w:b/>
          <w:highlight w:val="lightGray"/>
        </w:rPr>
        <w:t xml:space="preserve"> Obdobie Udržateľnosti Projektu</w:t>
      </w:r>
      <w:r w:rsidR="00310C95" w:rsidRPr="001F71FE">
        <w:rPr>
          <w:rFonts w:ascii="Times New Roman" w:hAnsi="Times New Roman"/>
          <w:highlight w:val="lightGray"/>
        </w:rPr>
        <w:t>)</w:t>
      </w:r>
      <w:r w:rsidRPr="001F71FE">
        <w:rPr>
          <w:rFonts w:ascii="Times New Roman" w:hAnsi="Times New Roman"/>
          <w:highlight w:val="lightGray"/>
        </w:rPr>
        <w:t xml:space="preserve"> </w:t>
      </w:r>
      <w:r w:rsidRPr="001F71FE">
        <w:rPr>
          <w:rFonts w:ascii="Times New Roman" w:hAnsi="Times New Roman"/>
          <w:b/>
          <w:highlight w:val="lightGray"/>
        </w:rPr>
        <w:t>-</w:t>
      </w:r>
      <w:r w:rsidRPr="001F71FE">
        <w:rPr>
          <w:rFonts w:ascii="Times New Roman" w:hAnsi="Times New Roman"/>
          <w:highlight w:val="lightGray"/>
        </w:rPr>
        <w:t xml:space="preserve"> </w:t>
      </w:r>
      <w:r w:rsidR="002F095D" w:rsidRPr="001F71FE">
        <w:rPr>
          <w:rFonts w:ascii="Times New Roman" w:hAnsi="Times New Roman"/>
          <w:highlight w:val="lightGray"/>
        </w:rPr>
        <w:t xml:space="preserve">udržateľnosť projektu je obdobie, počas ktorého musí prijímateľ udržiavať výstupy projektu v súlade s čl. 65 nariadenia o spoločných ustanoveniach, </w:t>
      </w:r>
      <w:r w:rsidR="0010594C" w:rsidRPr="001F71FE">
        <w:rPr>
          <w:rFonts w:ascii="Times New Roman" w:hAnsi="Times New Roman"/>
          <w:highlight w:val="lightGray"/>
        </w:rPr>
        <w:t>prípadne</w:t>
      </w:r>
      <w:r w:rsidR="002F095D" w:rsidRPr="001F71FE">
        <w:rPr>
          <w:rFonts w:ascii="Times New Roman" w:hAnsi="Times New Roman"/>
          <w:highlight w:val="lightGray"/>
        </w:rPr>
        <w:t xml:space="preserve"> v súlade s</w:t>
      </w:r>
      <w:r w:rsidR="0010594C" w:rsidRPr="001F71FE">
        <w:rPr>
          <w:rFonts w:ascii="Times New Roman" w:hAnsi="Times New Roman"/>
          <w:highlight w:val="lightGray"/>
        </w:rPr>
        <w:t xml:space="preserve"> inými podmienkami </w:t>
      </w:r>
      <w:r w:rsidR="002F095D" w:rsidRPr="001F71FE">
        <w:rPr>
          <w:rFonts w:ascii="Times New Roman" w:hAnsi="Times New Roman"/>
          <w:highlight w:val="lightGray"/>
        </w:rPr>
        <w:t xml:space="preserve">výzvy. Ak je pre konkrétny projekt relevantné, prijímateľ musí stanovené podmienky dodržiavať v zmysle </w:t>
      </w:r>
      <w:r w:rsidR="00AF7902">
        <w:rPr>
          <w:rFonts w:ascii="Times New Roman" w:hAnsi="Times New Roman"/>
          <w:highlight w:val="lightGray"/>
        </w:rPr>
        <w:t>Z</w:t>
      </w:r>
      <w:r w:rsidR="002F095D" w:rsidRPr="001F71FE">
        <w:rPr>
          <w:rFonts w:ascii="Times New Roman" w:hAnsi="Times New Roman"/>
          <w:highlight w:val="lightGray"/>
        </w:rPr>
        <w:t>mluvy o poskytnutí NFP. Dodržanie záväzkov môže byť predmetom kontroly aj po ukončení projektu. Dĺžka Obdobia Udržateľnosti Projektu je stanovená v čl. 4. ods. 4.</w:t>
      </w:r>
      <w:r w:rsidR="00274F68">
        <w:rPr>
          <w:rFonts w:ascii="Times New Roman" w:hAnsi="Times New Roman"/>
          <w:highlight w:val="lightGray"/>
        </w:rPr>
        <w:t>3</w:t>
      </w:r>
      <w:r w:rsidR="002F095D" w:rsidRPr="001F71FE">
        <w:rPr>
          <w:rFonts w:ascii="Times New Roman" w:hAnsi="Times New Roman"/>
          <w:highlight w:val="lightGray"/>
        </w:rPr>
        <w:t xml:space="preserve"> </w:t>
      </w:r>
      <w:r w:rsidR="00486346" w:rsidRPr="001F71FE">
        <w:rPr>
          <w:rFonts w:ascii="Times New Roman" w:hAnsi="Times New Roman"/>
          <w:highlight w:val="lightGray"/>
        </w:rPr>
        <w:t>z</w:t>
      </w:r>
      <w:r w:rsidR="002F095D" w:rsidRPr="001F71FE">
        <w:rPr>
          <w:rFonts w:ascii="Times New Roman" w:hAnsi="Times New Roman"/>
          <w:highlight w:val="lightGray"/>
        </w:rPr>
        <w:t xml:space="preserve">mluvy. </w:t>
      </w:r>
    </w:p>
    <w:p w14:paraId="2314B375" w14:textId="77777777" w:rsidR="002F22D1" w:rsidRPr="001F71FE" w:rsidRDefault="002F22D1" w:rsidP="005B7071">
      <w:pPr>
        <w:tabs>
          <w:tab w:val="num" w:pos="426"/>
        </w:tabs>
        <w:spacing w:before="120"/>
        <w:ind w:left="426"/>
        <w:jc w:val="both"/>
        <w:rPr>
          <w:rFonts w:ascii="Times New Roman" w:hAnsi="Times New Roman"/>
          <w:bCs/>
        </w:rPr>
      </w:pPr>
      <w:r w:rsidRPr="001F71FE">
        <w:rPr>
          <w:rFonts w:ascii="Times New Roman" w:hAnsi="Times New Roman"/>
          <w:b/>
        </w:rPr>
        <w:t xml:space="preserve">Ukončenie realizácie hlavných aktivít Projektu </w:t>
      </w:r>
      <w:r w:rsidRPr="001F71FE">
        <w:rPr>
          <w:rFonts w:ascii="Times New Roman" w:hAnsi="Times New Roman"/>
        </w:rPr>
        <w:t>–</w:t>
      </w:r>
      <w:r w:rsidR="00680F38" w:rsidRPr="001F71FE">
        <w:rPr>
          <w:rFonts w:ascii="Times New Roman" w:hAnsi="Times New Roman"/>
        </w:rPr>
        <w:t xml:space="preserve"> </w:t>
      </w:r>
      <w:r w:rsidR="004F65B0" w:rsidRPr="001F71FE">
        <w:rPr>
          <w:rFonts w:ascii="Times New Roman" w:hAnsi="Times New Roman"/>
        </w:rPr>
        <w:t>kalendárny deň</w:t>
      </w:r>
      <w:r w:rsidRPr="001F71FE">
        <w:rPr>
          <w:rFonts w:ascii="Times New Roman" w:hAnsi="Times New Roman"/>
        </w:rPr>
        <w:t>, kedy Prijímateľ kumulatívne splní nižšie uvedené podmienky:</w:t>
      </w:r>
    </w:p>
    <w:p w14:paraId="6C35466D" w14:textId="77777777" w:rsidR="002F22D1" w:rsidRPr="001F71FE" w:rsidRDefault="002F22D1">
      <w:pPr>
        <w:numPr>
          <w:ilvl w:val="0"/>
          <w:numId w:val="27"/>
        </w:numPr>
        <w:tabs>
          <w:tab w:val="clear" w:pos="1260"/>
          <w:tab w:val="num" w:pos="426"/>
          <w:tab w:val="num" w:pos="851"/>
        </w:tabs>
        <w:spacing w:before="120" w:after="0"/>
        <w:ind w:left="426" w:firstLine="0"/>
        <w:jc w:val="both"/>
        <w:rPr>
          <w:rFonts w:ascii="Times New Roman" w:hAnsi="Times New Roman"/>
        </w:rPr>
      </w:pPr>
      <w:r w:rsidRPr="001F71FE">
        <w:rPr>
          <w:rFonts w:ascii="Times New Roman" w:hAnsi="Times New Roman"/>
        </w:rPr>
        <w:t>fyzicky sa zrealizovali</w:t>
      </w:r>
      <w:r w:rsidR="007A714C" w:rsidRPr="001F71FE">
        <w:rPr>
          <w:rFonts w:ascii="Times New Roman" w:hAnsi="Times New Roman"/>
        </w:rPr>
        <w:t xml:space="preserve"> všetky</w:t>
      </w:r>
      <w:r w:rsidRPr="001F71FE">
        <w:rPr>
          <w:rFonts w:ascii="Times New Roman" w:hAnsi="Times New Roman"/>
        </w:rPr>
        <w:t xml:space="preserve"> hlavné Aktivity Projektu, </w:t>
      </w:r>
    </w:p>
    <w:p w14:paraId="52DBA2E8" w14:textId="77777777" w:rsidR="002F22D1" w:rsidRPr="001F71FE" w:rsidRDefault="002F22D1">
      <w:pPr>
        <w:numPr>
          <w:ilvl w:val="0"/>
          <w:numId w:val="27"/>
        </w:numPr>
        <w:tabs>
          <w:tab w:val="clear" w:pos="1260"/>
          <w:tab w:val="num" w:pos="426"/>
          <w:tab w:val="num" w:pos="851"/>
        </w:tabs>
        <w:spacing w:before="120" w:after="0"/>
        <w:ind w:left="426" w:firstLine="0"/>
        <w:jc w:val="both"/>
        <w:rPr>
          <w:rFonts w:ascii="Times New Roman" w:hAnsi="Times New Roman"/>
          <w:bCs/>
        </w:rPr>
      </w:pPr>
      <w:r w:rsidRPr="001F71FE">
        <w:rPr>
          <w:rFonts w:ascii="Times New Roman" w:hAnsi="Times New Roman"/>
        </w:rPr>
        <w:lastRenderedPageBreak/>
        <w:t xml:space="preserve">Predmet Projektu bol riadne </w:t>
      </w:r>
      <w:r w:rsidR="007A714C" w:rsidRPr="001F71FE">
        <w:rPr>
          <w:rFonts w:ascii="Times New Roman" w:hAnsi="Times New Roman"/>
        </w:rPr>
        <w:t xml:space="preserve">ukončený / </w:t>
      </w:r>
      <w:r w:rsidRPr="001F71FE">
        <w:rPr>
          <w:rFonts w:ascii="Times New Roman" w:hAnsi="Times New Roman"/>
        </w:rPr>
        <w:t>dodaný Prijímateľovi, Prijímateľ ho prevzal a ak to vyplýva z charakteru plnenia, aj ho uviedol do užívania.</w:t>
      </w:r>
      <w:r w:rsidR="00324EB2" w:rsidRPr="001F71FE">
        <w:rPr>
          <w:rFonts w:ascii="Times New Roman" w:hAnsi="Times New Roman"/>
        </w:rPr>
        <w:t xml:space="preserve"> Pri </w:t>
      </w:r>
      <w:r w:rsidR="00573E2A" w:rsidRPr="001F71FE">
        <w:rPr>
          <w:rFonts w:ascii="Times New Roman" w:hAnsi="Times New Roman"/>
        </w:rPr>
        <w:t>P</w:t>
      </w:r>
      <w:r w:rsidR="00324EB2" w:rsidRPr="001F71FE">
        <w:rPr>
          <w:rFonts w:ascii="Times New Roman" w:hAnsi="Times New Roman"/>
        </w:rPr>
        <w:t>redmete Projektu, ktorý je hmotne zachytiteľný</w:t>
      </w:r>
      <w:r w:rsidR="00573E2A" w:rsidRPr="001F71FE">
        <w:rPr>
          <w:rFonts w:ascii="Times New Roman" w:hAnsi="Times New Roman"/>
        </w:rPr>
        <w:t>,</w:t>
      </w:r>
      <w:r w:rsidR="00324EB2" w:rsidRPr="001F71FE">
        <w:rPr>
          <w:rFonts w:ascii="Times New Roman" w:hAnsi="Times New Roman"/>
        </w:rPr>
        <w:t xml:space="preserve"> sa</w:t>
      </w:r>
      <w:r w:rsidRPr="001F71FE">
        <w:rPr>
          <w:rFonts w:ascii="Times New Roman" w:hAnsi="Times New Roman"/>
        </w:rPr>
        <w:t xml:space="preserve"> </w:t>
      </w:r>
      <w:r w:rsidR="00324EB2" w:rsidRPr="001F71FE">
        <w:rPr>
          <w:rFonts w:ascii="Times New Roman" w:hAnsi="Times New Roman"/>
        </w:rPr>
        <w:t>s</w:t>
      </w:r>
      <w:r w:rsidRPr="001F71FE">
        <w:rPr>
          <w:rFonts w:ascii="Times New Roman" w:hAnsi="Times New Roman"/>
        </w:rPr>
        <w:t>plnenie tejto podmienky preukazuje najmä:</w:t>
      </w:r>
    </w:p>
    <w:p w14:paraId="4F0579EB" w14:textId="77777777" w:rsidR="002F22D1" w:rsidRPr="001F71FE" w:rsidRDefault="002F22D1" w:rsidP="009C232F">
      <w:pPr>
        <w:numPr>
          <w:ilvl w:val="3"/>
          <w:numId w:val="18"/>
        </w:numPr>
        <w:tabs>
          <w:tab w:val="clear" w:pos="1440"/>
          <w:tab w:val="num" w:pos="1134"/>
        </w:tabs>
        <w:spacing w:before="120" w:after="0"/>
        <w:ind w:left="1134" w:hanging="414"/>
        <w:jc w:val="both"/>
        <w:rPr>
          <w:rFonts w:ascii="Times New Roman" w:hAnsi="Times New Roman"/>
          <w:bCs/>
        </w:rPr>
      </w:pPr>
      <w:r w:rsidRPr="001F71FE">
        <w:rPr>
          <w:rFonts w:ascii="Times New Roman" w:hAnsi="Times New Roman"/>
        </w:rPr>
        <w:t xml:space="preserve">predložením kolaudačného rozhodnutia bez vád a nedorobkov, ktoré majú alebo môžu mať vplyv na funkčnosť, ak </w:t>
      </w:r>
      <w:r w:rsidR="00643101" w:rsidRPr="001F71FE">
        <w:rPr>
          <w:rFonts w:ascii="Times New Roman" w:hAnsi="Times New Roman"/>
        </w:rPr>
        <w:t xml:space="preserve">sú </w:t>
      </w:r>
      <w:r w:rsidRPr="001F71FE">
        <w:rPr>
          <w:rFonts w:ascii="Times New Roman" w:hAnsi="Times New Roman"/>
        </w:rPr>
        <w:t xml:space="preserve">Predmetom Projektu </w:t>
      </w:r>
      <w:r w:rsidRPr="001F71FE">
        <w:rPr>
          <w:rFonts w:ascii="Times New Roman" w:hAnsi="Times New Roman"/>
          <w:b/>
        </w:rPr>
        <w:t>stav</w:t>
      </w:r>
      <w:r w:rsidR="00643101" w:rsidRPr="001F71FE">
        <w:rPr>
          <w:rFonts w:ascii="Times New Roman" w:hAnsi="Times New Roman"/>
          <w:b/>
        </w:rPr>
        <w:t>e</w:t>
      </w:r>
      <w:r w:rsidRPr="001F71FE">
        <w:rPr>
          <w:rFonts w:ascii="Times New Roman" w:hAnsi="Times New Roman"/>
          <w:b/>
        </w:rPr>
        <w:t>b</w:t>
      </w:r>
      <w:r w:rsidR="00643101" w:rsidRPr="001F71FE">
        <w:rPr>
          <w:rFonts w:ascii="Times New Roman" w:hAnsi="Times New Roman"/>
          <w:b/>
        </w:rPr>
        <w:t>né práce</w:t>
      </w:r>
      <w:r w:rsidRPr="001F71FE">
        <w:rPr>
          <w:rFonts w:ascii="Times New Roman" w:hAnsi="Times New Roman"/>
        </w:rPr>
        <w:t>; právoplatnosť kolaudačného rozhodnutia je Prijímateľ povinný preukázať Poskytovateľovi Bezodkladne po nadobudnutí jeho právoplatnosti,</w:t>
      </w:r>
      <w:r w:rsidR="007A714C" w:rsidRPr="001F71FE">
        <w:rPr>
          <w:rFonts w:ascii="Times New Roman" w:hAnsi="Times New Roman"/>
        </w:rPr>
        <w:t xml:space="preserve"> alebo</w:t>
      </w:r>
    </w:p>
    <w:p w14:paraId="20230BD5" w14:textId="77777777" w:rsidR="002F22D1" w:rsidRPr="001F71FE" w:rsidRDefault="002F22D1" w:rsidP="009C232F">
      <w:pPr>
        <w:numPr>
          <w:ilvl w:val="3"/>
          <w:numId w:val="18"/>
        </w:numPr>
        <w:tabs>
          <w:tab w:val="clear" w:pos="1440"/>
          <w:tab w:val="num" w:pos="1134"/>
        </w:tabs>
        <w:spacing w:before="120" w:after="0"/>
        <w:ind w:left="1134" w:hanging="414"/>
        <w:jc w:val="both"/>
        <w:rPr>
          <w:rFonts w:ascii="Times New Roman" w:hAnsi="Times New Roman"/>
          <w:bCs/>
        </w:rPr>
      </w:pPr>
      <w:r w:rsidRPr="001F71FE">
        <w:rPr>
          <w:rFonts w:ascii="Times New Roman" w:hAnsi="Times New Roman"/>
        </w:rPr>
        <w:t>preberacím/odovzdávacím protokolom/dodacím listom</w:t>
      </w:r>
      <w:r w:rsidR="00AD4508" w:rsidRPr="001F71FE">
        <w:rPr>
          <w:rFonts w:ascii="Times New Roman" w:hAnsi="Times New Roman"/>
        </w:rPr>
        <w:t>/iným vhodným dokumentom</w:t>
      </w:r>
      <w:r w:rsidRPr="001F71FE">
        <w:rPr>
          <w:rFonts w:ascii="Times New Roman" w:hAnsi="Times New Roman"/>
        </w:rPr>
        <w:t>, ktoré sú podpísané, ak je Predmetom Projektu </w:t>
      </w:r>
      <w:r w:rsidRPr="001F71FE">
        <w:rPr>
          <w:rFonts w:ascii="Times New Roman" w:hAnsi="Times New Roman"/>
          <w:b/>
        </w:rPr>
        <w:t xml:space="preserve">zariadenie, dokumentácia, iná </w:t>
      </w:r>
      <w:r w:rsidR="00AD4508" w:rsidRPr="001F71FE">
        <w:rPr>
          <w:rFonts w:ascii="Times New Roman" w:hAnsi="Times New Roman"/>
          <w:b/>
        </w:rPr>
        <w:t xml:space="preserve">hnuteľná </w:t>
      </w:r>
      <w:r w:rsidRPr="001F71FE">
        <w:rPr>
          <w:rFonts w:ascii="Times New Roman" w:hAnsi="Times New Roman"/>
          <w:b/>
        </w:rPr>
        <w:t>vec, právo alebo iná majetková hodnota</w:t>
      </w:r>
      <w:r w:rsidRPr="001F71FE">
        <w:rPr>
          <w:rFonts w:ascii="Times New Roman" w:hAnsi="Times New Roman"/>
        </w:rPr>
        <w:t>, pričom z dokumentu alebo doložky k nemu (ak  je vydaný treťou osobou) musí vyplývať prijatie Predmetu Projektu Prijímateľom a uvedenie Predmetu projektu do užívania (ak je to s ohľadom na Predmet Projektu relevantné),</w:t>
      </w:r>
      <w:r w:rsidR="007A714C" w:rsidRPr="001F71FE">
        <w:rPr>
          <w:rFonts w:ascii="Times New Roman" w:hAnsi="Times New Roman"/>
        </w:rPr>
        <w:t xml:space="preserve"> alebo</w:t>
      </w:r>
    </w:p>
    <w:p w14:paraId="7B89AD96" w14:textId="77777777" w:rsidR="002F22D1" w:rsidRPr="001F71FE" w:rsidRDefault="002F22D1" w:rsidP="009C232F">
      <w:pPr>
        <w:numPr>
          <w:ilvl w:val="3"/>
          <w:numId w:val="18"/>
        </w:numPr>
        <w:tabs>
          <w:tab w:val="clear" w:pos="1440"/>
          <w:tab w:val="num" w:pos="1134"/>
        </w:tabs>
        <w:spacing w:before="120" w:after="0"/>
        <w:ind w:left="1134" w:hanging="414"/>
        <w:jc w:val="both"/>
        <w:rPr>
          <w:rFonts w:ascii="Times New Roman" w:hAnsi="Times New Roman"/>
          <w:bCs/>
        </w:rPr>
      </w:pPr>
      <w:r w:rsidRPr="001F71FE">
        <w:rPr>
          <w:rFonts w:ascii="Times New Roman" w:hAnsi="Times New Roman"/>
          <w:b/>
          <w:bCs/>
        </w:rPr>
        <w:t>predložením rozhodnutia o predčasnom užívaní stavby alebo rozhodnutia do dočasného užívania stavby</w:t>
      </w:r>
      <w:r w:rsidRPr="001F71FE">
        <w:rPr>
          <w:rFonts w:ascii="Times New Roman" w:hAnsi="Times New Roman"/>
          <w:bCs/>
        </w:rPr>
        <w:t xml:space="preserve">, pričom vady a nedorobky v nich uvedené nemajú alebo nemôžu mať vplyv na funkčnosť stavby, ktorá je Predmetom </w:t>
      </w:r>
      <w:r w:rsidR="0061047E" w:rsidRPr="001F71FE">
        <w:rPr>
          <w:rFonts w:ascii="Times New Roman" w:hAnsi="Times New Roman"/>
          <w:bCs/>
        </w:rPr>
        <w:t>P</w:t>
      </w:r>
      <w:r w:rsidRPr="001F71FE">
        <w:rPr>
          <w:rFonts w:ascii="Times New Roman" w:hAnsi="Times New Roman"/>
          <w:bCs/>
        </w:rPr>
        <w:t xml:space="preserve">rojektu; Prijímateľ je povinný do skončenia </w:t>
      </w:r>
      <w:r w:rsidR="00924E42" w:rsidRPr="001F71FE">
        <w:rPr>
          <w:rFonts w:ascii="Times New Roman" w:hAnsi="Times New Roman"/>
          <w:bCs/>
        </w:rPr>
        <w:t xml:space="preserve">Obdobia </w:t>
      </w:r>
      <w:r w:rsidRPr="001F71FE">
        <w:rPr>
          <w:rFonts w:ascii="Times New Roman" w:hAnsi="Times New Roman"/>
          <w:bCs/>
        </w:rPr>
        <w:t xml:space="preserve">Udržateľnosti </w:t>
      </w:r>
      <w:r w:rsidR="00924E42" w:rsidRPr="001F71FE">
        <w:rPr>
          <w:rFonts w:ascii="Times New Roman" w:hAnsi="Times New Roman"/>
          <w:bCs/>
        </w:rPr>
        <w:t xml:space="preserve">Projektu </w:t>
      </w:r>
      <w:r w:rsidRPr="001F71FE">
        <w:rPr>
          <w:rFonts w:ascii="Times New Roman" w:hAnsi="Times New Roman"/>
          <w:bCs/>
        </w:rPr>
        <w:t>uviesť stavbu do riadneho užívania, čo preukáže príslušným právoplatným rozhodnutím</w:t>
      </w:r>
      <w:r w:rsidR="00CF6859" w:rsidRPr="001F71FE">
        <w:rPr>
          <w:rFonts w:ascii="Times New Roman" w:hAnsi="Times New Roman"/>
          <w:bCs/>
        </w:rPr>
        <w:t>,</w:t>
      </w:r>
      <w:r w:rsidRPr="001F71FE">
        <w:rPr>
          <w:rFonts w:ascii="Times New Roman" w:hAnsi="Times New Roman"/>
        </w:rPr>
        <w:t xml:space="preserve"> </w:t>
      </w:r>
      <w:r w:rsidR="007A714C" w:rsidRPr="001F71FE">
        <w:rPr>
          <w:rFonts w:ascii="Times New Roman" w:hAnsi="Times New Roman"/>
        </w:rPr>
        <w:t>alebo</w:t>
      </w:r>
    </w:p>
    <w:p w14:paraId="6BD55112" w14:textId="77777777" w:rsidR="008F0B5A" w:rsidRPr="001F71FE" w:rsidRDefault="002F22D1" w:rsidP="009C232F">
      <w:pPr>
        <w:numPr>
          <w:ilvl w:val="3"/>
          <w:numId w:val="18"/>
        </w:numPr>
        <w:tabs>
          <w:tab w:val="clear" w:pos="1440"/>
          <w:tab w:val="num" w:pos="1134"/>
        </w:tabs>
        <w:spacing w:before="120" w:after="0"/>
        <w:ind w:left="1134" w:hanging="414"/>
        <w:jc w:val="both"/>
        <w:rPr>
          <w:rFonts w:ascii="Times New Roman" w:hAnsi="Times New Roman"/>
          <w:bCs/>
        </w:rPr>
      </w:pPr>
      <w:r w:rsidRPr="001F71FE">
        <w:rPr>
          <w:rFonts w:ascii="Times New Roman" w:hAnsi="Times New Roman"/>
          <w:b/>
        </w:rPr>
        <w:t>iným obdobným dokumentom</w:t>
      </w:r>
      <w:r w:rsidRPr="001F71FE">
        <w:rPr>
          <w:rFonts w:ascii="Times New Roman" w:hAnsi="Times New Roman"/>
        </w:rPr>
        <w:t>, z ktorého nepochybným, určitým a zrozumiteľným spôsobom  vyplýva, že Predmet Projektu bol odovzdaný Prijímateľovi</w:t>
      </w:r>
      <w:r w:rsidR="004240BC" w:rsidRPr="001F71FE">
        <w:rPr>
          <w:rFonts w:ascii="Times New Roman" w:hAnsi="Times New Roman"/>
        </w:rPr>
        <w:t>,</w:t>
      </w:r>
      <w:r w:rsidRPr="001F71FE">
        <w:rPr>
          <w:rFonts w:ascii="Times New Roman" w:hAnsi="Times New Roman"/>
        </w:rPr>
        <w:t xml:space="preserve"> alebo bol so súhlasom Prijímateľa sfunkčnený</w:t>
      </w:r>
      <w:r w:rsidR="00C12A3A" w:rsidRPr="001F71FE">
        <w:rPr>
          <w:rFonts w:ascii="Times New Roman" w:hAnsi="Times New Roman"/>
        </w:rPr>
        <w:t xml:space="preserve"> alebo</w:t>
      </w:r>
      <w:r w:rsidR="00324EB2" w:rsidRPr="001F71FE">
        <w:rPr>
          <w:rFonts w:ascii="Times New Roman" w:hAnsi="Times New Roman"/>
        </w:rPr>
        <w:t xml:space="preserve"> aplikovaný</w:t>
      </w:r>
      <w:r w:rsidRPr="001F71FE">
        <w:rPr>
          <w:rFonts w:ascii="Times New Roman" w:hAnsi="Times New Roman"/>
        </w:rPr>
        <w:t xml:space="preserve"> tak, ako sa to predpokladalo v </w:t>
      </w:r>
      <w:r w:rsidR="00C12A3A" w:rsidRPr="001F71FE">
        <w:rPr>
          <w:rFonts w:ascii="Times New Roman" w:hAnsi="Times New Roman"/>
        </w:rPr>
        <w:t xml:space="preserve">Schválenej žiadosti </w:t>
      </w:r>
      <w:r w:rsidRPr="001F71FE">
        <w:rPr>
          <w:rFonts w:ascii="Times New Roman" w:hAnsi="Times New Roman"/>
        </w:rPr>
        <w:t>o</w:t>
      </w:r>
      <w:r w:rsidR="00324EB2" w:rsidRPr="001F71FE">
        <w:rPr>
          <w:rFonts w:ascii="Times New Roman" w:hAnsi="Times New Roman"/>
        </w:rPr>
        <w:t> </w:t>
      </w:r>
      <w:r w:rsidRPr="001F71FE">
        <w:rPr>
          <w:rFonts w:ascii="Times New Roman" w:hAnsi="Times New Roman"/>
        </w:rPr>
        <w:t>NFP</w:t>
      </w:r>
      <w:r w:rsidR="00324EB2" w:rsidRPr="001F71FE">
        <w:rPr>
          <w:rFonts w:ascii="Times New Roman" w:hAnsi="Times New Roman"/>
        </w:rPr>
        <w:t>.</w:t>
      </w:r>
      <w:r w:rsidR="008F0B5A" w:rsidRPr="001F71FE">
        <w:rPr>
          <w:rFonts w:ascii="Times New Roman" w:hAnsi="Times New Roman"/>
        </w:rPr>
        <w:t xml:space="preserve"> </w:t>
      </w:r>
    </w:p>
    <w:p w14:paraId="719409DC" w14:textId="77777777" w:rsidR="002F22D1" w:rsidRPr="001F71FE" w:rsidRDefault="00324EB2" w:rsidP="00890F5A">
      <w:pPr>
        <w:tabs>
          <w:tab w:val="num" w:pos="426"/>
        </w:tabs>
        <w:spacing w:before="120" w:after="0"/>
        <w:ind w:left="426"/>
        <w:jc w:val="both"/>
        <w:rPr>
          <w:rFonts w:ascii="Times New Roman" w:hAnsi="Times New Roman"/>
          <w:bCs/>
        </w:rPr>
      </w:pPr>
      <w:r w:rsidRPr="001F71FE">
        <w:rPr>
          <w:rFonts w:ascii="Times New Roman" w:hAnsi="Times New Roman"/>
          <w:b/>
        </w:rPr>
        <w:t xml:space="preserve">Ak </w:t>
      </w:r>
      <w:r w:rsidR="008F0B5A" w:rsidRPr="001F71FE">
        <w:rPr>
          <w:rFonts w:ascii="Times New Roman" w:hAnsi="Times New Roman"/>
          <w:b/>
        </w:rPr>
        <w:t>Predmet Projektu</w:t>
      </w:r>
      <w:r w:rsidRPr="001F71FE">
        <w:rPr>
          <w:rFonts w:ascii="Times New Roman" w:hAnsi="Times New Roman"/>
          <w:b/>
        </w:rPr>
        <w:t xml:space="preserve"> nie je hmotne zachytiteľný</w:t>
      </w:r>
      <w:r w:rsidR="008D55C6" w:rsidRPr="001F71FE">
        <w:rPr>
          <w:rFonts w:ascii="Times New Roman" w:hAnsi="Times New Roman"/>
        </w:rPr>
        <w:t xml:space="preserve"> (zaznamenateľný)</w:t>
      </w:r>
      <w:r w:rsidRPr="001F71FE">
        <w:rPr>
          <w:rFonts w:ascii="Times New Roman" w:hAnsi="Times New Roman"/>
        </w:rPr>
        <w:t>, splnenie podmienky Prijímateľ preukazuje</w:t>
      </w:r>
      <w:r w:rsidR="008F0B5A" w:rsidRPr="001F71FE">
        <w:rPr>
          <w:rFonts w:ascii="Times New Roman" w:hAnsi="Times New Roman"/>
        </w:rPr>
        <w:t xml:space="preserve"> </w:t>
      </w:r>
      <w:r w:rsidR="00B51A39" w:rsidRPr="001F71FE">
        <w:rPr>
          <w:rFonts w:ascii="Times New Roman" w:hAnsi="Times New Roman"/>
        </w:rPr>
        <w:t xml:space="preserve">podľa </w:t>
      </w:r>
      <w:commentRangeStart w:id="34"/>
      <w:r w:rsidR="00B51A39" w:rsidRPr="001F71FE">
        <w:rPr>
          <w:rFonts w:ascii="Times New Roman" w:hAnsi="Times New Roman"/>
        </w:rPr>
        <w:t>čl</w:t>
      </w:r>
      <w:r w:rsidR="00454ADA" w:rsidRPr="001F71FE">
        <w:rPr>
          <w:rFonts w:ascii="Times New Roman" w:hAnsi="Times New Roman"/>
        </w:rPr>
        <w:t>.</w:t>
      </w:r>
      <w:r w:rsidR="00B51A39" w:rsidRPr="001F71FE">
        <w:rPr>
          <w:rFonts w:ascii="Times New Roman" w:hAnsi="Times New Roman"/>
        </w:rPr>
        <w:t xml:space="preserve"> 4 od</w:t>
      </w:r>
      <w:r w:rsidR="00454ADA" w:rsidRPr="001F71FE">
        <w:rPr>
          <w:rFonts w:ascii="Times New Roman" w:hAnsi="Times New Roman"/>
        </w:rPr>
        <w:t>s.</w:t>
      </w:r>
      <w:r w:rsidR="00B51A39" w:rsidRPr="001F71FE">
        <w:rPr>
          <w:rFonts w:ascii="Times New Roman" w:hAnsi="Times New Roman"/>
        </w:rPr>
        <w:t xml:space="preserve"> </w:t>
      </w:r>
      <w:r w:rsidR="00101758" w:rsidRPr="001F71FE">
        <w:rPr>
          <w:rFonts w:ascii="Times New Roman" w:hAnsi="Times New Roman"/>
        </w:rPr>
        <w:t>5</w:t>
      </w:r>
      <w:r w:rsidR="00B51A39" w:rsidRPr="001F71FE">
        <w:rPr>
          <w:rFonts w:ascii="Times New Roman" w:hAnsi="Times New Roman"/>
        </w:rPr>
        <w:t xml:space="preserve"> VZP </w:t>
      </w:r>
      <w:commentRangeEnd w:id="34"/>
      <w:r w:rsidR="003232A7" w:rsidRPr="001F71FE">
        <w:rPr>
          <w:rStyle w:val="Odkaznakomentr"/>
          <w:rFonts w:ascii="Times New Roman" w:hAnsi="Times New Roman"/>
          <w:lang w:val="x-none" w:eastAsia="x-none"/>
        </w:rPr>
        <w:commentReference w:id="34"/>
      </w:r>
      <w:r w:rsidR="00B51A39" w:rsidRPr="001F71FE">
        <w:rPr>
          <w:rFonts w:ascii="Times New Roman" w:hAnsi="Times New Roman"/>
        </w:rPr>
        <w:t>alebo iným vhodným spôsobom, ktorý nie je osobitne formalizovaný,</w:t>
      </w:r>
      <w:r w:rsidR="008F0B5A" w:rsidRPr="001F71FE">
        <w:rPr>
          <w:rFonts w:ascii="Times New Roman" w:hAnsi="Times New Roman"/>
        </w:rPr>
        <w:t xml:space="preserve"> s uvedením dňa, ku ktorému došlo k ukončeniu poslednej hlavnej Aktivity Projektu</w:t>
      </w:r>
      <w:r w:rsidR="001E3EE1" w:rsidRPr="001F71FE">
        <w:rPr>
          <w:rFonts w:ascii="Times New Roman" w:hAnsi="Times New Roman"/>
        </w:rPr>
        <w:t xml:space="preserve">, pričom </w:t>
      </w:r>
      <w:r w:rsidR="00B51A39" w:rsidRPr="001F71FE">
        <w:rPr>
          <w:rFonts w:ascii="Times New Roman" w:hAnsi="Times New Roman"/>
        </w:rPr>
        <w:t>súčasťou uvedeného úkonu Prijímateľa</w:t>
      </w:r>
      <w:r w:rsidR="001E3EE1" w:rsidRPr="001F71FE">
        <w:rPr>
          <w:rFonts w:ascii="Times New Roman" w:hAnsi="Times New Roman"/>
        </w:rPr>
        <w:t xml:space="preserve"> je dokument </w:t>
      </w:r>
      <w:r w:rsidR="001E3EE1" w:rsidRPr="001F71FE">
        <w:rPr>
          <w:rFonts w:ascii="Times New Roman" w:hAnsi="Times New Roman"/>
          <w:b/>
        </w:rPr>
        <w:t xml:space="preserve">odôvodňujúci </w:t>
      </w:r>
      <w:r w:rsidR="001E3EE1" w:rsidRPr="001F71FE">
        <w:rPr>
          <w:rFonts w:ascii="Times New Roman" w:hAnsi="Times New Roman"/>
        </w:rPr>
        <w:t>ukončenie poslednej hlavnej Aktivity Projektu v</w:t>
      </w:r>
      <w:r w:rsidR="00A02A20" w:rsidRPr="001F71FE">
        <w:rPr>
          <w:rFonts w:ascii="Times New Roman" w:hAnsi="Times New Roman"/>
        </w:rPr>
        <w:t> </w:t>
      </w:r>
      <w:r w:rsidR="001E3EE1" w:rsidRPr="001F71FE">
        <w:rPr>
          <w:rFonts w:ascii="Times New Roman" w:hAnsi="Times New Roman"/>
        </w:rPr>
        <w:t>deň</w:t>
      </w:r>
      <w:r w:rsidR="00A02A20" w:rsidRPr="001F71FE">
        <w:rPr>
          <w:rFonts w:ascii="Times New Roman" w:hAnsi="Times New Roman"/>
        </w:rPr>
        <w:t>, ktorý je v ňom</w:t>
      </w:r>
      <w:r w:rsidR="001E3EE1" w:rsidRPr="001F71FE">
        <w:rPr>
          <w:rFonts w:ascii="Times New Roman" w:hAnsi="Times New Roman"/>
        </w:rPr>
        <w:t xml:space="preserve"> uvedený</w:t>
      </w:r>
      <w:r w:rsidR="002F22D1" w:rsidRPr="001F71FE">
        <w:rPr>
          <w:rFonts w:ascii="Times New Roman" w:hAnsi="Times New Roman"/>
          <w:bCs/>
        </w:rPr>
        <w:t>.</w:t>
      </w:r>
    </w:p>
    <w:p w14:paraId="574B3388" w14:textId="77777777" w:rsidR="00376A0D" w:rsidRPr="001F71FE" w:rsidRDefault="002F22D1" w:rsidP="00D912C1">
      <w:pPr>
        <w:tabs>
          <w:tab w:val="num" w:pos="426"/>
        </w:tabs>
        <w:spacing w:before="120"/>
        <w:ind w:left="426"/>
        <w:jc w:val="both"/>
        <w:rPr>
          <w:rFonts w:ascii="Times New Roman" w:hAnsi="Times New Roman"/>
        </w:rPr>
      </w:pPr>
      <w:r w:rsidRPr="001F71FE">
        <w:rPr>
          <w:rFonts w:ascii="Times New Roman" w:hAnsi="Times New Roman"/>
          <w:b/>
        </w:rPr>
        <w:t>Ak má Projekt viacero Predmetov Projektu</w:t>
      </w:r>
      <w:r w:rsidRPr="001F71FE">
        <w:rPr>
          <w:rFonts w:ascii="Times New Roman" w:hAnsi="Times New Roman"/>
        </w:rPr>
        <w:t>, podmienka sa pre účely Ukončenia realizácie hlavných aktivít Projektu považuje za splnenú jej splnením pre najneskôr ukončovaný Predmet Projektu, pričom musí byť súčasne splnená aj pre skôr ukončené Predmety Projektu. Tým nie je dotknutá možnosť skoršieho ukončenia jednotlivých Aktivít Projektu</w:t>
      </w:r>
      <w:r w:rsidR="00376A0D" w:rsidRPr="001F71FE">
        <w:rPr>
          <w:rFonts w:ascii="Times New Roman" w:hAnsi="Times New Roman"/>
        </w:rPr>
        <w:t xml:space="preserve">. </w:t>
      </w:r>
    </w:p>
    <w:p w14:paraId="7B04D6EC" w14:textId="77777777" w:rsidR="002F22D1" w:rsidRPr="001F71FE" w:rsidRDefault="00376A0D" w:rsidP="00D912C1">
      <w:pPr>
        <w:tabs>
          <w:tab w:val="num" w:pos="426"/>
        </w:tabs>
        <w:spacing w:before="120"/>
        <w:ind w:left="426"/>
        <w:jc w:val="both"/>
        <w:rPr>
          <w:rFonts w:ascii="Times New Roman" w:hAnsi="Times New Roman"/>
          <w:bCs/>
        </w:rPr>
      </w:pPr>
      <w:r w:rsidRPr="001F71FE">
        <w:rPr>
          <w:rFonts w:ascii="Times New Roman" w:hAnsi="Times New Roman"/>
        </w:rPr>
        <w:t>Ukončenie realizácie hlavných aktivít Projektu predstavuje ukončenie tzv. fyzickej realizácie Projektu</w:t>
      </w:r>
      <w:r w:rsidR="00825192" w:rsidRPr="001F71FE">
        <w:rPr>
          <w:rFonts w:ascii="Times New Roman" w:hAnsi="Times New Roman"/>
        </w:rPr>
        <w:t>;</w:t>
      </w:r>
      <w:r w:rsidR="002F22D1" w:rsidRPr="001F71FE">
        <w:rPr>
          <w:rFonts w:ascii="Times New Roman" w:hAnsi="Times New Roman"/>
        </w:rPr>
        <w:t xml:space="preserve"> </w:t>
      </w:r>
    </w:p>
    <w:p w14:paraId="03B618DE" w14:textId="77777777" w:rsidR="002F22D1" w:rsidRPr="001F71FE" w:rsidRDefault="002F22D1" w:rsidP="004E24CB">
      <w:pPr>
        <w:tabs>
          <w:tab w:val="num" w:pos="426"/>
        </w:tabs>
        <w:spacing w:before="120"/>
        <w:ind w:left="426"/>
        <w:jc w:val="both"/>
        <w:rPr>
          <w:rFonts w:ascii="Times New Roman" w:hAnsi="Times New Roman"/>
        </w:rPr>
      </w:pPr>
      <w:r w:rsidRPr="001F71FE">
        <w:rPr>
          <w:rFonts w:ascii="Times New Roman" w:hAnsi="Times New Roman"/>
          <w:b/>
        </w:rPr>
        <w:t xml:space="preserve">Včas </w:t>
      </w:r>
      <w:r w:rsidRPr="001F71FE">
        <w:rPr>
          <w:rFonts w:ascii="Times New Roman" w:hAnsi="Times New Roman"/>
        </w:rPr>
        <w:t>– konanie v súlade s časom plnenia určenom v Zmluve o poskytnutí NFP, v </w:t>
      </w:r>
      <w:r w:rsidR="005B26C1" w:rsidRPr="001F71FE">
        <w:rPr>
          <w:rFonts w:ascii="Times New Roman" w:hAnsi="Times New Roman"/>
        </w:rPr>
        <w:t>p</w:t>
      </w:r>
      <w:r w:rsidRPr="001F71FE">
        <w:rPr>
          <w:rFonts w:ascii="Times New Roman" w:hAnsi="Times New Roman"/>
        </w:rPr>
        <w:t>rávnych predpisoch SR a</w:t>
      </w:r>
      <w:r w:rsidR="005B26C1" w:rsidRPr="001F71FE">
        <w:rPr>
          <w:rFonts w:ascii="Times New Roman" w:hAnsi="Times New Roman"/>
        </w:rPr>
        <w:t>lebo</w:t>
      </w:r>
      <w:r w:rsidRPr="001F71FE">
        <w:rPr>
          <w:rFonts w:ascii="Times New Roman" w:hAnsi="Times New Roman"/>
        </w:rPr>
        <w:t> </w:t>
      </w:r>
      <w:r w:rsidR="004B64AD" w:rsidRPr="001F71FE">
        <w:rPr>
          <w:rFonts w:ascii="Times New Roman" w:hAnsi="Times New Roman"/>
        </w:rPr>
        <w:t>P</w:t>
      </w:r>
      <w:r w:rsidRPr="001F71FE">
        <w:rPr>
          <w:rFonts w:ascii="Times New Roman" w:hAnsi="Times New Roman"/>
        </w:rPr>
        <w:t>rávnych aktoch EÚ</w:t>
      </w:r>
      <w:r w:rsidR="005B26C1" w:rsidRPr="001F71FE">
        <w:rPr>
          <w:rFonts w:ascii="Times New Roman" w:hAnsi="Times New Roman"/>
        </w:rPr>
        <w:t xml:space="preserve">, </w:t>
      </w:r>
      <w:r w:rsidRPr="001F71FE">
        <w:rPr>
          <w:rFonts w:ascii="Times New Roman" w:hAnsi="Times New Roman"/>
        </w:rPr>
        <w:t>vo Výzve</w:t>
      </w:r>
      <w:r w:rsidR="00CE5EF9" w:rsidRPr="001F71FE">
        <w:rPr>
          <w:rFonts w:ascii="Times New Roman" w:hAnsi="Times New Roman"/>
        </w:rPr>
        <w:t xml:space="preserve">, alebo v </w:t>
      </w:r>
      <w:r w:rsidRPr="001F71FE">
        <w:rPr>
          <w:rFonts w:ascii="Times New Roman" w:hAnsi="Times New Roman"/>
        </w:rPr>
        <w:t>Právn</w:t>
      </w:r>
      <w:r w:rsidR="00CE5EF9" w:rsidRPr="001F71FE">
        <w:rPr>
          <w:rFonts w:ascii="Times New Roman" w:hAnsi="Times New Roman"/>
        </w:rPr>
        <w:t>om</w:t>
      </w:r>
      <w:r w:rsidRPr="001F71FE">
        <w:rPr>
          <w:rFonts w:ascii="Times New Roman" w:hAnsi="Times New Roman"/>
        </w:rPr>
        <w:t xml:space="preserve"> dokument</w:t>
      </w:r>
      <w:r w:rsidR="00CE5EF9" w:rsidRPr="001F71FE">
        <w:rPr>
          <w:rFonts w:ascii="Times New Roman" w:hAnsi="Times New Roman"/>
        </w:rPr>
        <w:t>e</w:t>
      </w:r>
      <w:r w:rsidRPr="001F71FE">
        <w:rPr>
          <w:rFonts w:ascii="Times New Roman" w:hAnsi="Times New Roman"/>
        </w:rPr>
        <w:t>;</w:t>
      </w:r>
    </w:p>
    <w:p w14:paraId="7BE4BD4F" w14:textId="77777777" w:rsidR="002F22D1" w:rsidRPr="001F71FE" w:rsidRDefault="002F22D1" w:rsidP="003446FD">
      <w:pPr>
        <w:tabs>
          <w:tab w:val="num" w:pos="426"/>
        </w:tabs>
        <w:spacing w:before="120"/>
        <w:ind w:left="426"/>
        <w:jc w:val="both"/>
        <w:rPr>
          <w:rFonts w:ascii="Times New Roman" w:hAnsi="Times New Roman"/>
          <w:b/>
        </w:rPr>
      </w:pPr>
      <w:r w:rsidRPr="001F71FE">
        <w:rPr>
          <w:rFonts w:ascii="Times New Roman" w:hAnsi="Times New Roman"/>
          <w:b/>
        </w:rPr>
        <w:t xml:space="preserve">Verejné obstarávanie </w:t>
      </w:r>
      <w:r w:rsidRPr="001F71FE">
        <w:rPr>
          <w:rFonts w:ascii="Times New Roman" w:hAnsi="Times New Roman"/>
        </w:rPr>
        <w:t>alebo</w:t>
      </w:r>
      <w:r w:rsidRPr="001F71FE">
        <w:rPr>
          <w:rFonts w:ascii="Times New Roman" w:hAnsi="Times New Roman"/>
          <w:b/>
        </w:rPr>
        <w:t xml:space="preserve"> VO</w:t>
      </w:r>
      <w:r w:rsidRPr="001F71FE">
        <w:rPr>
          <w:rFonts w:ascii="Times New Roman" w:hAnsi="Times New Roman"/>
        </w:rPr>
        <w:t xml:space="preserve"> – postupy obstarávania služieb, tovarov a stavebných prác </w:t>
      </w:r>
      <w:r w:rsidR="00AE5EA4" w:rsidRPr="001F71FE">
        <w:rPr>
          <w:rFonts w:ascii="Times New Roman" w:hAnsi="Times New Roman"/>
        </w:rPr>
        <w:t>podľa</w:t>
      </w:r>
      <w:r w:rsidRPr="001F71FE">
        <w:rPr>
          <w:rFonts w:ascii="Times New Roman" w:hAnsi="Times New Roman"/>
        </w:rPr>
        <w:t xml:space="preserve"> </w:t>
      </w:r>
      <w:r w:rsidR="00C51325" w:rsidRPr="001F71FE">
        <w:rPr>
          <w:rFonts w:ascii="Times New Roman" w:hAnsi="Times New Roman"/>
        </w:rPr>
        <w:t>z</w:t>
      </w:r>
      <w:r w:rsidR="00EE20F2" w:rsidRPr="001F71FE">
        <w:rPr>
          <w:rFonts w:ascii="Times New Roman" w:hAnsi="Times New Roman"/>
        </w:rPr>
        <w:t>ákona o VO</w:t>
      </w:r>
      <w:r w:rsidR="00932350" w:rsidRPr="001F71FE">
        <w:rPr>
          <w:rFonts w:ascii="Times New Roman" w:hAnsi="Times New Roman"/>
        </w:rPr>
        <w:t xml:space="preserve"> </w:t>
      </w:r>
      <w:r w:rsidRPr="001F71FE">
        <w:rPr>
          <w:rFonts w:ascii="Times New Roman" w:hAnsi="Times New Roman"/>
        </w:rPr>
        <w:t xml:space="preserve">v súvislosti s výberom Dodávateľa; ak sa v Zmluve o poskytnutí NFP uvádza pojem Verejné obstarávanie vo všeobecnom význame obstarávania služieb, tovarov a stavebných prác, </w:t>
      </w:r>
      <w:r w:rsidR="005E1F90" w:rsidRPr="001F71FE">
        <w:rPr>
          <w:rFonts w:ascii="Times New Roman" w:hAnsi="Times New Roman"/>
        </w:rPr>
        <w:t>t. j.</w:t>
      </w:r>
      <w:r w:rsidRPr="001F71FE">
        <w:rPr>
          <w:rFonts w:ascii="Times New Roman" w:hAnsi="Times New Roman"/>
        </w:rPr>
        <w:t xml:space="preserve"> bez ohľadu na konkrétne postupy obstarávania</w:t>
      </w:r>
      <w:r w:rsidR="005A515C" w:rsidRPr="001F71FE">
        <w:rPr>
          <w:rFonts w:ascii="Times New Roman" w:hAnsi="Times New Roman"/>
        </w:rPr>
        <w:t xml:space="preserve"> podľa </w:t>
      </w:r>
      <w:r w:rsidR="007364D8" w:rsidRPr="001F71FE">
        <w:rPr>
          <w:rFonts w:ascii="Times New Roman" w:hAnsi="Times New Roman"/>
        </w:rPr>
        <w:t>z</w:t>
      </w:r>
      <w:r w:rsidR="005A515C" w:rsidRPr="001F71FE">
        <w:rPr>
          <w:rFonts w:ascii="Times New Roman" w:hAnsi="Times New Roman"/>
        </w:rPr>
        <w:t>ákona o VO</w:t>
      </w:r>
      <w:r w:rsidRPr="001F71FE">
        <w:rPr>
          <w:rFonts w:ascii="Times New Roman" w:hAnsi="Times New Roman"/>
        </w:rPr>
        <w:t xml:space="preserve">, zahŕňa aj iné druhy obstarávania </w:t>
      </w:r>
      <w:r w:rsidR="005A515C" w:rsidRPr="001F71FE">
        <w:rPr>
          <w:rFonts w:ascii="Times New Roman" w:hAnsi="Times New Roman"/>
        </w:rPr>
        <w:t xml:space="preserve">(výberu Dodávateľa) </w:t>
      </w:r>
      <w:r w:rsidRPr="001F71FE">
        <w:rPr>
          <w:rFonts w:ascii="Times New Roman" w:hAnsi="Times New Roman"/>
        </w:rPr>
        <w:t xml:space="preserve">nespadajúce pod </w:t>
      </w:r>
      <w:r w:rsidR="007364D8" w:rsidRPr="001F71FE">
        <w:rPr>
          <w:rFonts w:ascii="Times New Roman" w:hAnsi="Times New Roman"/>
        </w:rPr>
        <w:t>z</w:t>
      </w:r>
      <w:r w:rsidR="005A515C" w:rsidRPr="001F71FE">
        <w:rPr>
          <w:rFonts w:ascii="Times New Roman" w:hAnsi="Times New Roman"/>
        </w:rPr>
        <w:t xml:space="preserve">ákon </w:t>
      </w:r>
      <w:r w:rsidRPr="001F71FE">
        <w:rPr>
          <w:rFonts w:ascii="Times New Roman" w:hAnsi="Times New Roman"/>
        </w:rPr>
        <w:t>o VO, ak ich právny poriadok SR pre konkrétny prípad pripúšťa</w:t>
      </w:r>
      <w:r w:rsidR="00D678DD" w:rsidRPr="001F71FE">
        <w:rPr>
          <w:rFonts w:ascii="Times New Roman" w:hAnsi="Times New Roman"/>
        </w:rPr>
        <w:t xml:space="preserve"> (napr.</w:t>
      </w:r>
      <w:r w:rsidR="006D1475" w:rsidRPr="001F71FE">
        <w:rPr>
          <w:rFonts w:ascii="Times New Roman" w:hAnsi="Times New Roman"/>
        </w:rPr>
        <w:t xml:space="preserve"> </w:t>
      </w:r>
      <w:r w:rsidR="003069EA" w:rsidRPr="001F71FE">
        <w:rPr>
          <w:rFonts w:ascii="Times New Roman" w:hAnsi="Times New Roman"/>
        </w:rPr>
        <w:t xml:space="preserve">zákazky podľa § 1 zákona o VO alebo </w:t>
      </w:r>
      <w:r w:rsidR="006D1475" w:rsidRPr="001F71FE">
        <w:rPr>
          <w:rFonts w:ascii="Times New Roman" w:hAnsi="Times New Roman"/>
        </w:rPr>
        <w:t>zákazky</w:t>
      </w:r>
      <w:r w:rsidR="00BA4EC8" w:rsidRPr="001F71FE">
        <w:rPr>
          <w:rFonts w:ascii="Times New Roman" w:hAnsi="Times New Roman"/>
        </w:rPr>
        <w:t xml:space="preserve"> vyhlásené osobou, ktorej verejný obstarávateľ poskytne</w:t>
      </w:r>
      <w:r w:rsidR="00F139C2" w:rsidRPr="001F71FE">
        <w:rPr>
          <w:rFonts w:ascii="Times New Roman" w:hAnsi="Times New Roman"/>
        </w:rPr>
        <w:t xml:space="preserve"> </w:t>
      </w:r>
      <w:r w:rsidR="00B61DBE" w:rsidRPr="001F71FE">
        <w:rPr>
          <w:rFonts w:ascii="Times New Roman" w:hAnsi="Times New Roman"/>
        </w:rPr>
        <w:t xml:space="preserve">viac ako 50% alebo </w:t>
      </w:r>
      <w:r w:rsidR="00B61DBE" w:rsidRPr="001F71FE">
        <w:rPr>
          <w:rFonts w:ascii="Times New Roman" w:hAnsi="Times New Roman"/>
        </w:rPr>
        <w:lastRenderedPageBreak/>
        <w:t>50% a menej finančných prostriedkov na dodanie tovaru, uskutočnenie stavebných prác a poskytnutie služieb z NFP, ak nejde o zákazky podľa § 8 ods. 1 ZVO</w:t>
      </w:r>
      <w:r w:rsidR="00641F11" w:rsidRPr="001F71FE">
        <w:rPr>
          <w:rFonts w:ascii="Times New Roman" w:hAnsi="Times New Roman"/>
        </w:rPr>
        <w:t>;</w:t>
      </w:r>
    </w:p>
    <w:p w14:paraId="113F768A" w14:textId="27057BF1" w:rsidR="00C72A22" w:rsidRPr="001F71FE" w:rsidRDefault="00C72A22" w:rsidP="00BD6B0E">
      <w:pPr>
        <w:tabs>
          <w:tab w:val="num" w:pos="426"/>
        </w:tabs>
        <w:spacing w:before="120"/>
        <w:ind w:left="426"/>
        <w:jc w:val="both"/>
        <w:rPr>
          <w:rFonts w:ascii="Times New Roman" w:hAnsi="Times New Roman"/>
          <w:b/>
        </w:rPr>
      </w:pPr>
      <w:r w:rsidRPr="001F71FE">
        <w:rPr>
          <w:rFonts w:ascii="Times New Roman" w:hAnsi="Times New Roman"/>
          <w:b/>
        </w:rPr>
        <w:t xml:space="preserve">Výdavky vykazované zjednodušeným spôsobom vykazovania </w:t>
      </w:r>
      <w:r w:rsidRPr="001F71FE">
        <w:rPr>
          <w:rFonts w:ascii="Times New Roman" w:hAnsi="Times New Roman"/>
        </w:rPr>
        <w:t>– výdavky</w:t>
      </w:r>
      <w:r w:rsidR="00BB298D" w:rsidRPr="001F71FE">
        <w:rPr>
          <w:rFonts w:ascii="Times New Roman" w:hAnsi="Times New Roman"/>
        </w:rPr>
        <w:t xml:space="preserve">, ktoré podliehajú špecifickej forme </w:t>
      </w:r>
      <w:r w:rsidR="008E6B00" w:rsidRPr="001F71FE">
        <w:rPr>
          <w:rFonts w:ascii="Times New Roman" w:hAnsi="Times New Roman"/>
        </w:rPr>
        <w:t>vykazovania</w:t>
      </w:r>
      <w:r w:rsidR="000E43C7" w:rsidRPr="001F71FE">
        <w:rPr>
          <w:rFonts w:ascii="Times New Roman" w:hAnsi="Times New Roman"/>
        </w:rPr>
        <w:t xml:space="preserve">, </w:t>
      </w:r>
      <w:r w:rsidR="008E6B00" w:rsidRPr="001F71FE">
        <w:rPr>
          <w:rFonts w:ascii="Times New Roman" w:hAnsi="Times New Roman"/>
        </w:rPr>
        <w:t xml:space="preserve">v rámci ktorej sa nepreukazujú skutočne vynaložené výdavky </w:t>
      </w:r>
      <w:r w:rsidR="00350DD1" w:rsidRPr="001F71FE">
        <w:rPr>
          <w:rFonts w:ascii="Times New Roman" w:hAnsi="Times New Roman"/>
        </w:rPr>
        <w:t>Projektu</w:t>
      </w:r>
      <w:r w:rsidR="008E6B00" w:rsidRPr="001F71FE">
        <w:rPr>
          <w:rFonts w:ascii="Times New Roman" w:hAnsi="Times New Roman"/>
        </w:rPr>
        <w:t xml:space="preserve">, ale náklady na </w:t>
      </w:r>
      <w:r w:rsidR="00350DD1" w:rsidRPr="001F71FE">
        <w:rPr>
          <w:rFonts w:ascii="Times New Roman" w:hAnsi="Times New Roman"/>
        </w:rPr>
        <w:t xml:space="preserve">Projekt </w:t>
      </w:r>
      <w:r w:rsidR="008E6B00" w:rsidRPr="001F71FE">
        <w:rPr>
          <w:rFonts w:ascii="Times New Roman" w:hAnsi="Times New Roman"/>
        </w:rPr>
        <w:t>sa vypočítajú podľa vopred vymedzenej metódy</w:t>
      </w:r>
      <w:r w:rsidRPr="001F71FE">
        <w:rPr>
          <w:rFonts w:ascii="Times New Roman" w:hAnsi="Times New Roman"/>
        </w:rPr>
        <w:t>;</w:t>
      </w:r>
      <w:r w:rsidR="000E43C7" w:rsidRPr="001F71FE">
        <w:rPr>
          <w:rFonts w:ascii="Times New Roman" w:hAnsi="Times New Roman"/>
        </w:rPr>
        <w:t xml:space="preserve"> </w:t>
      </w:r>
      <w:r w:rsidR="009D07C8" w:rsidRPr="001F71FE">
        <w:rPr>
          <w:rFonts w:ascii="Times New Roman" w:hAnsi="Times New Roman"/>
        </w:rPr>
        <w:t xml:space="preserve">osobitná úprava použitia </w:t>
      </w:r>
      <w:r w:rsidR="00350DD1" w:rsidRPr="001F71FE">
        <w:rPr>
          <w:rFonts w:ascii="Times New Roman" w:hAnsi="Times New Roman"/>
        </w:rPr>
        <w:t>V</w:t>
      </w:r>
      <w:r w:rsidR="009D07C8" w:rsidRPr="001F71FE">
        <w:rPr>
          <w:rFonts w:ascii="Times New Roman" w:hAnsi="Times New Roman"/>
        </w:rPr>
        <w:t xml:space="preserve">ýdavkov vykazovaných zjednodušeným spôsobom vykazovania je </w:t>
      </w:r>
      <w:r w:rsidR="00376A0D" w:rsidRPr="001F71FE">
        <w:rPr>
          <w:rFonts w:ascii="Times New Roman" w:hAnsi="Times New Roman"/>
        </w:rPr>
        <w:t xml:space="preserve">vo svojom základe </w:t>
      </w:r>
      <w:r w:rsidR="009D07C8" w:rsidRPr="001F71FE">
        <w:rPr>
          <w:rFonts w:ascii="Times New Roman" w:hAnsi="Times New Roman"/>
        </w:rPr>
        <w:t>obsiahnutá v</w:t>
      </w:r>
      <w:r w:rsidR="00BE00C3" w:rsidRPr="001F71FE">
        <w:rPr>
          <w:rFonts w:ascii="Times New Roman" w:hAnsi="Times New Roman"/>
        </w:rPr>
        <w:t> Právnom dokumente</w:t>
      </w:r>
      <w:r w:rsidR="006E5B90">
        <w:rPr>
          <w:rFonts w:ascii="Times New Roman" w:hAnsi="Times New Roman"/>
        </w:rPr>
        <w:t xml:space="preserve"> (</w:t>
      </w:r>
      <w:r w:rsidR="00BE00C3" w:rsidRPr="001F71FE">
        <w:rPr>
          <w:rFonts w:ascii="Times New Roman" w:hAnsi="Times New Roman"/>
        </w:rPr>
        <w:t xml:space="preserve">Príručka </w:t>
      </w:r>
      <w:r w:rsidR="009D07C8" w:rsidRPr="001F71FE">
        <w:rPr>
          <w:rFonts w:ascii="Times New Roman" w:hAnsi="Times New Roman"/>
        </w:rPr>
        <w:t>k oprávnenosti výdavkov</w:t>
      </w:r>
      <w:r w:rsidR="006E5B90">
        <w:rPr>
          <w:rFonts w:ascii="Times New Roman" w:hAnsi="Times New Roman"/>
        </w:rPr>
        <w:t xml:space="preserve"> programov Fondov pre oblasť vnútorných záležitostí na roky 2021-2027)</w:t>
      </w:r>
      <w:r w:rsidR="00C30326" w:rsidRPr="001F71FE">
        <w:rPr>
          <w:rFonts w:ascii="Times New Roman" w:hAnsi="Times New Roman"/>
        </w:rPr>
        <w:t>;</w:t>
      </w:r>
    </w:p>
    <w:p w14:paraId="4AB342E8" w14:textId="18709A1B" w:rsidR="002F22D1" w:rsidRPr="001F71FE" w:rsidRDefault="002F22D1" w:rsidP="00BD6B0E">
      <w:pPr>
        <w:tabs>
          <w:tab w:val="num" w:pos="426"/>
        </w:tabs>
        <w:spacing w:before="120"/>
        <w:ind w:left="426"/>
        <w:jc w:val="both"/>
        <w:rPr>
          <w:rFonts w:ascii="Times New Roman" w:hAnsi="Times New Roman"/>
          <w:b/>
        </w:rPr>
      </w:pPr>
      <w:r w:rsidRPr="001F71FE">
        <w:rPr>
          <w:rFonts w:ascii="Times New Roman" w:hAnsi="Times New Roman"/>
          <w:b/>
        </w:rPr>
        <w:t xml:space="preserve">Výzva na predkladanie žiadostí </w:t>
      </w:r>
      <w:r w:rsidR="00167D7B" w:rsidRPr="001F71FE">
        <w:rPr>
          <w:rFonts w:ascii="Times New Roman" w:hAnsi="Times New Roman"/>
          <w:b/>
        </w:rPr>
        <w:t xml:space="preserve">o poskytnutie nenávratného finančného príspevku </w:t>
      </w:r>
      <w:r w:rsidRPr="001F71FE">
        <w:rPr>
          <w:rFonts w:ascii="Times New Roman" w:hAnsi="Times New Roman"/>
        </w:rPr>
        <w:t>alebo</w:t>
      </w:r>
      <w:r w:rsidRPr="001F71FE">
        <w:rPr>
          <w:rFonts w:ascii="Times New Roman" w:hAnsi="Times New Roman"/>
          <w:b/>
        </w:rPr>
        <w:t xml:space="preserve"> Výzva </w:t>
      </w:r>
      <w:r w:rsidR="00C30326" w:rsidRPr="001F71FE">
        <w:rPr>
          <w:rFonts w:ascii="Times New Roman" w:hAnsi="Times New Roman"/>
        </w:rPr>
        <w:t>–</w:t>
      </w:r>
      <w:r w:rsidRPr="001F71FE">
        <w:rPr>
          <w:rFonts w:ascii="Times New Roman" w:hAnsi="Times New Roman"/>
        </w:rPr>
        <w:t xml:space="preserve"> </w:t>
      </w:r>
      <w:r w:rsidR="00C30326" w:rsidRPr="001F71FE">
        <w:rPr>
          <w:rFonts w:ascii="Times New Roman" w:hAnsi="Times New Roman"/>
        </w:rPr>
        <w:t xml:space="preserve">dokument podľa § </w:t>
      </w:r>
      <w:r w:rsidR="002229BD" w:rsidRPr="001F71FE">
        <w:rPr>
          <w:rFonts w:ascii="Times New Roman" w:hAnsi="Times New Roman"/>
        </w:rPr>
        <w:t>14 zákona o príspevkoch z fondov EÚ</w:t>
      </w:r>
      <w:r w:rsidR="00AB34A3" w:rsidRPr="001F71FE">
        <w:rPr>
          <w:rFonts w:ascii="Times New Roman" w:hAnsi="Times New Roman"/>
        </w:rPr>
        <w:t xml:space="preserve"> spolu so všetkými prílohami</w:t>
      </w:r>
      <w:r w:rsidRPr="001F71FE">
        <w:rPr>
          <w:rFonts w:ascii="Times New Roman" w:hAnsi="Times New Roman"/>
        </w:rPr>
        <w:t xml:space="preserve">, na základe </w:t>
      </w:r>
      <w:r w:rsidR="007A714C" w:rsidRPr="001F71FE">
        <w:rPr>
          <w:rFonts w:ascii="Times New Roman" w:hAnsi="Times New Roman"/>
        </w:rPr>
        <w:t>ktor</w:t>
      </w:r>
      <w:r w:rsidR="00AB34A3" w:rsidRPr="001F71FE">
        <w:rPr>
          <w:rFonts w:ascii="Times New Roman" w:hAnsi="Times New Roman"/>
        </w:rPr>
        <w:t>ého</w:t>
      </w:r>
      <w:r w:rsidR="007A714C" w:rsidRPr="001F71FE">
        <w:rPr>
          <w:rFonts w:ascii="Times New Roman" w:hAnsi="Times New Roman"/>
        </w:rPr>
        <w:t xml:space="preserve"> </w:t>
      </w:r>
      <w:r w:rsidRPr="001F71FE">
        <w:rPr>
          <w:rFonts w:ascii="Times New Roman" w:hAnsi="Times New Roman"/>
        </w:rPr>
        <w:t>Prijímateľ v postavení žiadateľa vypracoval a predložil žiadosť o NFP Poskytovateľovi</w:t>
      </w:r>
      <w:r w:rsidR="007A714C" w:rsidRPr="001F71FE">
        <w:rPr>
          <w:rFonts w:ascii="Times New Roman" w:hAnsi="Times New Roman"/>
        </w:rPr>
        <w:t xml:space="preserve">; </w:t>
      </w:r>
      <w:r w:rsidRPr="001F71FE">
        <w:rPr>
          <w:rFonts w:ascii="Times New Roman" w:hAnsi="Times New Roman"/>
        </w:rPr>
        <w:t xml:space="preserve">určujúcou </w:t>
      </w:r>
      <w:r w:rsidR="007A714C" w:rsidRPr="001F71FE">
        <w:rPr>
          <w:rFonts w:ascii="Times New Roman" w:hAnsi="Times New Roman"/>
        </w:rPr>
        <w:t xml:space="preserve">Výzvou </w:t>
      </w:r>
      <w:r w:rsidRPr="001F71FE">
        <w:rPr>
          <w:rFonts w:ascii="Times New Roman" w:hAnsi="Times New Roman"/>
        </w:rPr>
        <w:t xml:space="preserve">pre Zmluvné strany je </w:t>
      </w:r>
      <w:r w:rsidR="00143198" w:rsidRPr="001F71FE">
        <w:rPr>
          <w:rFonts w:ascii="Times New Roman" w:hAnsi="Times New Roman"/>
        </w:rPr>
        <w:t>V</w:t>
      </w:r>
      <w:r w:rsidRPr="001F71FE">
        <w:rPr>
          <w:rFonts w:ascii="Times New Roman" w:hAnsi="Times New Roman"/>
        </w:rPr>
        <w:t xml:space="preserve">ýzva, </w:t>
      </w:r>
      <w:r w:rsidR="00F441D8" w:rsidRPr="001F71FE">
        <w:rPr>
          <w:rFonts w:ascii="Times New Roman" w:hAnsi="Times New Roman"/>
        </w:rPr>
        <w:t>ktorej kód je uvedený v</w:t>
      </w:r>
      <w:r w:rsidR="00615597" w:rsidRPr="001F71FE">
        <w:rPr>
          <w:rFonts w:ascii="Times New Roman" w:hAnsi="Times New Roman"/>
        </w:rPr>
        <w:t> </w:t>
      </w:r>
      <w:r w:rsidR="00924E42" w:rsidRPr="001F71FE">
        <w:rPr>
          <w:rFonts w:ascii="Times New Roman" w:hAnsi="Times New Roman"/>
        </w:rPr>
        <w:t>čl</w:t>
      </w:r>
      <w:r w:rsidR="00615597" w:rsidRPr="001F71FE">
        <w:rPr>
          <w:rFonts w:ascii="Times New Roman" w:hAnsi="Times New Roman"/>
        </w:rPr>
        <w:t>.</w:t>
      </w:r>
      <w:r w:rsidR="00924E42" w:rsidRPr="001F71FE">
        <w:rPr>
          <w:rFonts w:ascii="Times New Roman" w:hAnsi="Times New Roman"/>
        </w:rPr>
        <w:t xml:space="preserve"> 2 ods</w:t>
      </w:r>
      <w:r w:rsidR="00615597" w:rsidRPr="001F71FE">
        <w:rPr>
          <w:rFonts w:ascii="Times New Roman" w:hAnsi="Times New Roman"/>
        </w:rPr>
        <w:t>.</w:t>
      </w:r>
      <w:r w:rsidR="00924E42" w:rsidRPr="001F71FE">
        <w:rPr>
          <w:rFonts w:ascii="Times New Roman" w:hAnsi="Times New Roman"/>
        </w:rPr>
        <w:t xml:space="preserve"> 2.1 zmluvy</w:t>
      </w:r>
      <w:r w:rsidRPr="001F71FE">
        <w:rPr>
          <w:rFonts w:ascii="Times New Roman" w:hAnsi="Times New Roman"/>
        </w:rPr>
        <w:t>;</w:t>
      </w:r>
      <w:r w:rsidR="007A714C" w:rsidRPr="001F71FE">
        <w:rPr>
          <w:rFonts w:ascii="Times New Roman" w:hAnsi="Times New Roman"/>
        </w:rPr>
        <w:t xml:space="preserve"> Výzvou sa rozumie aj </w:t>
      </w:r>
      <w:r w:rsidR="003078DB" w:rsidRPr="001F71FE">
        <w:rPr>
          <w:rFonts w:ascii="Times New Roman" w:hAnsi="Times New Roman"/>
        </w:rPr>
        <w:t xml:space="preserve">výzva na predloženie </w:t>
      </w:r>
      <w:r w:rsidR="00210B3B" w:rsidRPr="001F71FE">
        <w:rPr>
          <w:rFonts w:ascii="Times New Roman" w:hAnsi="Times New Roman"/>
        </w:rPr>
        <w:t xml:space="preserve">národného projektu podľa </w:t>
      </w:r>
      <w:r w:rsidR="007A714C" w:rsidRPr="001F71FE">
        <w:rPr>
          <w:rFonts w:ascii="Times New Roman" w:hAnsi="Times New Roman"/>
        </w:rPr>
        <w:t>§ 2</w:t>
      </w:r>
      <w:r w:rsidR="00822C98" w:rsidRPr="001F71FE">
        <w:rPr>
          <w:rFonts w:ascii="Times New Roman" w:hAnsi="Times New Roman"/>
        </w:rPr>
        <w:t>3</w:t>
      </w:r>
      <w:r w:rsidR="007A714C" w:rsidRPr="001F71FE">
        <w:rPr>
          <w:rFonts w:ascii="Times New Roman" w:hAnsi="Times New Roman"/>
        </w:rPr>
        <w:t xml:space="preserve"> ods</w:t>
      </w:r>
      <w:r w:rsidR="00615597" w:rsidRPr="001F71FE">
        <w:rPr>
          <w:rFonts w:ascii="Times New Roman" w:hAnsi="Times New Roman"/>
        </w:rPr>
        <w:t>.</w:t>
      </w:r>
      <w:r w:rsidR="007A714C" w:rsidRPr="001F71FE">
        <w:rPr>
          <w:rFonts w:ascii="Times New Roman" w:hAnsi="Times New Roman"/>
        </w:rPr>
        <w:t xml:space="preserve"> </w:t>
      </w:r>
      <w:r w:rsidR="00210B3B" w:rsidRPr="001F71FE">
        <w:rPr>
          <w:rFonts w:ascii="Times New Roman" w:hAnsi="Times New Roman"/>
        </w:rPr>
        <w:t>4</w:t>
      </w:r>
      <w:r w:rsidR="007A714C" w:rsidRPr="001F71FE">
        <w:rPr>
          <w:rFonts w:ascii="Times New Roman" w:hAnsi="Times New Roman"/>
        </w:rPr>
        <w:t xml:space="preserve"> Zákona o</w:t>
      </w:r>
      <w:r w:rsidR="00357DA9" w:rsidRPr="001F71FE">
        <w:rPr>
          <w:rFonts w:ascii="Times New Roman" w:hAnsi="Times New Roman"/>
        </w:rPr>
        <w:t> </w:t>
      </w:r>
      <w:r w:rsidR="007A714C" w:rsidRPr="001F71FE">
        <w:rPr>
          <w:rFonts w:ascii="Times New Roman" w:hAnsi="Times New Roman"/>
        </w:rPr>
        <w:t>príspevk</w:t>
      </w:r>
      <w:r w:rsidR="00357DA9" w:rsidRPr="001F71FE">
        <w:rPr>
          <w:rFonts w:ascii="Times New Roman" w:hAnsi="Times New Roman"/>
        </w:rPr>
        <w:t>och z fondov EÚ</w:t>
      </w:r>
      <w:r w:rsidR="00605290">
        <w:rPr>
          <w:rFonts w:ascii="Times New Roman" w:hAnsi="Times New Roman"/>
        </w:rPr>
        <w:t xml:space="preserve"> (aj ako „výzva na národný projekt“)</w:t>
      </w:r>
      <w:r w:rsidR="007A714C" w:rsidRPr="001F71FE">
        <w:rPr>
          <w:rFonts w:ascii="Times New Roman" w:hAnsi="Times New Roman"/>
        </w:rPr>
        <w:t>;</w:t>
      </w:r>
    </w:p>
    <w:p w14:paraId="5A1A8FA7" w14:textId="77777777" w:rsidR="002F22D1" w:rsidRPr="001F71FE" w:rsidRDefault="002F22D1" w:rsidP="00BD6B0E">
      <w:pPr>
        <w:tabs>
          <w:tab w:val="num" w:pos="426"/>
        </w:tabs>
        <w:spacing w:before="120"/>
        <w:ind w:left="426"/>
        <w:jc w:val="both"/>
        <w:rPr>
          <w:rFonts w:ascii="Times New Roman" w:hAnsi="Times New Roman"/>
          <w:b/>
        </w:rPr>
      </w:pPr>
      <w:r w:rsidRPr="001F71FE">
        <w:rPr>
          <w:rFonts w:ascii="Times New Roman" w:hAnsi="Times New Roman"/>
          <w:b/>
        </w:rPr>
        <w:t xml:space="preserve">Začatie realizácie hlavných aktivít Projektu </w:t>
      </w:r>
      <w:r w:rsidRPr="001F71FE">
        <w:rPr>
          <w:rFonts w:ascii="Times New Roman" w:hAnsi="Times New Roman"/>
        </w:rPr>
        <w:t xml:space="preserve">- nastane </w:t>
      </w:r>
      <w:r w:rsidR="004F65B0" w:rsidRPr="001F71FE">
        <w:rPr>
          <w:rFonts w:ascii="Times New Roman" w:hAnsi="Times New Roman"/>
        </w:rPr>
        <w:t xml:space="preserve">v kalendárny deň, kedy došlo k </w:t>
      </w:r>
      <w:r w:rsidRPr="001F71FE">
        <w:rPr>
          <w:rFonts w:ascii="Times New Roman" w:hAnsi="Times New Roman"/>
        </w:rPr>
        <w:t>začati</w:t>
      </w:r>
      <w:r w:rsidR="004F65B0" w:rsidRPr="001F71FE">
        <w:rPr>
          <w:rFonts w:ascii="Times New Roman" w:hAnsi="Times New Roman"/>
        </w:rPr>
        <w:t>u</w:t>
      </w:r>
      <w:r w:rsidRPr="001F71FE">
        <w:rPr>
          <w:rFonts w:ascii="Times New Roman" w:hAnsi="Times New Roman"/>
        </w:rPr>
        <w:t xml:space="preserve"> realizácie prvej hlavnej Aktivity Projektu, a to </w:t>
      </w:r>
      <w:r w:rsidR="004F65B0" w:rsidRPr="001F71FE">
        <w:rPr>
          <w:rFonts w:ascii="Times New Roman" w:hAnsi="Times New Roman"/>
        </w:rPr>
        <w:t xml:space="preserve">kalendárnym </w:t>
      </w:r>
      <w:r w:rsidRPr="001F71FE">
        <w:rPr>
          <w:rFonts w:ascii="Times New Roman" w:hAnsi="Times New Roman"/>
        </w:rPr>
        <w:t xml:space="preserve">dňom: </w:t>
      </w:r>
    </w:p>
    <w:p w14:paraId="4805DD8C" w14:textId="77777777" w:rsidR="00A06DF7" w:rsidRPr="001F71FE" w:rsidRDefault="002F22D1" w:rsidP="00BE00C3">
      <w:pPr>
        <w:pStyle w:val="Odsekzoznamu"/>
        <w:numPr>
          <w:ilvl w:val="3"/>
          <w:numId w:val="55"/>
        </w:numPr>
        <w:tabs>
          <w:tab w:val="clear" w:pos="1440"/>
          <w:tab w:val="num" w:pos="851"/>
        </w:tabs>
        <w:spacing w:before="120" w:line="276" w:lineRule="auto"/>
        <w:ind w:left="851" w:hanging="414"/>
        <w:jc w:val="both"/>
        <w:rPr>
          <w:sz w:val="22"/>
          <w:szCs w:val="22"/>
        </w:rPr>
      </w:pPr>
      <w:r w:rsidRPr="001F71FE">
        <w:rPr>
          <w:sz w:val="22"/>
          <w:szCs w:val="22"/>
        </w:rPr>
        <w:t xml:space="preserve">začatia stavebných prác na Projekte, alebo </w:t>
      </w:r>
    </w:p>
    <w:p w14:paraId="24112292" w14:textId="77777777" w:rsidR="00A06DF7" w:rsidRPr="001F71FE" w:rsidRDefault="002F22D1" w:rsidP="00BE00C3">
      <w:pPr>
        <w:pStyle w:val="Odsekzoznamu"/>
        <w:numPr>
          <w:ilvl w:val="3"/>
          <w:numId w:val="55"/>
        </w:numPr>
        <w:tabs>
          <w:tab w:val="clear" w:pos="1440"/>
          <w:tab w:val="num" w:pos="851"/>
        </w:tabs>
        <w:spacing w:before="120" w:line="276" w:lineRule="auto"/>
        <w:ind w:left="851" w:hanging="414"/>
        <w:jc w:val="both"/>
        <w:rPr>
          <w:sz w:val="22"/>
          <w:szCs w:val="22"/>
        </w:rPr>
      </w:pPr>
      <w:r w:rsidRPr="001F71FE">
        <w:rPr>
          <w:sz w:val="22"/>
          <w:szCs w:val="22"/>
        </w:rPr>
        <w:t xml:space="preserve">vystavenia prvej písomnej objednávky </w:t>
      </w:r>
      <w:r w:rsidR="007E788B" w:rsidRPr="001F71FE">
        <w:rPr>
          <w:sz w:val="22"/>
          <w:szCs w:val="22"/>
        </w:rPr>
        <w:t xml:space="preserve">o dodaní tovaru </w:t>
      </w:r>
      <w:r w:rsidRPr="001F71FE">
        <w:rPr>
          <w:sz w:val="22"/>
          <w:szCs w:val="22"/>
        </w:rPr>
        <w:t xml:space="preserve">pre Dodávateľa, alebo nadobudnutím účinnosti prvej zmluvy </w:t>
      </w:r>
      <w:r w:rsidR="007E788B" w:rsidRPr="001F71FE">
        <w:rPr>
          <w:sz w:val="22"/>
          <w:szCs w:val="22"/>
        </w:rPr>
        <w:t xml:space="preserve">o dodaní tovaru </w:t>
      </w:r>
      <w:r w:rsidRPr="001F71FE">
        <w:rPr>
          <w:sz w:val="22"/>
          <w:szCs w:val="22"/>
        </w:rPr>
        <w:t>uzavretej s</w:t>
      </w:r>
      <w:r w:rsidR="0081694D" w:rsidRPr="001F71FE">
        <w:rPr>
          <w:sz w:val="22"/>
          <w:szCs w:val="22"/>
        </w:rPr>
        <w:t> </w:t>
      </w:r>
      <w:r w:rsidRPr="001F71FE">
        <w:rPr>
          <w:sz w:val="22"/>
          <w:szCs w:val="22"/>
        </w:rPr>
        <w:t xml:space="preserve">Dodávateľom, </w:t>
      </w:r>
      <w:r w:rsidR="004059ED" w:rsidRPr="001F71FE">
        <w:rPr>
          <w:sz w:val="22"/>
          <w:szCs w:val="22"/>
        </w:rPr>
        <w:t>ak</w:t>
      </w:r>
      <w:r w:rsidRPr="001F71FE">
        <w:rPr>
          <w:sz w:val="22"/>
          <w:szCs w:val="22"/>
        </w:rPr>
        <w:t xml:space="preserve"> </w:t>
      </w:r>
      <w:r w:rsidR="0081694D" w:rsidRPr="001F71FE">
        <w:rPr>
          <w:sz w:val="22"/>
          <w:szCs w:val="22"/>
        </w:rPr>
        <w:t>príslušná zmluva</w:t>
      </w:r>
      <w:r w:rsidR="007E788B" w:rsidRPr="001F71FE">
        <w:rPr>
          <w:sz w:val="22"/>
          <w:szCs w:val="22"/>
        </w:rPr>
        <w:t xml:space="preserve"> s Dodávateľom </w:t>
      </w:r>
      <w:r w:rsidR="0081694D" w:rsidRPr="001F71FE">
        <w:rPr>
          <w:sz w:val="22"/>
          <w:szCs w:val="22"/>
        </w:rPr>
        <w:t xml:space="preserve">nepredpokladá vystavenie </w:t>
      </w:r>
      <w:r w:rsidR="007E788B" w:rsidRPr="001F71FE">
        <w:rPr>
          <w:sz w:val="22"/>
          <w:szCs w:val="22"/>
        </w:rPr>
        <w:t xml:space="preserve">písomnej </w:t>
      </w:r>
      <w:r w:rsidR="0081694D" w:rsidRPr="001F71FE">
        <w:rPr>
          <w:sz w:val="22"/>
          <w:szCs w:val="22"/>
        </w:rPr>
        <w:t>objednávky</w:t>
      </w:r>
      <w:r w:rsidR="007E788B" w:rsidRPr="001F71FE">
        <w:rPr>
          <w:sz w:val="22"/>
          <w:szCs w:val="22"/>
        </w:rPr>
        <w:t>,</w:t>
      </w:r>
      <w:r w:rsidRPr="001F71FE">
        <w:rPr>
          <w:sz w:val="22"/>
          <w:szCs w:val="22"/>
        </w:rPr>
        <w:t xml:space="preserve"> alebo</w:t>
      </w:r>
    </w:p>
    <w:p w14:paraId="4068054B" w14:textId="77777777" w:rsidR="00A06DF7" w:rsidRPr="001F71FE" w:rsidRDefault="002F22D1" w:rsidP="00BE00C3">
      <w:pPr>
        <w:pStyle w:val="Odsekzoznamu"/>
        <w:numPr>
          <w:ilvl w:val="3"/>
          <w:numId w:val="55"/>
        </w:numPr>
        <w:tabs>
          <w:tab w:val="clear" w:pos="1440"/>
          <w:tab w:val="num" w:pos="851"/>
        </w:tabs>
        <w:spacing w:before="120" w:line="276" w:lineRule="auto"/>
        <w:ind w:left="851" w:hanging="414"/>
        <w:jc w:val="both"/>
        <w:rPr>
          <w:sz w:val="22"/>
          <w:szCs w:val="22"/>
        </w:rPr>
      </w:pPr>
      <w:r w:rsidRPr="001F71FE">
        <w:rPr>
          <w:sz w:val="22"/>
          <w:szCs w:val="22"/>
        </w:rPr>
        <w:t>začatia poskytovania služieb týkajúcich sa Projektu, alebo</w:t>
      </w:r>
    </w:p>
    <w:p w14:paraId="719FE84F" w14:textId="77777777" w:rsidR="00A06DF7" w:rsidRPr="001F71FE" w:rsidRDefault="002F22D1" w:rsidP="00BE00C3">
      <w:pPr>
        <w:pStyle w:val="Odsekzoznamu"/>
        <w:numPr>
          <w:ilvl w:val="3"/>
          <w:numId w:val="55"/>
        </w:numPr>
        <w:tabs>
          <w:tab w:val="clear" w:pos="1440"/>
          <w:tab w:val="num" w:pos="851"/>
        </w:tabs>
        <w:spacing w:before="120" w:line="276" w:lineRule="auto"/>
        <w:ind w:left="851" w:hanging="414"/>
        <w:jc w:val="both"/>
        <w:rPr>
          <w:sz w:val="22"/>
          <w:szCs w:val="22"/>
        </w:rPr>
      </w:pPr>
      <w:r w:rsidRPr="001F71FE">
        <w:rPr>
          <w:sz w:val="22"/>
          <w:szCs w:val="22"/>
        </w:rPr>
        <w:t>začatím riešenia výskumnej a/alebo vývojovej úlohy v rámci Projektu, alebo</w:t>
      </w:r>
    </w:p>
    <w:p w14:paraId="1EA00547" w14:textId="77777777" w:rsidR="002F22D1" w:rsidRPr="001F71FE" w:rsidRDefault="002F22D1" w:rsidP="00BE00C3">
      <w:pPr>
        <w:pStyle w:val="Odsekzoznamu"/>
        <w:numPr>
          <w:ilvl w:val="3"/>
          <w:numId w:val="55"/>
        </w:numPr>
        <w:tabs>
          <w:tab w:val="clear" w:pos="1440"/>
          <w:tab w:val="num" w:pos="851"/>
        </w:tabs>
        <w:spacing w:before="120" w:line="276" w:lineRule="auto"/>
        <w:ind w:left="851" w:hanging="414"/>
        <w:jc w:val="both"/>
        <w:rPr>
          <w:sz w:val="22"/>
          <w:szCs w:val="22"/>
        </w:rPr>
      </w:pPr>
      <w:r w:rsidRPr="001F71FE">
        <w:rPr>
          <w:sz w:val="22"/>
          <w:szCs w:val="22"/>
        </w:rPr>
        <w:t xml:space="preserve">začatia realizácie </w:t>
      </w:r>
      <w:commentRangeStart w:id="35"/>
      <w:r w:rsidRPr="001F71FE">
        <w:rPr>
          <w:sz w:val="22"/>
          <w:szCs w:val="22"/>
        </w:rPr>
        <w:t xml:space="preserve">inej </w:t>
      </w:r>
      <w:r w:rsidR="007E788B" w:rsidRPr="001F71FE">
        <w:rPr>
          <w:sz w:val="22"/>
          <w:szCs w:val="22"/>
        </w:rPr>
        <w:t xml:space="preserve">činnosti </w:t>
      </w:r>
      <w:commentRangeEnd w:id="35"/>
      <w:r w:rsidR="00117CFB">
        <w:rPr>
          <w:rStyle w:val="Odkaznakomentr"/>
          <w:lang w:val="x-none" w:eastAsia="x-none"/>
        </w:rPr>
        <w:commentReference w:id="35"/>
      </w:r>
      <w:r w:rsidR="007E788B" w:rsidRPr="001F71FE">
        <w:rPr>
          <w:sz w:val="22"/>
          <w:szCs w:val="22"/>
        </w:rPr>
        <w:t xml:space="preserve">v rámci </w:t>
      </w:r>
      <w:r w:rsidRPr="001F71FE">
        <w:rPr>
          <w:sz w:val="22"/>
          <w:szCs w:val="22"/>
        </w:rPr>
        <w:t>prvej hlavnej Aktivity</w:t>
      </w:r>
      <w:r w:rsidR="007E788B" w:rsidRPr="001F71FE">
        <w:rPr>
          <w:sz w:val="22"/>
          <w:szCs w:val="22"/>
        </w:rPr>
        <w:t xml:space="preserve"> v súlade s Výzvou</w:t>
      </w:r>
      <w:r w:rsidRPr="001F71FE">
        <w:rPr>
          <w:sz w:val="22"/>
          <w:szCs w:val="22"/>
        </w:rPr>
        <w:t xml:space="preserve">, ktorú nemožno podradiť pod </w:t>
      </w:r>
      <w:r w:rsidR="0036397D" w:rsidRPr="001F71FE">
        <w:rPr>
          <w:sz w:val="22"/>
          <w:szCs w:val="22"/>
        </w:rPr>
        <w:t>písm</w:t>
      </w:r>
      <w:r w:rsidR="00B84D80" w:rsidRPr="001F71FE">
        <w:rPr>
          <w:sz w:val="22"/>
          <w:szCs w:val="22"/>
        </w:rPr>
        <w:t>.</w:t>
      </w:r>
      <w:r w:rsidR="0036397D" w:rsidRPr="001F71FE">
        <w:rPr>
          <w:sz w:val="22"/>
          <w:szCs w:val="22"/>
        </w:rPr>
        <w:t xml:space="preserve"> a</w:t>
      </w:r>
      <w:r w:rsidRPr="001F71FE">
        <w:rPr>
          <w:sz w:val="22"/>
          <w:szCs w:val="22"/>
        </w:rPr>
        <w:t xml:space="preserve">) až </w:t>
      </w:r>
      <w:r w:rsidR="0036397D" w:rsidRPr="001F71FE">
        <w:rPr>
          <w:sz w:val="22"/>
          <w:szCs w:val="22"/>
        </w:rPr>
        <w:t>d</w:t>
      </w:r>
      <w:r w:rsidRPr="001F71FE">
        <w:rPr>
          <w:sz w:val="22"/>
          <w:szCs w:val="22"/>
        </w:rPr>
        <w:t xml:space="preserve">) a ktorá je ako hlavná </w:t>
      </w:r>
      <w:r w:rsidR="007E788B" w:rsidRPr="001F71FE">
        <w:rPr>
          <w:sz w:val="22"/>
          <w:szCs w:val="22"/>
        </w:rPr>
        <w:t xml:space="preserve">Aktivita </w:t>
      </w:r>
      <w:r w:rsidRPr="001F71FE">
        <w:rPr>
          <w:sz w:val="22"/>
          <w:szCs w:val="22"/>
        </w:rPr>
        <w:t xml:space="preserve">uvedená v Prílohe č. 2 Zmluvy o poskytnutí NFP, </w:t>
      </w:r>
    </w:p>
    <w:p w14:paraId="7BF741E4" w14:textId="77777777" w:rsidR="002F22D1" w:rsidRPr="001F71FE" w:rsidRDefault="002F22D1" w:rsidP="00C858FB">
      <w:pPr>
        <w:tabs>
          <w:tab w:val="left" w:pos="426"/>
        </w:tabs>
        <w:spacing w:before="120" w:after="0"/>
        <w:ind w:left="426"/>
        <w:jc w:val="both"/>
        <w:rPr>
          <w:rFonts w:ascii="Times New Roman" w:hAnsi="Times New Roman"/>
        </w:rPr>
      </w:pPr>
      <w:r w:rsidRPr="001F71FE">
        <w:rPr>
          <w:rFonts w:ascii="Times New Roman" w:hAnsi="Times New Roman"/>
        </w:rPr>
        <w:t>podľa toho, ktorá zo skutočností uvedených pod písm</w:t>
      </w:r>
      <w:r w:rsidR="00B84D80" w:rsidRPr="001F71FE">
        <w:rPr>
          <w:rFonts w:ascii="Times New Roman" w:hAnsi="Times New Roman"/>
        </w:rPr>
        <w:t>.</w:t>
      </w:r>
      <w:r w:rsidRPr="001F71FE">
        <w:rPr>
          <w:rFonts w:ascii="Times New Roman" w:hAnsi="Times New Roman"/>
        </w:rPr>
        <w:t xml:space="preserve"> </w:t>
      </w:r>
      <w:r w:rsidR="0036397D" w:rsidRPr="001F71FE">
        <w:rPr>
          <w:rFonts w:ascii="Times New Roman" w:hAnsi="Times New Roman"/>
        </w:rPr>
        <w:t>a</w:t>
      </w:r>
      <w:r w:rsidRPr="001F71FE">
        <w:rPr>
          <w:rFonts w:ascii="Times New Roman" w:hAnsi="Times New Roman"/>
        </w:rPr>
        <w:t xml:space="preserve">) až </w:t>
      </w:r>
      <w:r w:rsidR="0036397D" w:rsidRPr="001F71FE">
        <w:rPr>
          <w:rFonts w:ascii="Times New Roman" w:hAnsi="Times New Roman"/>
        </w:rPr>
        <w:t>e</w:t>
      </w:r>
      <w:r w:rsidRPr="001F71FE">
        <w:rPr>
          <w:rFonts w:ascii="Times New Roman" w:hAnsi="Times New Roman"/>
        </w:rPr>
        <w:t xml:space="preserve">) nastane ako prvá. </w:t>
      </w:r>
    </w:p>
    <w:p w14:paraId="5A2A92A8" w14:textId="551677B9" w:rsidR="002F22D1" w:rsidRPr="001F71FE" w:rsidRDefault="002F22D1" w:rsidP="00C858FB">
      <w:pPr>
        <w:tabs>
          <w:tab w:val="num" w:pos="426"/>
        </w:tabs>
        <w:spacing w:before="120" w:after="0"/>
        <w:ind w:left="426"/>
        <w:jc w:val="both"/>
        <w:rPr>
          <w:rFonts w:ascii="Times New Roman" w:hAnsi="Times New Roman"/>
        </w:rPr>
      </w:pPr>
      <w:r w:rsidRPr="001F71FE">
        <w:rPr>
          <w:rFonts w:ascii="Times New Roman" w:hAnsi="Times New Roman"/>
        </w:rPr>
        <w:t>Začati</w:t>
      </w:r>
      <w:r w:rsidR="00B92B76" w:rsidRPr="001F71FE">
        <w:rPr>
          <w:rFonts w:ascii="Times New Roman" w:hAnsi="Times New Roman"/>
        </w:rPr>
        <w:t>e</w:t>
      </w:r>
      <w:r w:rsidRPr="001F71FE">
        <w:rPr>
          <w:rFonts w:ascii="Times New Roman" w:hAnsi="Times New Roman"/>
        </w:rPr>
        <w:t xml:space="preserve"> realizácie hlavných aktivít Projektu je </w:t>
      </w:r>
      <w:r w:rsidR="00B92B76" w:rsidRPr="001F71FE">
        <w:rPr>
          <w:rFonts w:ascii="Times New Roman" w:hAnsi="Times New Roman"/>
        </w:rPr>
        <w:t xml:space="preserve">rozhodujúce </w:t>
      </w:r>
      <w:r w:rsidRPr="001F71FE">
        <w:rPr>
          <w:rFonts w:ascii="Times New Roman" w:hAnsi="Times New Roman"/>
        </w:rPr>
        <w:t xml:space="preserve">pre určenie obdobia pre vznik Oprávnených výdavkov, s výnimkou podporných Aktivít, ktoré sa vecne viažu k hlavným Aktivitám a ktoré </w:t>
      </w:r>
      <w:r w:rsidR="002D43E0">
        <w:rPr>
          <w:rFonts w:ascii="Times New Roman" w:hAnsi="Times New Roman"/>
        </w:rPr>
        <w:t xml:space="preserve">môžu byť </w:t>
      </w:r>
      <w:r w:rsidRPr="001F71FE">
        <w:rPr>
          <w:rFonts w:ascii="Times New Roman" w:hAnsi="Times New Roman"/>
        </w:rPr>
        <w:t xml:space="preserve">vykonávané </w:t>
      </w:r>
      <w:r w:rsidR="002D43E0">
        <w:rPr>
          <w:rFonts w:ascii="Times New Roman" w:hAnsi="Times New Roman"/>
        </w:rPr>
        <w:t xml:space="preserve">aj </w:t>
      </w:r>
      <w:r w:rsidRPr="001F71FE">
        <w:rPr>
          <w:rFonts w:ascii="Times New Roman" w:hAnsi="Times New Roman"/>
        </w:rPr>
        <w:t xml:space="preserve">pred, resp. po realizácii hlavných </w:t>
      </w:r>
      <w:r w:rsidR="00B92B76" w:rsidRPr="001F71FE">
        <w:rPr>
          <w:rFonts w:ascii="Times New Roman" w:hAnsi="Times New Roman"/>
        </w:rPr>
        <w:t xml:space="preserve">Aktivít </w:t>
      </w:r>
      <w:r w:rsidRPr="001F71FE">
        <w:rPr>
          <w:rFonts w:ascii="Times New Roman" w:hAnsi="Times New Roman"/>
        </w:rPr>
        <w:t>Projektu</w:t>
      </w:r>
      <w:r w:rsidR="002D43E0">
        <w:rPr>
          <w:rFonts w:ascii="Times New Roman" w:hAnsi="Times New Roman"/>
        </w:rPr>
        <w:t>, ak je to umožnené vo Výzve</w:t>
      </w:r>
      <w:r w:rsidRPr="001F71FE">
        <w:rPr>
          <w:rFonts w:ascii="Times New Roman" w:hAnsi="Times New Roman"/>
        </w:rPr>
        <w:t>;</w:t>
      </w:r>
    </w:p>
    <w:p w14:paraId="2E49124C" w14:textId="77777777" w:rsidR="0095057C" w:rsidRPr="001F71FE" w:rsidRDefault="00764BD1" w:rsidP="00CA36E1">
      <w:pPr>
        <w:tabs>
          <w:tab w:val="num" w:pos="426"/>
        </w:tabs>
        <w:spacing w:before="120"/>
        <w:ind w:left="426"/>
        <w:jc w:val="both"/>
        <w:rPr>
          <w:rFonts w:ascii="Times New Roman" w:hAnsi="Times New Roman"/>
        </w:rPr>
      </w:pPr>
      <w:r w:rsidRPr="001F71FE">
        <w:rPr>
          <w:rFonts w:ascii="Times New Roman" w:hAnsi="Times New Roman"/>
          <w:b/>
        </w:rPr>
        <w:t xml:space="preserve">Začatie Verejného obstarávania </w:t>
      </w:r>
      <w:r w:rsidRPr="001F71FE">
        <w:rPr>
          <w:rFonts w:ascii="Times New Roman" w:hAnsi="Times New Roman"/>
        </w:rPr>
        <w:t>alebo</w:t>
      </w:r>
      <w:r w:rsidRPr="001F71FE">
        <w:rPr>
          <w:rFonts w:ascii="Times New Roman" w:hAnsi="Times New Roman"/>
          <w:b/>
        </w:rPr>
        <w:t xml:space="preserve"> začatie VO </w:t>
      </w:r>
      <w:r w:rsidR="0095057C" w:rsidRPr="001F71FE">
        <w:rPr>
          <w:rFonts w:ascii="Times New Roman" w:hAnsi="Times New Roman"/>
        </w:rPr>
        <w:t>–</w:t>
      </w:r>
      <w:r w:rsidRPr="001F71FE">
        <w:rPr>
          <w:rFonts w:ascii="Times New Roman" w:hAnsi="Times New Roman"/>
        </w:rPr>
        <w:t xml:space="preserve"> </w:t>
      </w:r>
      <w:r w:rsidR="0095057C" w:rsidRPr="001F71FE">
        <w:rPr>
          <w:rFonts w:ascii="Times New Roman" w:hAnsi="Times New Roman"/>
        </w:rPr>
        <w:t xml:space="preserve">nastane </w:t>
      </w:r>
      <w:r w:rsidR="00DA757F" w:rsidRPr="001F71FE">
        <w:rPr>
          <w:rFonts w:ascii="Times New Roman" w:hAnsi="Times New Roman"/>
        </w:rPr>
        <w:t xml:space="preserve">vo vzťahu ku konkrétnemu Verejnému obstarávaniu </w:t>
      </w:r>
      <w:r w:rsidR="0095057C" w:rsidRPr="001F71FE">
        <w:rPr>
          <w:rFonts w:ascii="Times New Roman" w:hAnsi="Times New Roman"/>
        </w:rPr>
        <w:t xml:space="preserve">uskutočnením prvého z nasledovných úkonov: </w:t>
      </w:r>
    </w:p>
    <w:p w14:paraId="444FAA3A" w14:textId="77777777" w:rsidR="0095057C" w:rsidRPr="001F71FE" w:rsidRDefault="00764BD1" w:rsidP="00BE00C3">
      <w:pPr>
        <w:pStyle w:val="Odsekzoznamu"/>
        <w:numPr>
          <w:ilvl w:val="0"/>
          <w:numId w:val="56"/>
        </w:numPr>
        <w:spacing w:before="120" w:line="276" w:lineRule="auto"/>
        <w:ind w:left="851"/>
        <w:jc w:val="both"/>
        <w:rPr>
          <w:sz w:val="22"/>
          <w:szCs w:val="22"/>
        </w:rPr>
      </w:pPr>
      <w:r w:rsidRPr="001F71FE">
        <w:rPr>
          <w:b/>
          <w:sz w:val="22"/>
          <w:szCs w:val="22"/>
        </w:rPr>
        <w:t xml:space="preserve">predloženie dokumentácie k VO na výkon </w:t>
      </w:r>
      <w:r w:rsidR="005F1388" w:rsidRPr="001F71FE">
        <w:rPr>
          <w:b/>
          <w:sz w:val="22"/>
          <w:szCs w:val="22"/>
        </w:rPr>
        <w:t>predbežnej</w:t>
      </w:r>
      <w:r w:rsidRPr="001F71FE">
        <w:rPr>
          <w:b/>
          <w:sz w:val="22"/>
          <w:szCs w:val="22"/>
        </w:rPr>
        <w:t xml:space="preserve"> kontroly</w:t>
      </w:r>
      <w:r w:rsidRPr="001F71FE">
        <w:rPr>
          <w:sz w:val="22"/>
          <w:szCs w:val="22"/>
        </w:rPr>
        <w:t xml:space="preserve">, </w:t>
      </w:r>
      <w:r w:rsidR="0095057C" w:rsidRPr="001F71FE">
        <w:rPr>
          <w:sz w:val="22"/>
          <w:szCs w:val="22"/>
        </w:rPr>
        <w:t xml:space="preserve">alebo </w:t>
      </w:r>
    </w:p>
    <w:p w14:paraId="3F424AE3" w14:textId="77777777" w:rsidR="0095057C" w:rsidRPr="001F71FE" w:rsidRDefault="00764BD1" w:rsidP="00BE00C3">
      <w:pPr>
        <w:pStyle w:val="Odsekzoznamu"/>
        <w:numPr>
          <w:ilvl w:val="0"/>
          <w:numId w:val="56"/>
        </w:numPr>
        <w:spacing w:before="120" w:line="276" w:lineRule="auto"/>
        <w:ind w:left="851"/>
        <w:jc w:val="both"/>
        <w:rPr>
          <w:sz w:val="22"/>
          <w:szCs w:val="22"/>
        </w:rPr>
      </w:pPr>
      <w:r w:rsidRPr="001F71FE">
        <w:rPr>
          <w:b/>
          <w:sz w:val="22"/>
          <w:szCs w:val="22"/>
        </w:rPr>
        <w:t xml:space="preserve">pri Verejných obstarávaniach, kde </w:t>
      </w:r>
      <w:r w:rsidR="00586918" w:rsidRPr="001F71FE">
        <w:rPr>
          <w:b/>
          <w:sz w:val="22"/>
          <w:szCs w:val="22"/>
        </w:rPr>
        <w:t xml:space="preserve">nebola vykonaná </w:t>
      </w:r>
      <w:r w:rsidR="005F1388" w:rsidRPr="001F71FE">
        <w:rPr>
          <w:b/>
          <w:sz w:val="22"/>
          <w:szCs w:val="22"/>
        </w:rPr>
        <w:t>predbežná</w:t>
      </w:r>
      <w:r w:rsidRPr="001F71FE">
        <w:rPr>
          <w:b/>
          <w:sz w:val="22"/>
          <w:szCs w:val="22"/>
        </w:rPr>
        <w:t xml:space="preserve"> kontrola</w:t>
      </w:r>
      <w:r w:rsidR="00CA36E1" w:rsidRPr="001F71FE">
        <w:rPr>
          <w:sz w:val="22"/>
          <w:szCs w:val="22"/>
        </w:rPr>
        <w:t>,</w:t>
      </w:r>
      <w:r w:rsidRPr="001F71FE">
        <w:rPr>
          <w:sz w:val="22"/>
          <w:szCs w:val="22"/>
        </w:rPr>
        <w:t xml:space="preserve"> sa za začatie Verejného obstarávania považuje</w:t>
      </w:r>
      <w:r w:rsidR="0095057C" w:rsidRPr="001F71FE">
        <w:rPr>
          <w:sz w:val="22"/>
          <w:szCs w:val="22"/>
        </w:rPr>
        <w:t xml:space="preserve">: </w:t>
      </w:r>
    </w:p>
    <w:p w14:paraId="6D3FBBCE" w14:textId="77777777" w:rsidR="0095057C" w:rsidRPr="001F71FE" w:rsidRDefault="00764BD1" w:rsidP="00BE00C3">
      <w:pPr>
        <w:pStyle w:val="Odsekzoznamu"/>
        <w:numPr>
          <w:ilvl w:val="5"/>
          <w:numId w:val="57"/>
        </w:numPr>
        <w:tabs>
          <w:tab w:val="clear" w:pos="2160"/>
          <w:tab w:val="num" w:pos="1418"/>
        </w:tabs>
        <w:spacing w:before="120" w:line="276" w:lineRule="auto"/>
        <w:ind w:left="1418" w:hanging="578"/>
        <w:jc w:val="both"/>
        <w:rPr>
          <w:sz w:val="22"/>
          <w:szCs w:val="22"/>
        </w:rPr>
      </w:pPr>
      <w:r w:rsidRPr="001F71FE">
        <w:rPr>
          <w:sz w:val="22"/>
          <w:szCs w:val="22"/>
        </w:rPr>
        <w:t xml:space="preserve">odoslanie oznámenia o vyhlásení Verejného obstarávania, </w:t>
      </w:r>
      <w:r w:rsidR="00DA757F" w:rsidRPr="001F71FE">
        <w:rPr>
          <w:sz w:val="22"/>
          <w:szCs w:val="22"/>
        </w:rPr>
        <w:t>alebo</w:t>
      </w:r>
    </w:p>
    <w:p w14:paraId="4114C9C5" w14:textId="77777777" w:rsidR="0095057C" w:rsidRPr="001F71FE" w:rsidRDefault="00DA757F" w:rsidP="00BE00C3">
      <w:pPr>
        <w:pStyle w:val="Odsekzoznamu"/>
        <w:numPr>
          <w:ilvl w:val="5"/>
          <w:numId w:val="57"/>
        </w:numPr>
        <w:tabs>
          <w:tab w:val="clear" w:pos="2160"/>
          <w:tab w:val="num" w:pos="1418"/>
        </w:tabs>
        <w:spacing w:before="120" w:line="276" w:lineRule="auto"/>
        <w:ind w:left="1418" w:hanging="578"/>
        <w:jc w:val="both"/>
        <w:rPr>
          <w:sz w:val="22"/>
          <w:szCs w:val="22"/>
        </w:rPr>
      </w:pPr>
      <w:r w:rsidRPr="001F71FE">
        <w:rPr>
          <w:sz w:val="22"/>
          <w:szCs w:val="22"/>
        </w:rPr>
        <w:t xml:space="preserve">odoslanie </w:t>
      </w:r>
      <w:r w:rsidR="00764BD1" w:rsidRPr="001F71FE">
        <w:rPr>
          <w:sz w:val="22"/>
          <w:szCs w:val="22"/>
        </w:rPr>
        <w:t xml:space="preserve">oznámenia použitého ako výzva na súťaž alebo </w:t>
      </w:r>
      <w:r w:rsidR="00E96899" w:rsidRPr="001F71FE">
        <w:rPr>
          <w:sz w:val="22"/>
          <w:szCs w:val="22"/>
        </w:rPr>
        <w:t xml:space="preserve">výzvy </w:t>
      </w:r>
      <w:r w:rsidR="00764BD1" w:rsidRPr="001F71FE">
        <w:rPr>
          <w:sz w:val="22"/>
          <w:szCs w:val="22"/>
        </w:rPr>
        <w:t>na predkladanie ponúk na zverejnenie</w:t>
      </w:r>
      <w:r w:rsidR="009F1CF6" w:rsidRPr="001F71FE">
        <w:rPr>
          <w:sz w:val="22"/>
          <w:szCs w:val="22"/>
        </w:rPr>
        <w:t xml:space="preserve">, alebo </w:t>
      </w:r>
    </w:p>
    <w:p w14:paraId="558D4ED3" w14:textId="77777777" w:rsidR="00E96899" w:rsidRPr="001F71FE" w:rsidRDefault="009F1CF6" w:rsidP="00BE00C3">
      <w:pPr>
        <w:pStyle w:val="Odsekzoznamu"/>
        <w:numPr>
          <w:ilvl w:val="5"/>
          <w:numId w:val="57"/>
        </w:numPr>
        <w:tabs>
          <w:tab w:val="clear" w:pos="2160"/>
          <w:tab w:val="num" w:pos="1418"/>
        </w:tabs>
        <w:spacing w:before="120" w:line="276" w:lineRule="auto"/>
        <w:ind w:left="1418" w:hanging="578"/>
        <w:jc w:val="both"/>
        <w:rPr>
          <w:sz w:val="22"/>
          <w:szCs w:val="22"/>
        </w:rPr>
      </w:pPr>
      <w:r w:rsidRPr="001F71FE">
        <w:rPr>
          <w:sz w:val="22"/>
          <w:szCs w:val="22"/>
        </w:rPr>
        <w:t xml:space="preserve">spustenie procesu zadávania zákazky v rámci </w:t>
      </w:r>
      <w:r w:rsidR="005F1388" w:rsidRPr="001F71FE">
        <w:rPr>
          <w:sz w:val="22"/>
          <w:szCs w:val="22"/>
        </w:rPr>
        <w:t xml:space="preserve"> elektronickej platformy </w:t>
      </w:r>
      <w:r w:rsidR="00E96899" w:rsidRPr="001F71FE">
        <w:rPr>
          <w:sz w:val="22"/>
          <w:szCs w:val="22"/>
        </w:rPr>
        <w:t>alebo</w:t>
      </w:r>
    </w:p>
    <w:p w14:paraId="2915E0B3" w14:textId="77777777" w:rsidR="00764BD1" w:rsidRPr="001F71FE" w:rsidRDefault="00E96899" w:rsidP="00BE00C3">
      <w:pPr>
        <w:pStyle w:val="Odsekzoznamu"/>
        <w:numPr>
          <w:ilvl w:val="5"/>
          <w:numId w:val="57"/>
        </w:numPr>
        <w:tabs>
          <w:tab w:val="clear" w:pos="2160"/>
          <w:tab w:val="num" w:pos="1418"/>
        </w:tabs>
        <w:spacing w:before="120" w:line="276" w:lineRule="auto"/>
        <w:ind w:left="1418" w:hanging="578"/>
        <w:jc w:val="both"/>
        <w:rPr>
          <w:sz w:val="22"/>
          <w:szCs w:val="22"/>
        </w:rPr>
      </w:pPr>
      <w:r w:rsidRPr="001F71FE">
        <w:rPr>
          <w:sz w:val="22"/>
          <w:szCs w:val="22"/>
        </w:rPr>
        <w:t>odoslanie výzvy na predkladanie ponúk vybraným záujemcom</w:t>
      </w:r>
      <w:r w:rsidR="00764BD1" w:rsidRPr="001F71FE">
        <w:rPr>
          <w:sz w:val="22"/>
          <w:szCs w:val="22"/>
        </w:rPr>
        <w:t>;</w:t>
      </w:r>
    </w:p>
    <w:p w14:paraId="475A0A05" w14:textId="2FCE297C" w:rsidR="002F22D1" w:rsidRPr="001F71FE" w:rsidRDefault="002F22D1" w:rsidP="00A027D0">
      <w:pPr>
        <w:tabs>
          <w:tab w:val="num" w:pos="426"/>
        </w:tabs>
        <w:spacing w:before="120"/>
        <w:ind w:left="426"/>
        <w:jc w:val="both"/>
        <w:rPr>
          <w:rFonts w:ascii="Times New Roman" w:hAnsi="Times New Roman"/>
        </w:rPr>
      </w:pPr>
      <w:r w:rsidRPr="001F71FE">
        <w:rPr>
          <w:rFonts w:ascii="Times New Roman" w:hAnsi="Times New Roman"/>
          <w:b/>
        </w:rPr>
        <w:lastRenderedPageBreak/>
        <w:t>Zverejnenie</w:t>
      </w:r>
      <w:r w:rsidRPr="001F71FE">
        <w:rPr>
          <w:rFonts w:ascii="Times New Roman" w:hAnsi="Times New Roman"/>
        </w:rPr>
        <w:t xml:space="preserve"> – je vykonané vo vzťahu k akémukoľvek Právnemu dokumentu, ktorým je Prijímateľ viazaný podľa Zmluvy o poskytnutí NFP, ak je uskutočnené </w:t>
      </w:r>
      <w:r w:rsidR="000F1A26" w:rsidRPr="001F71FE">
        <w:rPr>
          <w:rFonts w:ascii="Times New Roman" w:hAnsi="Times New Roman"/>
        </w:rPr>
        <w:t>v I</w:t>
      </w:r>
      <w:r w:rsidR="00CC3123" w:rsidRPr="001F71FE">
        <w:rPr>
          <w:rFonts w:ascii="Times New Roman" w:hAnsi="Times New Roman"/>
        </w:rPr>
        <w:t>nformačnom</w:t>
      </w:r>
      <w:r w:rsidR="000F1A26" w:rsidRPr="001F71FE">
        <w:rPr>
          <w:rFonts w:ascii="Times New Roman" w:hAnsi="Times New Roman"/>
        </w:rPr>
        <w:t xml:space="preserve"> monitorovacom systéme</w:t>
      </w:r>
      <w:r w:rsidR="000222F4" w:rsidRPr="001F71FE">
        <w:rPr>
          <w:rFonts w:ascii="Times New Roman" w:hAnsi="Times New Roman"/>
        </w:rPr>
        <w:t xml:space="preserve"> a/alebo </w:t>
      </w:r>
      <w:r w:rsidRPr="001F71FE">
        <w:rPr>
          <w:rFonts w:ascii="Times New Roman" w:hAnsi="Times New Roman"/>
        </w:rPr>
        <w:t xml:space="preserve">na webovom sídle Orgánu zapojeného do riadenia, auditu a kontroly </w:t>
      </w:r>
      <w:r w:rsidR="004B08E4" w:rsidRPr="001F71FE">
        <w:rPr>
          <w:rFonts w:ascii="Times New Roman" w:hAnsi="Times New Roman"/>
        </w:rPr>
        <w:t xml:space="preserve">fondov EÚ </w:t>
      </w:r>
      <w:r w:rsidRPr="001F71FE">
        <w:rPr>
          <w:rFonts w:ascii="Times New Roman" w:hAnsi="Times New Roman"/>
        </w:rPr>
        <w:t>vrátane finančného riadenia</w:t>
      </w:r>
      <w:r w:rsidR="00A2082D" w:rsidRPr="001F71FE">
        <w:rPr>
          <w:rFonts w:ascii="Times New Roman" w:hAnsi="Times New Roman"/>
        </w:rPr>
        <w:t xml:space="preserve"> alebo v úradnom vestníku (napr. Obchodný vestník, Úradný vestník EÚ)</w:t>
      </w:r>
      <w:r w:rsidR="00254C63" w:rsidRPr="001F71FE">
        <w:rPr>
          <w:rFonts w:ascii="Times New Roman" w:hAnsi="Times New Roman"/>
        </w:rPr>
        <w:t>. T</w:t>
      </w:r>
      <w:r w:rsidR="00C171EB" w:rsidRPr="001F71FE">
        <w:rPr>
          <w:rFonts w:ascii="Times New Roman" w:hAnsi="Times New Roman"/>
        </w:rPr>
        <w:t xml:space="preserve">akto Zverejnený Právny dokument sa považuje </w:t>
      </w:r>
      <w:r w:rsidR="000C06F0" w:rsidRPr="001F71FE">
        <w:rPr>
          <w:rFonts w:ascii="Times New Roman" w:hAnsi="Times New Roman"/>
        </w:rPr>
        <w:t xml:space="preserve">za taký, s ktorým sa mal </w:t>
      </w:r>
      <w:r w:rsidRPr="001F71FE">
        <w:rPr>
          <w:rFonts w:ascii="Times New Roman" w:hAnsi="Times New Roman"/>
        </w:rPr>
        <w:t>Prijímateľ možnosť oboznámiť a zosúladiť s jeho obsahom svoje činnosti a</w:t>
      </w:r>
      <w:r w:rsidR="00143698" w:rsidRPr="001F71FE">
        <w:rPr>
          <w:rFonts w:ascii="Times New Roman" w:hAnsi="Times New Roman"/>
        </w:rPr>
        <w:t> </w:t>
      </w:r>
      <w:r w:rsidRPr="001F71FE">
        <w:rPr>
          <w:rFonts w:ascii="Times New Roman" w:hAnsi="Times New Roman"/>
        </w:rPr>
        <w:t>postavenie</w:t>
      </w:r>
      <w:r w:rsidR="00143698" w:rsidRPr="001F71FE">
        <w:rPr>
          <w:rFonts w:ascii="Times New Roman" w:hAnsi="Times New Roman"/>
        </w:rPr>
        <w:t xml:space="preserve"> </w:t>
      </w:r>
      <w:r w:rsidR="00151E9D" w:rsidRPr="001F71FE">
        <w:rPr>
          <w:rFonts w:ascii="Times New Roman" w:hAnsi="Times New Roman"/>
        </w:rPr>
        <w:t>od jeho</w:t>
      </w:r>
      <w:r w:rsidR="00143698" w:rsidRPr="001F71FE">
        <w:rPr>
          <w:rFonts w:ascii="Times New Roman" w:hAnsi="Times New Roman"/>
        </w:rPr>
        <w:t xml:space="preserve"> Zverejnenia alebo od neskoršieho </w:t>
      </w:r>
      <w:r w:rsidR="00151E9D" w:rsidRPr="001F71FE">
        <w:rPr>
          <w:rFonts w:ascii="Times New Roman" w:hAnsi="Times New Roman"/>
        </w:rPr>
        <w:t>momentu</w:t>
      </w:r>
      <w:r w:rsidR="00143698" w:rsidRPr="001F71FE">
        <w:rPr>
          <w:rFonts w:ascii="Times New Roman" w:hAnsi="Times New Roman"/>
        </w:rPr>
        <w:t>, od ktorého Zverejnený Právny dokument nadobúda účinnosť</w:t>
      </w:r>
      <w:r w:rsidRPr="001F71FE">
        <w:rPr>
          <w:rFonts w:ascii="Times New Roman" w:hAnsi="Times New Roman"/>
        </w:rPr>
        <w:t xml:space="preserve">. Poskytovateľ nie je v žiadnom prípade povinný Prijímateľa na takéto </w:t>
      </w:r>
      <w:r w:rsidR="00DC21A2" w:rsidRPr="001F71FE">
        <w:rPr>
          <w:rFonts w:ascii="Times New Roman" w:hAnsi="Times New Roman"/>
        </w:rPr>
        <w:t xml:space="preserve">Právne </w:t>
      </w:r>
      <w:r w:rsidRPr="001F71FE">
        <w:rPr>
          <w:rFonts w:ascii="Times New Roman" w:hAnsi="Times New Roman"/>
        </w:rPr>
        <w:t>dokumenty osobitne a jednotlivo upozorňovať. Povinnosti Poskytovateľa vyplývajúce pre neho z</w:t>
      </w:r>
      <w:r w:rsidR="00D03EC1" w:rsidRPr="001F71FE">
        <w:rPr>
          <w:rFonts w:ascii="Times New Roman" w:hAnsi="Times New Roman"/>
        </w:rPr>
        <w:t xml:space="preserve"> </w:t>
      </w:r>
      <w:r w:rsidRPr="001F71FE">
        <w:rPr>
          <w:rFonts w:ascii="Times New Roman" w:hAnsi="Times New Roman"/>
        </w:rPr>
        <w:t xml:space="preserve">nariadenia </w:t>
      </w:r>
      <w:r w:rsidR="00D03EC1" w:rsidRPr="001F71FE">
        <w:rPr>
          <w:rFonts w:ascii="Times New Roman" w:hAnsi="Times New Roman"/>
        </w:rPr>
        <w:t xml:space="preserve">o spoločných ustanoveniach </w:t>
      </w:r>
      <w:r w:rsidRPr="001F71FE">
        <w:rPr>
          <w:rFonts w:ascii="Times New Roman" w:hAnsi="Times New Roman"/>
        </w:rPr>
        <w:t>a</w:t>
      </w:r>
      <w:r w:rsidR="00B66BA1">
        <w:rPr>
          <w:rFonts w:ascii="Times New Roman" w:hAnsi="Times New Roman"/>
        </w:rPr>
        <w:t xml:space="preserve"> Špecifického nariadenia </w:t>
      </w:r>
      <w:commentRangeStart w:id="36"/>
      <w:r w:rsidR="00B66BA1" w:rsidRPr="00893640">
        <w:rPr>
          <w:rFonts w:ascii="Times New Roman" w:hAnsi="Times New Roman"/>
          <w:highlight w:val="lightGray"/>
        </w:rPr>
        <w:t>AMIF</w:t>
      </w:r>
      <w:commentRangeEnd w:id="36"/>
      <w:r w:rsidR="00B66BA1">
        <w:rPr>
          <w:rStyle w:val="Odkaznakomentr"/>
          <w:rFonts w:ascii="Times New Roman" w:hAnsi="Times New Roman"/>
          <w:lang w:val="x-none" w:eastAsia="x-none"/>
        </w:rPr>
        <w:commentReference w:id="36"/>
      </w:r>
      <w:r w:rsidR="00B66BA1" w:rsidRPr="00893640">
        <w:rPr>
          <w:rFonts w:ascii="Times New Roman" w:hAnsi="Times New Roman"/>
          <w:highlight w:val="lightGray"/>
        </w:rPr>
        <w:t>/ISF/BMVI</w:t>
      </w:r>
      <w:r w:rsidR="006E72DA" w:rsidRPr="00893640">
        <w:rPr>
          <w:rFonts w:ascii="Times New Roman" w:hAnsi="Times New Roman"/>
        </w:rPr>
        <w:t>, osobitne sa týkajúce informovania a publicity</w:t>
      </w:r>
      <w:r w:rsidRPr="001F71FE">
        <w:rPr>
          <w:rFonts w:ascii="Times New Roman" w:hAnsi="Times New Roman"/>
        </w:rPr>
        <w:t xml:space="preserve"> týmto zostávajú nedotknuté. Pojem Zverejnenie sa vzhľadom na kontext môže v  Zmluve o poskytnutí NFP používať vo forme podstatného mena, prídavného mena, slovesa alebo príčastia v príslušnom gramatickom tvare, pričom má vždy vyššie uvedený význam; </w:t>
      </w:r>
    </w:p>
    <w:p w14:paraId="643F373C" w14:textId="68CA5CB6" w:rsidR="002F22D1" w:rsidRPr="001F71FE" w:rsidRDefault="002F22D1" w:rsidP="001D6F73">
      <w:pPr>
        <w:spacing w:before="120"/>
        <w:ind w:left="426"/>
        <w:jc w:val="both"/>
        <w:rPr>
          <w:rFonts w:ascii="Times New Roman" w:hAnsi="Times New Roman"/>
          <w:bCs/>
        </w:rPr>
      </w:pPr>
      <w:r w:rsidRPr="001F71FE">
        <w:rPr>
          <w:rFonts w:ascii="Times New Roman" w:hAnsi="Times New Roman"/>
          <w:b/>
        </w:rPr>
        <w:t xml:space="preserve">Žiadosť o platbu </w:t>
      </w:r>
      <w:r w:rsidRPr="001F71FE">
        <w:rPr>
          <w:rFonts w:ascii="Times New Roman" w:hAnsi="Times New Roman"/>
        </w:rPr>
        <w:t>alebo</w:t>
      </w:r>
      <w:r w:rsidRPr="001F71FE">
        <w:rPr>
          <w:rFonts w:ascii="Times New Roman" w:hAnsi="Times New Roman"/>
          <w:b/>
        </w:rPr>
        <w:t xml:space="preserve"> ŽoP -</w:t>
      </w:r>
      <w:r w:rsidRPr="001F71FE">
        <w:rPr>
          <w:rFonts w:ascii="Times New Roman" w:hAnsi="Times New Roman"/>
        </w:rPr>
        <w:t xml:space="preserve">  </w:t>
      </w:r>
      <w:r w:rsidR="00EA0B92" w:rsidRPr="001F71FE">
        <w:rPr>
          <w:rFonts w:ascii="Times New Roman" w:hAnsi="Times New Roman"/>
          <w:bCs/>
        </w:rPr>
        <w:t>doklad, na základe ktorého je Prijímateľovi</w:t>
      </w:r>
      <w:r w:rsidR="00EA0B92" w:rsidRPr="001F71FE" w:rsidDel="00752EFB">
        <w:rPr>
          <w:rFonts w:ascii="Times New Roman" w:hAnsi="Times New Roman"/>
          <w:bCs/>
        </w:rPr>
        <w:t xml:space="preserve"> </w:t>
      </w:r>
      <w:r w:rsidR="00EA0B92" w:rsidRPr="001F71FE">
        <w:rPr>
          <w:rFonts w:ascii="Times New Roman" w:hAnsi="Times New Roman"/>
          <w:bCs/>
        </w:rPr>
        <w:t>poskytovaný</w:t>
      </w:r>
      <w:ins w:id="37" w:author="Autor">
        <w:r w:rsidR="0046782F">
          <w:rPr>
            <w:rFonts w:ascii="Times New Roman" w:hAnsi="Times New Roman"/>
            <w:bCs/>
          </w:rPr>
          <w:t xml:space="preserve"> </w:t>
        </w:r>
      </w:ins>
      <w:del w:id="38" w:author="Autor">
        <w:r w:rsidR="00EA0B92" w:rsidRPr="001F71FE" w:rsidDel="005A6A47">
          <w:rPr>
            <w:rFonts w:ascii="Times New Roman" w:hAnsi="Times New Roman"/>
            <w:bCs/>
          </w:rPr>
          <w:delText xml:space="preserve"> </w:delText>
        </w:r>
      </w:del>
      <w:ins w:id="39" w:author="Autor">
        <w:r w:rsidR="005A6A47">
          <w:rPr>
            <w:rFonts w:ascii="Times New Roman" w:hAnsi="Times New Roman"/>
            <w:bCs/>
          </w:rPr>
          <w:t>NFP</w:t>
        </w:r>
      </w:ins>
      <w:del w:id="40" w:author="Autor">
        <w:r w:rsidR="00EA0B92" w:rsidRPr="001F71FE" w:rsidDel="005A6A47">
          <w:rPr>
            <w:rFonts w:ascii="Times New Roman" w:hAnsi="Times New Roman"/>
            <w:bCs/>
          </w:rPr>
          <w:delText>príspevok</w:delText>
        </w:r>
      </w:del>
      <w:r w:rsidR="00EA0B92" w:rsidRPr="001F71FE">
        <w:rPr>
          <w:rFonts w:ascii="Times New Roman" w:hAnsi="Times New Roman"/>
          <w:bCs/>
        </w:rPr>
        <w:t xml:space="preserve">. Žiadosť o platbu vypracováva a elektronicky odosiela prostredníctvom elektronického formulára v ITMS vždy </w:t>
      </w:r>
      <w:r w:rsidR="000A69C5" w:rsidRPr="001F71FE">
        <w:rPr>
          <w:rFonts w:ascii="Times New Roman" w:hAnsi="Times New Roman"/>
          <w:bCs/>
        </w:rPr>
        <w:t>P</w:t>
      </w:r>
      <w:r w:rsidR="00EA0B92" w:rsidRPr="001F71FE">
        <w:rPr>
          <w:rFonts w:ascii="Times New Roman" w:hAnsi="Times New Roman"/>
          <w:bCs/>
        </w:rPr>
        <w:t>rijímateľ</w:t>
      </w:r>
      <w:r w:rsidR="00405F2C" w:rsidRPr="001F71FE">
        <w:rPr>
          <w:rFonts w:ascii="Times New Roman" w:hAnsi="Times New Roman"/>
          <w:bCs/>
        </w:rPr>
        <w:t>. Ak predloženie ŽoP elektronicky nie je možné z dôvodov nedostupnosti niektorej relevantnej funkcionality</w:t>
      </w:r>
      <w:ins w:id="41" w:author="Autor">
        <w:r w:rsidR="005A6A47">
          <w:rPr>
            <w:rFonts w:ascii="Times New Roman" w:hAnsi="Times New Roman"/>
            <w:bCs/>
          </w:rPr>
          <w:t xml:space="preserve"> ITMS</w:t>
        </w:r>
      </w:ins>
      <w:r w:rsidR="00405F2C" w:rsidRPr="001F71FE">
        <w:rPr>
          <w:rFonts w:ascii="Times New Roman" w:hAnsi="Times New Roman"/>
          <w:bCs/>
        </w:rPr>
        <w:t>, Prijímateľ po dohode s Poskytovateľom môže predložiť ŽoP alternatívnym spôsobom</w:t>
      </w:r>
      <w:r w:rsidR="000A69C5" w:rsidRPr="001F71FE">
        <w:rPr>
          <w:rFonts w:ascii="Times New Roman" w:hAnsi="Times New Roman"/>
          <w:bCs/>
        </w:rPr>
        <w:t>;</w:t>
      </w:r>
      <w:r w:rsidR="00EA0B92" w:rsidRPr="001F71FE">
        <w:rPr>
          <w:rFonts w:ascii="Times New Roman" w:hAnsi="Times New Roman"/>
          <w:bCs/>
        </w:rPr>
        <w:t xml:space="preserve"> </w:t>
      </w:r>
    </w:p>
    <w:p w14:paraId="6836D555" w14:textId="77777777" w:rsidR="002F22D1" w:rsidRPr="001F71FE" w:rsidRDefault="002F22D1" w:rsidP="00A027D0">
      <w:pPr>
        <w:tabs>
          <w:tab w:val="num" w:pos="426"/>
        </w:tabs>
        <w:spacing w:before="120"/>
        <w:ind w:left="426"/>
        <w:jc w:val="both"/>
        <w:rPr>
          <w:rFonts w:ascii="Times New Roman" w:hAnsi="Times New Roman"/>
        </w:rPr>
      </w:pPr>
      <w:r w:rsidRPr="001F71FE">
        <w:rPr>
          <w:rFonts w:ascii="Times New Roman" w:hAnsi="Times New Roman"/>
          <w:b/>
          <w:bCs/>
        </w:rPr>
        <w:t>Žiadosť o vrátenie finančných prostriedkov</w:t>
      </w:r>
      <w:r w:rsidR="00BF63E4" w:rsidRPr="001F71FE">
        <w:rPr>
          <w:rFonts w:ascii="Times New Roman" w:hAnsi="Times New Roman"/>
          <w:b/>
          <w:bCs/>
        </w:rPr>
        <w:t xml:space="preserve"> </w:t>
      </w:r>
      <w:r w:rsidR="00BF63E4" w:rsidRPr="001F71FE">
        <w:rPr>
          <w:rFonts w:ascii="Times New Roman" w:hAnsi="Times New Roman"/>
          <w:bCs/>
        </w:rPr>
        <w:t>alebo</w:t>
      </w:r>
      <w:r w:rsidR="00BF63E4" w:rsidRPr="001F71FE">
        <w:rPr>
          <w:rFonts w:ascii="Times New Roman" w:hAnsi="Times New Roman"/>
          <w:b/>
          <w:bCs/>
        </w:rPr>
        <w:t xml:space="preserve"> ŽoV</w:t>
      </w:r>
      <w:r w:rsidRPr="001F71FE">
        <w:rPr>
          <w:rFonts w:ascii="Times New Roman" w:hAnsi="Times New Roman"/>
          <w:b/>
          <w:bCs/>
        </w:rPr>
        <w:t xml:space="preserve"> </w:t>
      </w:r>
      <w:r w:rsidRPr="001F71FE">
        <w:rPr>
          <w:rFonts w:ascii="Times New Roman" w:hAnsi="Times New Roman"/>
          <w:bCs/>
        </w:rPr>
        <w:t>–</w:t>
      </w:r>
      <w:r w:rsidRPr="001F71FE">
        <w:rPr>
          <w:rFonts w:ascii="Times New Roman" w:hAnsi="Times New Roman"/>
          <w:b/>
          <w:bCs/>
        </w:rPr>
        <w:t xml:space="preserve"> </w:t>
      </w:r>
      <w:r w:rsidRPr="001F71FE">
        <w:rPr>
          <w:rFonts w:ascii="Times New Roman" w:hAnsi="Times New Roman"/>
        </w:rPr>
        <w:t xml:space="preserve">doklad, ktorý pozostáva z formuláru žiadosti o vrátenie finančných prostriedkov a príloh, </w:t>
      </w:r>
      <w:r w:rsidR="00156C07" w:rsidRPr="001F71FE">
        <w:rPr>
          <w:rFonts w:ascii="Times New Roman" w:hAnsi="Times New Roman"/>
        </w:rPr>
        <w:t xml:space="preserve">na ktorého základe </w:t>
      </w:r>
      <w:r w:rsidR="00867309" w:rsidRPr="001F71FE">
        <w:rPr>
          <w:rFonts w:ascii="Times New Roman" w:hAnsi="Times New Roman"/>
        </w:rPr>
        <w:t xml:space="preserve">si Poskytovateľ uplatňuje </w:t>
      </w:r>
      <w:r w:rsidR="00156C07" w:rsidRPr="001F71FE">
        <w:rPr>
          <w:rFonts w:ascii="Times New Roman" w:hAnsi="Times New Roman"/>
        </w:rPr>
        <w:t>pohľadávk</w:t>
      </w:r>
      <w:r w:rsidR="00867309" w:rsidRPr="001F71FE">
        <w:rPr>
          <w:rFonts w:ascii="Times New Roman" w:hAnsi="Times New Roman"/>
        </w:rPr>
        <w:t>u</w:t>
      </w:r>
      <w:r w:rsidR="00156C07" w:rsidRPr="001F71FE">
        <w:rPr>
          <w:rFonts w:ascii="Times New Roman" w:hAnsi="Times New Roman"/>
        </w:rPr>
        <w:t xml:space="preserve"> z príspevku </w:t>
      </w:r>
      <w:r w:rsidR="00BE1C79" w:rsidRPr="001F71FE">
        <w:rPr>
          <w:rFonts w:ascii="Times New Roman" w:hAnsi="Times New Roman"/>
        </w:rPr>
        <w:t xml:space="preserve">alebo pohľadávku z rozhodnutia </w:t>
      </w:r>
      <w:r w:rsidR="00156C07" w:rsidRPr="001F71FE">
        <w:rPr>
          <w:rFonts w:ascii="Times New Roman" w:hAnsi="Times New Roman"/>
        </w:rPr>
        <w:t xml:space="preserve">voči </w:t>
      </w:r>
      <w:r w:rsidR="00927744" w:rsidRPr="001F71FE">
        <w:rPr>
          <w:rFonts w:ascii="Times New Roman" w:hAnsi="Times New Roman"/>
        </w:rPr>
        <w:t>P</w:t>
      </w:r>
      <w:r w:rsidR="00156C07" w:rsidRPr="001F71FE">
        <w:rPr>
          <w:rFonts w:ascii="Times New Roman" w:hAnsi="Times New Roman"/>
        </w:rPr>
        <w:t xml:space="preserve">rijímateľovi, ktorý má povinnosť vysporiadať finančné vzťahy </w:t>
      </w:r>
      <w:r w:rsidR="00E47083" w:rsidRPr="001F71FE">
        <w:rPr>
          <w:rFonts w:ascii="Times New Roman" w:hAnsi="Times New Roman"/>
        </w:rPr>
        <w:t>v súlade s</w:t>
      </w:r>
      <w:r w:rsidR="00E76BCB" w:rsidRPr="001F71FE">
        <w:rPr>
          <w:rFonts w:ascii="Times New Roman" w:hAnsi="Times New Roman"/>
        </w:rPr>
        <w:t> </w:t>
      </w:r>
      <w:r w:rsidR="00E47083" w:rsidRPr="001F71FE">
        <w:rPr>
          <w:rFonts w:ascii="Times New Roman" w:hAnsi="Times New Roman"/>
        </w:rPr>
        <w:t>čl</w:t>
      </w:r>
      <w:r w:rsidR="00E76BCB" w:rsidRPr="001F71FE">
        <w:rPr>
          <w:rFonts w:ascii="Times New Roman" w:hAnsi="Times New Roman"/>
        </w:rPr>
        <w:t>.</w:t>
      </w:r>
      <w:r w:rsidR="00E47083" w:rsidRPr="001F71FE">
        <w:rPr>
          <w:rFonts w:ascii="Times New Roman" w:hAnsi="Times New Roman"/>
        </w:rPr>
        <w:t xml:space="preserve"> </w:t>
      </w:r>
      <w:r w:rsidR="000E3152" w:rsidRPr="001F71FE">
        <w:rPr>
          <w:rFonts w:ascii="Times New Roman" w:hAnsi="Times New Roman"/>
        </w:rPr>
        <w:t>18</w:t>
      </w:r>
      <w:r w:rsidR="00E47083" w:rsidRPr="001F71FE">
        <w:rPr>
          <w:rFonts w:ascii="Times New Roman" w:hAnsi="Times New Roman"/>
        </w:rPr>
        <w:t xml:space="preserve"> VZP.</w:t>
      </w:r>
    </w:p>
    <w:p w14:paraId="1AA3043C" w14:textId="77777777" w:rsidR="00107570" w:rsidRPr="001F71FE" w:rsidRDefault="00107570" w:rsidP="00520834">
      <w:pPr>
        <w:pStyle w:val="Nadpis3"/>
      </w:pPr>
      <w:r w:rsidRPr="001F71FE">
        <w:t xml:space="preserve">Článok 2 </w:t>
      </w:r>
      <w:r w:rsidRPr="001F71FE">
        <w:tab/>
        <w:t>VŠEOBECNÉ POVINNOSTI</w:t>
      </w:r>
      <w:r w:rsidR="00B06E6F" w:rsidRPr="001F71FE">
        <w:t xml:space="preserve"> PRIJÍMATEĽA</w:t>
      </w:r>
    </w:p>
    <w:p w14:paraId="7AE629EA" w14:textId="77777777" w:rsidR="00107570" w:rsidRPr="001F71FE" w:rsidRDefault="00107570" w:rsidP="00A06DF7">
      <w:pPr>
        <w:numPr>
          <w:ilvl w:val="1"/>
          <w:numId w:val="1"/>
        </w:numPr>
        <w:tabs>
          <w:tab w:val="clear" w:pos="540"/>
          <w:tab w:val="num" w:pos="1701"/>
        </w:tabs>
        <w:spacing w:before="120" w:after="0"/>
        <w:ind w:left="567" w:hanging="567"/>
        <w:jc w:val="both"/>
        <w:rPr>
          <w:rFonts w:ascii="Times New Roman" w:hAnsi="Times New Roman"/>
          <w:bCs/>
        </w:rPr>
      </w:pPr>
      <w:r w:rsidRPr="001F71FE">
        <w:rPr>
          <w:rFonts w:ascii="Times New Roman" w:hAnsi="Times New Roman"/>
          <w:b/>
          <w:bCs/>
        </w:rPr>
        <w:t>Prijímateľ zodpovedá</w:t>
      </w:r>
      <w:r w:rsidRPr="001F71FE">
        <w:rPr>
          <w:rFonts w:ascii="Times New Roman" w:hAnsi="Times New Roman"/>
          <w:bCs/>
        </w:rPr>
        <w:t xml:space="preserve"> Poskytovateľovi </w:t>
      </w:r>
      <w:r w:rsidRPr="001F71FE">
        <w:rPr>
          <w:rFonts w:ascii="Times New Roman" w:hAnsi="Times New Roman"/>
          <w:b/>
          <w:bCs/>
        </w:rPr>
        <w:t xml:space="preserve">za </w:t>
      </w:r>
      <w:r w:rsidR="00F22B3D" w:rsidRPr="001F71FE">
        <w:rPr>
          <w:rFonts w:ascii="Times New Roman" w:hAnsi="Times New Roman"/>
          <w:b/>
          <w:bCs/>
        </w:rPr>
        <w:t>R</w:t>
      </w:r>
      <w:r w:rsidRPr="001F71FE">
        <w:rPr>
          <w:rFonts w:ascii="Times New Roman" w:hAnsi="Times New Roman"/>
          <w:b/>
          <w:bCs/>
        </w:rPr>
        <w:t xml:space="preserve">ealizáciu aktivít Projektu </w:t>
      </w:r>
      <w:r w:rsidR="00F22B3D" w:rsidRPr="001F71FE">
        <w:rPr>
          <w:rFonts w:ascii="Times New Roman" w:hAnsi="Times New Roman"/>
          <w:b/>
          <w:bCs/>
          <w:highlight w:val="lightGray"/>
        </w:rPr>
        <w:t>a Udržateľnosť</w:t>
      </w:r>
      <w:r w:rsidR="00F22B3D" w:rsidRPr="001F71FE">
        <w:rPr>
          <w:rFonts w:ascii="Times New Roman" w:hAnsi="Times New Roman"/>
          <w:bCs/>
          <w:highlight w:val="lightGray"/>
        </w:rPr>
        <w:t xml:space="preserve"> Projektu</w:t>
      </w:r>
      <w:r w:rsidR="00F22B3D" w:rsidRPr="001F71FE">
        <w:rPr>
          <w:rFonts w:ascii="Times New Roman" w:hAnsi="Times New Roman"/>
          <w:bCs/>
        </w:rPr>
        <w:t xml:space="preserve"> </w:t>
      </w:r>
      <w:r w:rsidRPr="001F71FE">
        <w:rPr>
          <w:rFonts w:ascii="Times New Roman" w:hAnsi="Times New Roman"/>
          <w:bCs/>
        </w:rPr>
        <w:t>v celom rozsahu</w:t>
      </w:r>
      <w:r w:rsidR="00F22B3D" w:rsidRPr="001F71FE">
        <w:rPr>
          <w:rFonts w:ascii="Times New Roman" w:hAnsi="Times New Roman"/>
          <w:bCs/>
        </w:rPr>
        <w:t xml:space="preserve"> za podmienok uvedených v Zmluve o poskytnutí NFP</w:t>
      </w:r>
      <w:r w:rsidRPr="001F71FE">
        <w:rPr>
          <w:rFonts w:ascii="Times New Roman" w:hAnsi="Times New Roman"/>
          <w:bCs/>
        </w:rPr>
        <w:t xml:space="preserve">. Ak Prijímateľ realizuje Projekt pomocou Dodávateľov alebo iných zmluvne alebo inak spolupracujúcich osôb, zodpovedá za </w:t>
      </w:r>
      <w:r w:rsidR="00F22B3D" w:rsidRPr="001F71FE">
        <w:rPr>
          <w:rFonts w:ascii="Times New Roman" w:hAnsi="Times New Roman"/>
          <w:bCs/>
        </w:rPr>
        <w:t>R</w:t>
      </w:r>
      <w:r w:rsidRPr="001F71FE">
        <w:rPr>
          <w:rFonts w:ascii="Times New Roman" w:hAnsi="Times New Roman"/>
          <w:bCs/>
        </w:rPr>
        <w:t xml:space="preserve">ealizáciu aktivít Projektu, akoby ich vykonával sám. Poskytovateľ nie je v žiadnej fáze </w:t>
      </w:r>
      <w:r w:rsidR="00F22B3D" w:rsidRPr="001F71FE">
        <w:rPr>
          <w:rFonts w:ascii="Times New Roman" w:hAnsi="Times New Roman"/>
          <w:bCs/>
        </w:rPr>
        <w:t>R</w:t>
      </w:r>
      <w:r w:rsidRPr="001F71FE">
        <w:rPr>
          <w:rFonts w:ascii="Times New Roman" w:hAnsi="Times New Roman"/>
          <w:bCs/>
        </w:rPr>
        <w:t>ealizácie aktivít Projektu zodpovedný za akékoľvek porušenie povinnosti Prijímateľa voči jeho Dodávateľovi alebo akejkoľvek tretej osobe podieľajúcej sa na Projekte. Jedin</w:t>
      </w:r>
      <w:r w:rsidR="001139FF" w:rsidRPr="001F71FE">
        <w:rPr>
          <w:rFonts w:ascii="Times New Roman" w:hAnsi="Times New Roman"/>
          <w:bCs/>
        </w:rPr>
        <w:t xml:space="preserve">ou relevantnou </w:t>
      </w:r>
      <w:r w:rsidR="009B4486" w:rsidRPr="001F71FE">
        <w:rPr>
          <w:rFonts w:ascii="Times New Roman" w:hAnsi="Times New Roman"/>
          <w:bCs/>
        </w:rPr>
        <w:t>z</w:t>
      </w:r>
      <w:r w:rsidR="001139FF" w:rsidRPr="001F71FE">
        <w:rPr>
          <w:rFonts w:ascii="Times New Roman" w:hAnsi="Times New Roman"/>
          <w:bCs/>
        </w:rPr>
        <w:t xml:space="preserve">mluvnou stranou </w:t>
      </w:r>
      <w:r w:rsidRPr="001F71FE">
        <w:rPr>
          <w:rFonts w:ascii="Times New Roman" w:hAnsi="Times New Roman"/>
          <w:bCs/>
        </w:rPr>
        <w:t>Poskytovateľa vo vzťahu k Projektu je Prijímateľ.</w:t>
      </w:r>
    </w:p>
    <w:p w14:paraId="6AE2F815" w14:textId="77777777" w:rsidR="00A13BE9" w:rsidRPr="001F71FE" w:rsidRDefault="00877B9C" w:rsidP="005C0529">
      <w:pPr>
        <w:numPr>
          <w:ilvl w:val="1"/>
          <w:numId w:val="1"/>
        </w:numPr>
        <w:tabs>
          <w:tab w:val="clear" w:pos="540"/>
          <w:tab w:val="num" w:pos="1701"/>
        </w:tabs>
        <w:spacing w:before="120" w:after="0"/>
        <w:ind w:left="567" w:hanging="567"/>
        <w:jc w:val="both"/>
        <w:rPr>
          <w:rFonts w:ascii="Times New Roman" w:hAnsi="Times New Roman"/>
        </w:rPr>
      </w:pPr>
      <w:r w:rsidRPr="001F71FE">
        <w:rPr>
          <w:rFonts w:ascii="Times New Roman" w:hAnsi="Times New Roman"/>
          <w:b/>
        </w:rPr>
        <w:t>Prijímateľ je povinný zabezpečiť, aby počas Realizácie Projektu</w:t>
      </w:r>
      <w:r w:rsidRPr="001F71FE">
        <w:rPr>
          <w:rFonts w:ascii="Times New Roman" w:hAnsi="Times New Roman"/>
        </w:rPr>
        <w:t xml:space="preserve"> </w:t>
      </w:r>
      <w:r w:rsidRPr="001F71FE">
        <w:rPr>
          <w:rFonts w:ascii="Times New Roman" w:hAnsi="Times New Roman"/>
          <w:highlight w:val="lightGray"/>
        </w:rPr>
        <w:t>a</w:t>
      </w:r>
      <w:r w:rsidR="00924E42" w:rsidRPr="001F71FE">
        <w:rPr>
          <w:rFonts w:ascii="Times New Roman" w:hAnsi="Times New Roman"/>
          <w:highlight w:val="lightGray"/>
        </w:rPr>
        <w:t xml:space="preserve"> Obdobia </w:t>
      </w:r>
      <w:r w:rsidRPr="001F71FE">
        <w:rPr>
          <w:rFonts w:ascii="Times New Roman" w:hAnsi="Times New Roman"/>
          <w:highlight w:val="lightGray"/>
        </w:rPr>
        <w:t>Udržateľnosti Projektu</w:t>
      </w:r>
      <w:r w:rsidRPr="001F71FE">
        <w:rPr>
          <w:rFonts w:ascii="Times New Roman" w:hAnsi="Times New Roman"/>
        </w:rPr>
        <w:t xml:space="preserve"> </w:t>
      </w:r>
      <w:r w:rsidRPr="001F71FE">
        <w:rPr>
          <w:rFonts w:ascii="Times New Roman" w:hAnsi="Times New Roman"/>
          <w:b/>
        </w:rPr>
        <w:t>nedošlo k Podstatnej zmene Projektu</w:t>
      </w:r>
      <w:r w:rsidRPr="001F71FE">
        <w:rPr>
          <w:rFonts w:ascii="Times New Roman" w:hAnsi="Times New Roman"/>
        </w:rPr>
        <w:t xml:space="preserve">. Porušenie uvedenej povinnosti Prijímateľom je podstatným porušením Zmluvy o poskytnutí NFP a Prijímateľ je povinný vrátiť NFP alebo jeho časť </w:t>
      </w:r>
      <w:r w:rsidR="000E3351" w:rsidRPr="001F71FE">
        <w:rPr>
          <w:rFonts w:ascii="Times New Roman" w:hAnsi="Times New Roman"/>
        </w:rPr>
        <w:t>podľa čl</w:t>
      </w:r>
      <w:r w:rsidR="000E3152" w:rsidRPr="001F71FE">
        <w:rPr>
          <w:rFonts w:ascii="Times New Roman" w:hAnsi="Times New Roman"/>
        </w:rPr>
        <w:t>.</w:t>
      </w:r>
      <w:r w:rsidRPr="001F71FE">
        <w:rPr>
          <w:rFonts w:ascii="Times New Roman" w:hAnsi="Times New Roman"/>
        </w:rPr>
        <w:t xml:space="preserve"> </w:t>
      </w:r>
      <w:r w:rsidR="000E3152" w:rsidRPr="001F71FE">
        <w:rPr>
          <w:rFonts w:ascii="Times New Roman" w:hAnsi="Times New Roman"/>
        </w:rPr>
        <w:t>18</w:t>
      </w:r>
      <w:r w:rsidRPr="001F71FE">
        <w:rPr>
          <w:rFonts w:ascii="Times New Roman" w:hAnsi="Times New Roman"/>
        </w:rPr>
        <w:t xml:space="preserve"> VZP </w:t>
      </w:r>
      <w:r w:rsidR="000E3351" w:rsidRPr="001F71FE">
        <w:rPr>
          <w:rFonts w:ascii="Times New Roman" w:hAnsi="Times New Roman"/>
        </w:rPr>
        <w:t>v spojení</w:t>
      </w:r>
      <w:r w:rsidRPr="001F71FE">
        <w:rPr>
          <w:rFonts w:ascii="Times New Roman" w:hAnsi="Times New Roman"/>
        </w:rPr>
        <w:t xml:space="preserve"> s</w:t>
      </w:r>
      <w:r w:rsidR="00541ABC" w:rsidRPr="001F71FE">
        <w:rPr>
          <w:rFonts w:ascii="Times New Roman" w:hAnsi="Times New Roman"/>
        </w:rPr>
        <w:t> </w:t>
      </w:r>
      <w:r w:rsidR="000678BB" w:rsidRPr="001F71FE">
        <w:rPr>
          <w:rFonts w:ascii="Times New Roman" w:hAnsi="Times New Roman"/>
          <w:bCs/>
        </w:rPr>
        <w:t>čl</w:t>
      </w:r>
      <w:r w:rsidR="00541ABC" w:rsidRPr="001F71FE">
        <w:rPr>
          <w:rFonts w:ascii="Times New Roman" w:hAnsi="Times New Roman"/>
          <w:bCs/>
        </w:rPr>
        <w:t>.</w:t>
      </w:r>
      <w:r w:rsidRPr="001F71FE">
        <w:rPr>
          <w:rFonts w:ascii="Times New Roman" w:hAnsi="Times New Roman"/>
        </w:rPr>
        <w:t xml:space="preserve"> </w:t>
      </w:r>
      <w:r w:rsidR="00134C28" w:rsidRPr="001F71FE">
        <w:rPr>
          <w:rFonts w:ascii="Times New Roman" w:hAnsi="Times New Roman"/>
        </w:rPr>
        <w:t>65</w:t>
      </w:r>
      <w:r w:rsidRPr="001F71FE">
        <w:rPr>
          <w:rFonts w:ascii="Times New Roman" w:hAnsi="Times New Roman"/>
        </w:rPr>
        <w:t xml:space="preserve"> nariadenia</w:t>
      </w:r>
      <w:r w:rsidR="002E3B46" w:rsidRPr="001F71FE">
        <w:rPr>
          <w:rFonts w:ascii="Times New Roman" w:hAnsi="Times New Roman"/>
        </w:rPr>
        <w:t xml:space="preserve"> o spoločných ustanoveniach</w:t>
      </w:r>
      <w:r w:rsidRPr="001F71FE">
        <w:rPr>
          <w:rFonts w:ascii="Times New Roman" w:hAnsi="Times New Roman"/>
        </w:rPr>
        <w:t xml:space="preserve"> vo výške, ktorá je úmerná obdobiu, počas ktorého došlo k porušeniu podmienok v dôsledku vzniku Podstatnej zmeny Projektu. </w:t>
      </w:r>
      <w:r w:rsidR="00A13BE9" w:rsidRPr="001F71FE">
        <w:rPr>
          <w:rFonts w:ascii="Times New Roman" w:hAnsi="Times New Roman"/>
        </w:rPr>
        <w:t>Ak vzhľadom na charakter zmeny nie je možné určiť uvedené obdobie, počas ktorého došlo k porušeniu podmienok v dôsledku Podstatnej zmeny Projektu, úmernosť k časovému hľadisku sa neaplikuje. Vo vzťahu k uplatneniu práva Poskytovateľa na vrátenie NFP alebo jeho časti z dôvodu Podstatnej zmeny Projektu</w:t>
      </w:r>
      <w:r w:rsidR="00835433" w:rsidRPr="001F71FE">
        <w:rPr>
          <w:rFonts w:ascii="Times New Roman" w:hAnsi="Times New Roman"/>
        </w:rPr>
        <w:t xml:space="preserve"> podľa tohto odseku</w:t>
      </w:r>
      <w:r w:rsidR="00A13BE9" w:rsidRPr="001F71FE">
        <w:rPr>
          <w:rFonts w:ascii="Times New Roman" w:hAnsi="Times New Roman"/>
        </w:rPr>
        <w:t xml:space="preserve">, je rozhodujúci okamih, kedy Poskytovateľ zistil, že Podstatná zmena Projektu v Projekte existuje, nie okamih, kedy Podstatná zmena Projektu skutočne vznikla. </w:t>
      </w:r>
    </w:p>
    <w:p w14:paraId="2054240F" w14:textId="77777777" w:rsidR="00B17B6F" w:rsidRPr="001F71FE" w:rsidRDefault="000F6256" w:rsidP="002B5086">
      <w:pPr>
        <w:numPr>
          <w:ilvl w:val="1"/>
          <w:numId w:val="1"/>
        </w:numPr>
        <w:spacing w:before="120" w:after="0"/>
        <w:jc w:val="both"/>
        <w:rPr>
          <w:rFonts w:ascii="Times New Roman" w:hAnsi="Times New Roman"/>
          <w:bCs/>
        </w:rPr>
      </w:pPr>
      <w:commentRangeStart w:id="42"/>
      <w:r w:rsidRPr="001F71FE">
        <w:rPr>
          <w:rFonts w:ascii="Times New Roman" w:hAnsi="Times New Roman"/>
          <w:b/>
        </w:rPr>
        <w:lastRenderedPageBreak/>
        <w:t xml:space="preserve">Podstatnou zmenou Projektu je aj </w:t>
      </w:r>
      <w:r w:rsidR="00107570" w:rsidRPr="001F71FE">
        <w:rPr>
          <w:rFonts w:ascii="Times New Roman" w:hAnsi="Times New Roman"/>
          <w:b/>
          <w:bCs/>
        </w:rPr>
        <w:t xml:space="preserve">prevod alebo prechod vlastníctva </w:t>
      </w:r>
      <w:r w:rsidR="00615F17" w:rsidRPr="001F71FE">
        <w:rPr>
          <w:rFonts w:ascii="Times New Roman" w:hAnsi="Times New Roman"/>
          <w:b/>
          <w:bCs/>
        </w:rPr>
        <w:t xml:space="preserve">majetku </w:t>
      </w:r>
      <w:r w:rsidR="00D83EF8" w:rsidRPr="001F71FE">
        <w:rPr>
          <w:rFonts w:ascii="Times New Roman" w:hAnsi="Times New Roman"/>
          <w:b/>
          <w:bCs/>
        </w:rPr>
        <w:t>obstarávaného alebo zhodnoteného v rámci Projektu</w:t>
      </w:r>
      <w:r w:rsidR="00107570" w:rsidRPr="001F71FE">
        <w:rPr>
          <w:rFonts w:ascii="Times New Roman" w:hAnsi="Times New Roman"/>
          <w:b/>
          <w:bCs/>
        </w:rPr>
        <w:t xml:space="preserve">, </w:t>
      </w:r>
      <w:r w:rsidR="00615F17" w:rsidRPr="001F71FE">
        <w:rPr>
          <w:rFonts w:ascii="Times New Roman" w:hAnsi="Times New Roman"/>
          <w:b/>
          <w:bCs/>
        </w:rPr>
        <w:t>ktorý tvorí súčasť infraštruktúry</w:t>
      </w:r>
      <w:r w:rsidR="00615F17" w:rsidRPr="001F71FE">
        <w:rPr>
          <w:rFonts w:ascii="Times New Roman" w:hAnsi="Times New Roman"/>
          <w:bCs/>
        </w:rPr>
        <w:t xml:space="preserve">, </w:t>
      </w:r>
      <w:r w:rsidR="00107570" w:rsidRPr="001F71FE">
        <w:rPr>
          <w:rFonts w:ascii="Times New Roman" w:hAnsi="Times New Roman"/>
          <w:bCs/>
        </w:rPr>
        <w:t>ak k </w:t>
      </w:r>
      <w:r w:rsidR="00D83EF8" w:rsidRPr="001F71FE">
        <w:rPr>
          <w:rFonts w:ascii="Times New Roman" w:hAnsi="Times New Roman"/>
          <w:bCs/>
        </w:rPr>
        <w:t xml:space="preserve">nemu </w:t>
      </w:r>
      <w:r w:rsidR="00107570" w:rsidRPr="001F71FE">
        <w:rPr>
          <w:rFonts w:ascii="Times New Roman" w:hAnsi="Times New Roman"/>
          <w:bCs/>
        </w:rPr>
        <w:t xml:space="preserve">dôjde </w:t>
      </w:r>
      <w:r w:rsidR="006C237B" w:rsidRPr="001F71FE">
        <w:rPr>
          <w:rFonts w:ascii="Times New Roman" w:hAnsi="Times New Roman"/>
          <w:bCs/>
        </w:rPr>
        <w:t xml:space="preserve">počas Realizácie aktivít Projektu </w:t>
      </w:r>
      <w:r w:rsidR="006C237B" w:rsidRPr="001F71FE">
        <w:rPr>
          <w:rFonts w:ascii="Times New Roman" w:hAnsi="Times New Roman"/>
          <w:bCs/>
          <w:highlight w:val="lightGray"/>
        </w:rPr>
        <w:t xml:space="preserve">alebo v </w:t>
      </w:r>
      <w:r w:rsidR="00586227" w:rsidRPr="001F71FE">
        <w:rPr>
          <w:rFonts w:ascii="Times New Roman" w:hAnsi="Times New Roman"/>
          <w:bCs/>
          <w:highlight w:val="lightGray"/>
        </w:rPr>
        <w:t>O</w:t>
      </w:r>
      <w:r w:rsidR="00C1199A" w:rsidRPr="001F71FE">
        <w:rPr>
          <w:rFonts w:ascii="Times New Roman" w:hAnsi="Times New Roman"/>
          <w:bCs/>
          <w:highlight w:val="lightGray"/>
        </w:rPr>
        <w:t xml:space="preserve">bdobí </w:t>
      </w:r>
      <w:r w:rsidR="00586227" w:rsidRPr="001F71FE">
        <w:rPr>
          <w:rFonts w:ascii="Times New Roman" w:hAnsi="Times New Roman"/>
          <w:bCs/>
          <w:highlight w:val="lightGray"/>
        </w:rPr>
        <w:t>Udržateľnosti</w:t>
      </w:r>
      <w:r w:rsidR="00107570" w:rsidRPr="001F71FE">
        <w:rPr>
          <w:rFonts w:ascii="Times New Roman" w:hAnsi="Times New Roman"/>
          <w:bCs/>
          <w:highlight w:val="lightGray"/>
        </w:rPr>
        <w:t xml:space="preserve"> Projektu</w:t>
      </w:r>
      <w:r w:rsidR="00107570" w:rsidRPr="001F71FE">
        <w:rPr>
          <w:rFonts w:ascii="Times New Roman" w:hAnsi="Times New Roman"/>
          <w:bCs/>
        </w:rPr>
        <w:t xml:space="preserve"> a budú naplnené aj ďalšie podmienky pre </w:t>
      </w:r>
      <w:r w:rsidRPr="001F71FE">
        <w:rPr>
          <w:rFonts w:ascii="Times New Roman" w:hAnsi="Times New Roman"/>
          <w:bCs/>
        </w:rPr>
        <w:t xml:space="preserve">Podstatnú </w:t>
      </w:r>
      <w:r w:rsidR="00107570" w:rsidRPr="001F71FE">
        <w:rPr>
          <w:rFonts w:ascii="Times New Roman" w:hAnsi="Times New Roman"/>
          <w:bCs/>
        </w:rPr>
        <w:t>zmenu Projektu</w:t>
      </w:r>
      <w:r w:rsidR="00C1199A" w:rsidRPr="001F71FE">
        <w:rPr>
          <w:rFonts w:ascii="Times New Roman" w:hAnsi="Times New Roman"/>
          <w:bCs/>
        </w:rPr>
        <w:t xml:space="preserve"> vyplývajúce z definície Podstatnej zmeny Projektu uvedenej </w:t>
      </w:r>
      <w:commentRangeStart w:id="43"/>
      <w:r w:rsidR="00C1199A" w:rsidRPr="001F71FE">
        <w:rPr>
          <w:rFonts w:ascii="Times New Roman" w:hAnsi="Times New Roman"/>
          <w:bCs/>
        </w:rPr>
        <w:t>v</w:t>
      </w:r>
      <w:r w:rsidR="000E3152" w:rsidRPr="001F71FE">
        <w:rPr>
          <w:rFonts w:ascii="Times New Roman" w:hAnsi="Times New Roman"/>
          <w:bCs/>
        </w:rPr>
        <w:t> </w:t>
      </w:r>
      <w:r w:rsidR="00C1199A" w:rsidRPr="001F71FE">
        <w:rPr>
          <w:rFonts w:ascii="Times New Roman" w:hAnsi="Times New Roman"/>
          <w:bCs/>
        </w:rPr>
        <w:t>čl</w:t>
      </w:r>
      <w:r w:rsidR="000E3152" w:rsidRPr="001F71FE">
        <w:rPr>
          <w:rFonts w:ascii="Times New Roman" w:hAnsi="Times New Roman"/>
          <w:bCs/>
        </w:rPr>
        <w:t>.</w:t>
      </w:r>
      <w:r w:rsidR="00C1199A" w:rsidRPr="001F71FE">
        <w:rPr>
          <w:rFonts w:ascii="Times New Roman" w:hAnsi="Times New Roman"/>
          <w:bCs/>
        </w:rPr>
        <w:t xml:space="preserve"> </w:t>
      </w:r>
      <w:r w:rsidR="00493202" w:rsidRPr="001F71FE">
        <w:rPr>
          <w:rFonts w:ascii="Times New Roman" w:hAnsi="Times New Roman"/>
          <w:bCs/>
        </w:rPr>
        <w:t>1 ods</w:t>
      </w:r>
      <w:r w:rsidR="000E3152" w:rsidRPr="001F71FE">
        <w:rPr>
          <w:rFonts w:ascii="Times New Roman" w:hAnsi="Times New Roman"/>
          <w:bCs/>
        </w:rPr>
        <w:t>.</w:t>
      </w:r>
      <w:r w:rsidR="00493202" w:rsidRPr="001F71FE">
        <w:rPr>
          <w:rFonts w:ascii="Times New Roman" w:hAnsi="Times New Roman"/>
          <w:bCs/>
        </w:rPr>
        <w:t xml:space="preserve"> 3 VZP</w:t>
      </w:r>
      <w:r w:rsidR="00C1199A" w:rsidRPr="001F71FE">
        <w:rPr>
          <w:rFonts w:ascii="Times New Roman" w:hAnsi="Times New Roman"/>
          <w:bCs/>
        </w:rPr>
        <w:t xml:space="preserve"> </w:t>
      </w:r>
      <w:commentRangeEnd w:id="43"/>
      <w:r w:rsidR="00CA223D" w:rsidRPr="001F71FE">
        <w:rPr>
          <w:rStyle w:val="Odkaznakomentr"/>
          <w:rFonts w:ascii="Times New Roman" w:hAnsi="Times New Roman"/>
          <w:lang w:val="x-none" w:eastAsia="x-none"/>
        </w:rPr>
        <w:commentReference w:id="43"/>
      </w:r>
      <w:r w:rsidR="001A2DA4" w:rsidRPr="001F71FE">
        <w:rPr>
          <w:rFonts w:ascii="Times New Roman" w:hAnsi="Times New Roman"/>
          <w:bCs/>
        </w:rPr>
        <w:t xml:space="preserve">v spojení </w:t>
      </w:r>
      <w:r w:rsidR="00B17B6F" w:rsidRPr="001F71FE">
        <w:rPr>
          <w:rFonts w:ascii="Times New Roman" w:hAnsi="Times New Roman"/>
        </w:rPr>
        <w:t>s</w:t>
      </w:r>
      <w:r w:rsidR="00541ABC" w:rsidRPr="001F71FE">
        <w:rPr>
          <w:rFonts w:ascii="Times New Roman" w:hAnsi="Times New Roman"/>
        </w:rPr>
        <w:t> </w:t>
      </w:r>
      <w:r w:rsidR="00B17B6F" w:rsidRPr="001F71FE">
        <w:rPr>
          <w:rFonts w:ascii="Times New Roman" w:hAnsi="Times New Roman"/>
          <w:bCs/>
        </w:rPr>
        <w:t>čl</w:t>
      </w:r>
      <w:r w:rsidR="00541ABC" w:rsidRPr="001F71FE">
        <w:rPr>
          <w:rFonts w:ascii="Times New Roman" w:hAnsi="Times New Roman"/>
          <w:bCs/>
        </w:rPr>
        <w:t xml:space="preserve">. </w:t>
      </w:r>
      <w:r w:rsidR="00B17B6F" w:rsidRPr="001F71FE">
        <w:rPr>
          <w:rFonts w:ascii="Times New Roman" w:hAnsi="Times New Roman"/>
        </w:rPr>
        <w:t>65 nariadenia</w:t>
      </w:r>
      <w:r w:rsidR="00184F6C" w:rsidRPr="001F71FE">
        <w:rPr>
          <w:rFonts w:ascii="Times New Roman" w:hAnsi="Times New Roman"/>
        </w:rPr>
        <w:t xml:space="preserve"> o spoločných ustanoveniach</w:t>
      </w:r>
      <w:r w:rsidR="00F259E7" w:rsidRPr="001F71FE">
        <w:rPr>
          <w:rFonts w:ascii="Times New Roman" w:hAnsi="Times New Roman"/>
          <w:bCs/>
        </w:rPr>
        <w:t>.</w:t>
      </w:r>
      <w:commentRangeEnd w:id="42"/>
      <w:r w:rsidR="008D57DD" w:rsidRPr="001F71FE">
        <w:rPr>
          <w:rStyle w:val="Odkaznakomentr"/>
          <w:rFonts w:ascii="Times New Roman" w:hAnsi="Times New Roman"/>
          <w:lang w:val="x-none" w:eastAsia="x-none"/>
        </w:rPr>
        <w:commentReference w:id="42"/>
      </w:r>
    </w:p>
    <w:p w14:paraId="56F8129D" w14:textId="77777777" w:rsidR="00107570" w:rsidRPr="001F71FE" w:rsidRDefault="00107570" w:rsidP="002B5086">
      <w:pPr>
        <w:numPr>
          <w:ilvl w:val="1"/>
          <w:numId w:val="1"/>
        </w:numPr>
        <w:spacing w:before="120" w:after="0"/>
        <w:jc w:val="both"/>
        <w:rPr>
          <w:rFonts w:ascii="Times New Roman" w:hAnsi="Times New Roman"/>
          <w:bCs/>
        </w:rPr>
      </w:pPr>
      <w:r w:rsidRPr="001F71FE">
        <w:rPr>
          <w:rFonts w:ascii="Times New Roman" w:hAnsi="Times New Roman"/>
          <w:bCs/>
        </w:rPr>
        <w:t xml:space="preserve">Zmluvné strany sa vzájomne zaväzujú poskytovať si všetku potrebnú </w:t>
      </w:r>
      <w:r w:rsidRPr="001F71FE">
        <w:rPr>
          <w:rFonts w:ascii="Times New Roman" w:hAnsi="Times New Roman"/>
          <w:b/>
          <w:bCs/>
        </w:rPr>
        <w:t>súčinnosť</w:t>
      </w:r>
      <w:r w:rsidRPr="001F71FE">
        <w:rPr>
          <w:rFonts w:ascii="Times New Roman" w:hAnsi="Times New Roman"/>
          <w:bCs/>
        </w:rPr>
        <w:t xml:space="preserve"> na plnenie záväzkov zo Zmluvy </w:t>
      </w:r>
      <w:r w:rsidRPr="001F71FE">
        <w:rPr>
          <w:rFonts w:ascii="Times New Roman" w:hAnsi="Times New Roman"/>
        </w:rPr>
        <w:t>o poskytnutí NFP</w:t>
      </w:r>
      <w:r w:rsidRPr="001F71FE">
        <w:rPr>
          <w:rFonts w:ascii="Times New Roman" w:hAnsi="Times New Roman"/>
          <w:bCs/>
        </w:rPr>
        <w:t xml:space="preserve">. </w:t>
      </w:r>
      <w:r w:rsidR="00E034A4" w:rsidRPr="001F71FE">
        <w:rPr>
          <w:rFonts w:ascii="Times New Roman" w:hAnsi="Times New Roman"/>
        </w:rPr>
        <w:t xml:space="preserve">Poskytovateľ je oprávnený požadovať od Prijímateľa poskytnutie vysvetlení, informácií, Dokumentácie alebo iného druhu súčinnosti, ktoré odôvodnene považuje za potrebné pre preskúmanie akejkoľvek záležitosti súvisiacej s Projektom.  </w:t>
      </w:r>
      <w:r w:rsidR="00BA3991" w:rsidRPr="001F71FE">
        <w:rPr>
          <w:rFonts w:ascii="Times New Roman" w:hAnsi="Times New Roman"/>
        </w:rPr>
        <w:t xml:space="preserve">Ak </w:t>
      </w:r>
      <w:r w:rsidRPr="001F71FE">
        <w:rPr>
          <w:rFonts w:ascii="Times New Roman" w:hAnsi="Times New Roman"/>
          <w:bCs/>
        </w:rPr>
        <w:t xml:space="preserve">má </w:t>
      </w:r>
      <w:r w:rsidR="00C1199A" w:rsidRPr="001F71FE">
        <w:rPr>
          <w:rFonts w:ascii="Times New Roman" w:hAnsi="Times New Roman"/>
          <w:bCs/>
        </w:rPr>
        <w:t>Z</w:t>
      </w:r>
      <w:r w:rsidRPr="001F71FE">
        <w:rPr>
          <w:rFonts w:ascii="Times New Roman" w:hAnsi="Times New Roman"/>
          <w:bCs/>
        </w:rPr>
        <w:t xml:space="preserve">mluvná strana za to, že druhá </w:t>
      </w:r>
      <w:r w:rsidR="00C1199A" w:rsidRPr="001F71FE">
        <w:rPr>
          <w:rFonts w:ascii="Times New Roman" w:hAnsi="Times New Roman"/>
          <w:bCs/>
        </w:rPr>
        <w:t>Z</w:t>
      </w:r>
      <w:r w:rsidRPr="001F71FE">
        <w:rPr>
          <w:rFonts w:ascii="Times New Roman" w:hAnsi="Times New Roman"/>
          <w:bCs/>
        </w:rPr>
        <w:t xml:space="preserve">mluvná strana neposkytuje dostatočnú požadovanú súčinnosť, </w:t>
      </w:r>
      <w:r w:rsidR="00D83EF8" w:rsidRPr="001F71FE">
        <w:rPr>
          <w:rFonts w:ascii="Times New Roman" w:hAnsi="Times New Roman"/>
          <w:bCs/>
        </w:rPr>
        <w:t xml:space="preserve">je povinná ju </w:t>
      </w:r>
      <w:r w:rsidRPr="001F71FE">
        <w:rPr>
          <w:rFonts w:ascii="Times New Roman" w:hAnsi="Times New Roman"/>
          <w:bCs/>
        </w:rPr>
        <w:t xml:space="preserve">písomne </w:t>
      </w:r>
      <w:r w:rsidR="00D83EF8" w:rsidRPr="001F71FE">
        <w:rPr>
          <w:rFonts w:ascii="Times New Roman" w:hAnsi="Times New Roman"/>
          <w:bCs/>
        </w:rPr>
        <w:t>vyzvať</w:t>
      </w:r>
      <w:r w:rsidRPr="001F71FE">
        <w:rPr>
          <w:rFonts w:ascii="Times New Roman" w:hAnsi="Times New Roman"/>
          <w:bCs/>
        </w:rPr>
        <w:t xml:space="preserve"> na nápravu. </w:t>
      </w:r>
    </w:p>
    <w:p w14:paraId="05EEEF99" w14:textId="77777777" w:rsidR="00D83EF8" w:rsidRPr="001F71FE" w:rsidRDefault="00107570" w:rsidP="00DA700B">
      <w:pPr>
        <w:numPr>
          <w:ilvl w:val="1"/>
          <w:numId w:val="1"/>
        </w:numPr>
        <w:spacing w:before="120" w:after="0"/>
        <w:jc w:val="both"/>
        <w:rPr>
          <w:rFonts w:ascii="Times New Roman" w:hAnsi="Times New Roman"/>
          <w:bCs/>
        </w:rPr>
      </w:pPr>
      <w:r w:rsidRPr="001F71FE">
        <w:rPr>
          <w:rFonts w:ascii="Times New Roman" w:hAnsi="Times New Roman"/>
          <w:bCs/>
        </w:rPr>
        <w:t>Prijímateľ je povinný</w:t>
      </w:r>
      <w:r w:rsidRPr="001F71FE">
        <w:rPr>
          <w:rFonts w:ascii="Times New Roman" w:hAnsi="Times New Roman"/>
          <w:b/>
          <w:bCs/>
        </w:rPr>
        <w:t xml:space="preserve"> uzatvárať zmluvné vzťahy v súvislosti s </w:t>
      </w:r>
      <w:r w:rsidR="00C1199A" w:rsidRPr="001F71FE">
        <w:rPr>
          <w:rFonts w:ascii="Times New Roman" w:hAnsi="Times New Roman"/>
          <w:b/>
          <w:bCs/>
        </w:rPr>
        <w:t>R</w:t>
      </w:r>
      <w:r w:rsidRPr="001F71FE">
        <w:rPr>
          <w:rFonts w:ascii="Times New Roman" w:hAnsi="Times New Roman"/>
          <w:b/>
          <w:bCs/>
        </w:rPr>
        <w:t xml:space="preserve">ealizáciou </w:t>
      </w:r>
      <w:r w:rsidR="00C1199A" w:rsidRPr="001F71FE">
        <w:rPr>
          <w:rFonts w:ascii="Times New Roman" w:hAnsi="Times New Roman"/>
          <w:b/>
          <w:bCs/>
        </w:rPr>
        <w:t xml:space="preserve">Projektu </w:t>
      </w:r>
      <w:r w:rsidRPr="001F71FE">
        <w:rPr>
          <w:rFonts w:ascii="Times New Roman" w:hAnsi="Times New Roman"/>
          <w:b/>
          <w:bCs/>
        </w:rPr>
        <w:t xml:space="preserve"> s tretími stranami výhradne v písomnej forme</w:t>
      </w:r>
      <w:r w:rsidRPr="001F71FE">
        <w:rPr>
          <w:rFonts w:ascii="Times New Roman" w:hAnsi="Times New Roman"/>
          <w:bCs/>
        </w:rPr>
        <w:t xml:space="preserve">, </w:t>
      </w:r>
      <w:r w:rsidR="004059ED" w:rsidRPr="001F71FE">
        <w:rPr>
          <w:rFonts w:ascii="Times New Roman" w:hAnsi="Times New Roman"/>
          <w:bCs/>
        </w:rPr>
        <w:t>ak</w:t>
      </w:r>
      <w:r w:rsidRPr="001F71FE">
        <w:rPr>
          <w:rFonts w:ascii="Times New Roman" w:hAnsi="Times New Roman"/>
          <w:bCs/>
        </w:rPr>
        <w:t xml:space="preserve"> Poskytovateľ neurčí inak.</w:t>
      </w:r>
    </w:p>
    <w:p w14:paraId="3A6A7CE6" w14:textId="77777777" w:rsidR="000F6256" w:rsidRPr="001F71FE" w:rsidRDefault="00D83EF8" w:rsidP="00DA700B">
      <w:pPr>
        <w:numPr>
          <w:ilvl w:val="1"/>
          <w:numId w:val="1"/>
        </w:numPr>
        <w:spacing w:before="120"/>
        <w:jc w:val="both"/>
        <w:rPr>
          <w:rFonts w:ascii="Times New Roman" w:hAnsi="Times New Roman"/>
          <w:bCs/>
        </w:rPr>
      </w:pPr>
      <w:r w:rsidRPr="001F71FE">
        <w:rPr>
          <w:rFonts w:ascii="Times New Roman" w:hAnsi="Times New Roman"/>
          <w:bCs/>
        </w:rPr>
        <w:t xml:space="preserve">Prijímateľ je povinný </w:t>
      </w:r>
      <w:r w:rsidRPr="001F71FE">
        <w:rPr>
          <w:rFonts w:ascii="Times New Roman" w:hAnsi="Times New Roman"/>
          <w:b/>
          <w:bCs/>
        </w:rPr>
        <w:t>riadiť sa aktuáln</w:t>
      </w:r>
      <w:r w:rsidR="00167D7B" w:rsidRPr="001F71FE">
        <w:rPr>
          <w:rFonts w:ascii="Times New Roman" w:hAnsi="Times New Roman"/>
          <w:b/>
          <w:bCs/>
        </w:rPr>
        <w:t xml:space="preserve">e </w:t>
      </w:r>
      <w:r w:rsidR="000A5DA3" w:rsidRPr="001F71FE">
        <w:rPr>
          <w:rFonts w:ascii="Times New Roman" w:hAnsi="Times New Roman"/>
          <w:b/>
          <w:bCs/>
        </w:rPr>
        <w:t>platnou verzi</w:t>
      </w:r>
      <w:r w:rsidR="0054488F" w:rsidRPr="001F71FE">
        <w:rPr>
          <w:rFonts w:ascii="Times New Roman" w:hAnsi="Times New Roman"/>
          <w:b/>
          <w:bCs/>
        </w:rPr>
        <w:t>o</w:t>
      </w:r>
      <w:r w:rsidR="000A5DA3" w:rsidRPr="001F71FE">
        <w:rPr>
          <w:rFonts w:ascii="Times New Roman" w:hAnsi="Times New Roman"/>
          <w:b/>
          <w:bCs/>
        </w:rPr>
        <w:t>u Príručky pre prijímateľa</w:t>
      </w:r>
      <w:r w:rsidRPr="001F71FE">
        <w:rPr>
          <w:rFonts w:ascii="Times New Roman" w:hAnsi="Times New Roman"/>
          <w:bCs/>
        </w:rPr>
        <w:t>.</w:t>
      </w:r>
    </w:p>
    <w:p w14:paraId="224665DD" w14:textId="77777777" w:rsidR="003C047C" w:rsidRPr="001F71FE" w:rsidRDefault="003C047C" w:rsidP="00DA700B">
      <w:pPr>
        <w:numPr>
          <w:ilvl w:val="1"/>
          <w:numId w:val="1"/>
        </w:numPr>
        <w:spacing w:before="120"/>
        <w:jc w:val="both"/>
        <w:rPr>
          <w:rFonts w:ascii="Times New Roman" w:hAnsi="Times New Roman"/>
          <w:bCs/>
        </w:rPr>
      </w:pPr>
      <w:r w:rsidRPr="001F71FE">
        <w:rPr>
          <w:rFonts w:ascii="Times New Roman" w:hAnsi="Times New Roman"/>
          <w:bCs/>
        </w:rPr>
        <w:t xml:space="preserve">Prijímateľ je povinný poskytnúť Poskytovateľovi </w:t>
      </w:r>
      <w:r w:rsidRPr="001F71FE">
        <w:rPr>
          <w:rFonts w:ascii="Times New Roman" w:hAnsi="Times New Roman"/>
          <w:b/>
          <w:bCs/>
        </w:rPr>
        <w:t>údaje a informácie</w:t>
      </w:r>
      <w:r w:rsidRPr="001F71FE">
        <w:rPr>
          <w:rFonts w:ascii="Times New Roman" w:hAnsi="Times New Roman"/>
          <w:bCs/>
        </w:rPr>
        <w:t>, ktoré sú potrebné pre splnenie povinnosti podľa čl. 72 ods. 1 písm. e) nariadenia o spoločných ustanoveniach elektronicky zaznamenávať a uchovávať údaje o každom projekte nevyhnutné pre monitorovanie, hodnotenie, finančné riadenie, kontrolu a audity v súlade s prílohou XVII nariadenia o spoločných ustanoveniach.</w:t>
      </w:r>
    </w:p>
    <w:p w14:paraId="01BE8EC1" w14:textId="77777777" w:rsidR="000E6116" w:rsidRPr="001F71FE" w:rsidRDefault="000E6116" w:rsidP="00520834">
      <w:pPr>
        <w:pStyle w:val="Nadpis3"/>
      </w:pPr>
      <w:bookmarkStart w:id="44" w:name="_Hlk118105482"/>
      <w:r w:rsidRPr="001F71FE">
        <w:t>Článok 3</w:t>
      </w:r>
      <w:r w:rsidRPr="001F71FE">
        <w:tab/>
        <w:t>VEREJNÉ OBSTARÁVANIE SLUŽIEB, TOVAROV A PRÁC PRIJÍMATEĽOM</w:t>
      </w:r>
    </w:p>
    <w:p w14:paraId="06772FD3" w14:textId="77777777" w:rsidR="000E6116" w:rsidRPr="001F71FE" w:rsidRDefault="000E6116">
      <w:pPr>
        <w:numPr>
          <w:ilvl w:val="1"/>
          <w:numId w:val="49"/>
        </w:numPr>
        <w:suppressAutoHyphens/>
        <w:autoSpaceDN w:val="0"/>
        <w:spacing w:before="120"/>
        <w:jc w:val="both"/>
        <w:rPr>
          <w:rFonts w:ascii="Times New Roman" w:hAnsi="Times New Roman"/>
        </w:rPr>
      </w:pPr>
      <w:r w:rsidRPr="001F71FE">
        <w:rPr>
          <w:rFonts w:ascii="Times New Roman" w:hAnsi="Times New Roman"/>
        </w:rPr>
        <w:t xml:space="preserve">Prijímateľ má právo zabezpečiť od hospodárskych subjektov dodávku služieb, tovarov a stavebných prác potrebných pre </w:t>
      </w:r>
      <w:r w:rsidR="004E2938" w:rsidRPr="001F71FE">
        <w:rPr>
          <w:rFonts w:ascii="Times New Roman" w:hAnsi="Times New Roman"/>
        </w:rPr>
        <w:t>R</w:t>
      </w:r>
      <w:r w:rsidRPr="001F71FE">
        <w:rPr>
          <w:rFonts w:ascii="Times New Roman" w:hAnsi="Times New Roman"/>
        </w:rPr>
        <w:t>ealizáciu aktivít Projektu. Prijímateľ je povinný postupovať podľa zákona o</w:t>
      </w:r>
      <w:r w:rsidR="004E2938" w:rsidRPr="001F71FE">
        <w:rPr>
          <w:rFonts w:ascii="Times New Roman" w:hAnsi="Times New Roman"/>
        </w:rPr>
        <w:t> </w:t>
      </w:r>
      <w:r w:rsidRPr="001F71FE">
        <w:rPr>
          <w:rFonts w:ascii="Times New Roman" w:hAnsi="Times New Roman"/>
        </w:rPr>
        <w:t>VO</w:t>
      </w:r>
      <w:r w:rsidR="004E2938" w:rsidRPr="001F71FE">
        <w:rPr>
          <w:rFonts w:ascii="Times New Roman" w:hAnsi="Times New Roman"/>
        </w:rPr>
        <w:t xml:space="preserve"> a Právnych dokumentov</w:t>
      </w:r>
      <w:r w:rsidR="00A2082D" w:rsidRPr="001F71FE">
        <w:rPr>
          <w:rFonts w:ascii="Times New Roman" w:hAnsi="Times New Roman"/>
        </w:rPr>
        <w:t xml:space="preserve">, osobitne podľa </w:t>
      </w:r>
      <w:r w:rsidR="00A716CF" w:rsidRPr="001F71FE">
        <w:rPr>
          <w:rFonts w:ascii="Times New Roman" w:hAnsi="Times New Roman"/>
        </w:rPr>
        <w:t>Usmernenia k</w:t>
      </w:r>
      <w:r w:rsidR="00097E3B" w:rsidRPr="001F71FE">
        <w:rPr>
          <w:rFonts w:ascii="Times New Roman" w:hAnsi="Times New Roman"/>
        </w:rPr>
        <w:t> verejnému obstarávaniu/obstarávaniu</w:t>
      </w:r>
      <w:r w:rsidR="008F6440" w:rsidRPr="001F71FE">
        <w:rPr>
          <w:rFonts w:ascii="Times New Roman" w:hAnsi="Times New Roman"/>
        </w:rPr>
        <w:t xml:space="preserve"> programov Fondov pre oblasť vnútorných záležitostí, programové obdobie 2021-2027</w:t>
      </w:r>
      <w:r w:rsidRPr="001F71FE">
        <w:rPr>
          <w:rFonts w:ascii="Times New Roman" w:hAnsi="Times New Roman"/>
        </w:rPr>
        <w:t xml:space="preserve">. Prijímateľ je povinný dodržiavať princípy nediskriminácie hospodárskych subjektov, rovnakého zaobchádzania, transparentnosti, vrátane </w:t>
      </w:r>
      <w:r w:rsidR="008A4609" w:rsidRPr="001F71FE">
        <w:rPr>
          <w:rFonts w:ascii="Times New Roman" w:hAnsi="Times New Roman"/>
        </w:rPr>
        <w:t xml:space="preserve">zákazu </w:t>
      </w:r>
      <w:r w:rsidRPr="001F71FE">
        <w:rPr>
          <w:rFonts w:ascii="Times New Roman" w:hAnsi="Times New Roman"/>
        </w:rPr>
        <w:t>konfliktu záujmov, hospodárnosti, efektívnosti, proporcionality, účinnosti a účelnosti a zabezpečiť ich dodržiavanie zo strany všetkých hospodárskych subjektov zúčastnených na Projekte.</w:t>
      </w:r>
    </w:p>
    <w:p w14:paraId="25725D7D" w14:textId="77777777" w:rsidR="000E6116" w:rsidRPr="001F71FE" w:rsidRDefault="000E6116">
      <w:pPr>
        <w:numPr>
          <w:ilvl w:val="1"/>
          <w:numId w:val="48"/>
        </w:numPr>
        <w:suppressAutoHyphens/>
        <w:autoSpaceDN w:val="0"/>
        <w:spacing w:before="120" w:after="0"/>
        <w:jc w:val="both"/>
        <w:rPr>
          <w:rFonts w:ascii="Times New Roman" w:hAnsi="Times New Roman"/>
        </w:rPr>
      </w:pPr>
      <w:r w:rsidRPr="001F71FE">
        <w:rPr>
          <w:rFonts w:ascii="Times New Roman" w:hAnsi="Times New Roman"/>
        </w:rPr>
        <w:t>Prijímateľ je povinný zaslať kompletnú dokumentáciu z </w:t>
      </w:r>
      <w:r w:rsidR="00683542" w:rsidRPr="001F71FE">
        <w:rPr>
          <w:rFonts w:ascii="Times New Roman" w:hAnsi="Times New Roman"/>
        </w:rPr>
        <w:t>V</w:t>
      </w:r>
      <w:r w:rsidRPr="001F71FE">
        <w:rPr>
          <w:rFonts w:ascii="Times New Roman" w:hAnsi="Times New Roman"/>
        </w:rPr>
        <w:t>erejného obstarávania na kontrolu Poskytovateľovi prostredníctvom I</w:t>
      </w:r>
      <w:r w:rsidR="00CC3123" w:rsidRPr="001F71FE">
        <w:rPr>
          <w:rFonts w:ascii="Times New Roman" w:hAnsi="Times New Roman"/>
        </w:rPr>
        <w:t>nformačného</w:t>
      </w:r>
      <w:r w:rsidR="00A2082D" w:rsidRPr="001F71FE">
        <w:rPr>
          <w:rFonts w:ascii="Times New Roman" w:hAnsi="Times New Roman"/>
        </w:rPr>
        <w:t xml:space="preserve"> monitorovacieho systému</w:t>
      </w:r>
      <w:r w:rsidRPr="001F71FE">
        <w:rPr>
          <w:rFonts w:ascii="Times New Roman" w:hAnsi="Times New Roman"/>
        </w:rPr>
        <w:t>. Prijímateľ je povinný dokumentáciu podľa prvej vety predložiť Poskytovateľovi vo forme určenej v zákone o VO a v</w:t>
      </w:r>
      <w:r w:rsidR="00683542" w:rsidRPr="001F71FE">
        <w:rPr>
          <w:rFonts w:ascii="Times New Roman" w:hAnsi="Times New Roman"/>
        </w:rPr>
        <w:t> Právnych dokumentoch</w:t>
      </w:r>
      <w:r w:rsidRPr="001F71FE">
        <w:rPr>
          <w:rFonts w:ascii="Times New Roman" w:hAnsi="Times New Roman"/>
        </w:rPr>
        <w:t>.</w:t>
      </w:r>
    </w:p>
    <w:p w14:paraId="2F7958D9" w14:textId="56BADA3C" w:rsidR="000E6116" w:rsidRPr="001F71FE" w:rsidRDefault="000E6116" w:rsidP="00DF381F">
      <w:pPr>
        <w:numPr>
          <w:ilvl w:val="1"/>
          <w:numId w:val="48"/>
        </w:numPr>
        <w:suppressAutoHyphens/>
        <w:autoSpaceDN w:val="0"/>
        <w:spacing w:before="120" w:after="0"/>
        <w:jc w:val="both"/>
        <w:rPr>
          <w:rFonts w:ascii="Times New Roman" w:hAnsi="Times New Roman"/>
        </w:rPr>
      </w:pPr>
      <w:r w:rsidRPr="001F71FE">
        <w:rPr>
          <w:rFonts w:ascii="Times New Roman" w:hAnsi="Times New Roman"/>
        </w:rPr>
        <w:t>Kontrolu V</w:t>
      </w:r>
      <w:r w:rsidR="00702C42" w:rsidRPr="001F71FE">
        <w:rPr>
          <w:rFonts w:ascii="Times New Roman" w:hAnsi="Times New Roman"/>
        </w:rPr>
        <w:t xml:space="preserve">erejného </w:t>
      </w:r>
      <w:r w:rsidRPr="001F71FE">
        <w:rPr>
          <w:rFonts w:ascii="Times New Roman" w:hAnsi="Times New Roman"/>
        </w:rPr>
        <w:t>obstarávania z hľadiska je</w:t>
      </w:r>
      <w:r w:rsidR="00710DEA" w:rsidRPr="001F71FE">
        <w:rPr>
          <w:rFonts w:ascii="Times New Roman" w:hAnsi="Times New Roman"/>
        </w:rPr>
        <w:t>ho</w:t>
      </w:r>
      <w:r w:rsidRPr="001F71FE">
        <w:rPr>
          <w:rFonts w:ascii="Times New Roman" w:hAnsi="Times New Roman"/>
        </w:rPr>
        <w:t xml:space="preserve"> súladu so zákonom o VO </w:t>
      </w:r>
      <w:r w:rsidR="007E5350" w:rsidRPr="001F71FE">
        <w:rPr>
          <w:rFonts w:ascii="Times New Roman" w:hAnsi="Times New Roman"/>
        </w:rPr>
        <w:t>a/alebo Právny</w:t>
      </w:r>
      <w:r w:rsidR="001E14FF" w:rsidRPr="001F71FE">
        <w:rPr>
          <w:rFonts w:ascii="Times New Roman" w:hAnsi="Times New Roman"/>
        </w:rPr>
        <w:t>mi</w:t>
      </w:r>
      <w:r w:rsidR="007E5350" w:rsidRPr="001F71FE">
        <w:rPr>
          <w:rFonts w:ascii="Times New Roman" w:hAnsi="Times New Roman"/>
        </w:rPr>
        <w:t xml:space="preserve"> dokument</w:t>
      </w:r>
      <w:r w:rsidR="001E14FF" w:rsidRPr="001F71FE">
        <w:rPr>
          <w:rFonts w:ascii="Times New Roman" w:hAnsi="Times New Roman"/>
        </w:rPr>
        <w:t>ami</w:t>
      </w:r>
      <w:r w:rsidR="007E5350" w:rsidRPr="001F71FE">
        <w:rPr>
          <w:rFonts w:ascii="Times New Roman" w:hAnsi="Times New Roman"/>
        </w:rPr>
        <w:t xml:space="preserve"> </w:t>
      </w:r>
      <w:r w:rsidRPr="001F71FE">
        <w:rPr>
          <w:rFonts w:ascii="Times New Roman" w:hAnsi="Times New Roman"/>
        </w:rPr>
        <w:t>vykonáva Poskytovateľ</w:t>
      </w:r>
      <w:r w:rsidR="00CD0D47" w:rsidRPr="001F71FE">
        <w:rPr>
          <w:rFonts w:ascii="Times New Roman" w:hAnsi="Times New Roman"/>
        </w:rPr>
        <w:t xml:space="preserve">, ktorý </w:t>
      </w:r>
      <w:r w:rsidR="00524CE7" w:rsidRPr="001F71FE">
        <w:rPr>
          <w:rFonts w:ascii="Times New Roman" w:hAnsi="Times New Roman"/>
        </w:rPr>
        <w:t xml:space="preserve">pri </w:t>
      </w:r>
      <w:r w:rsidRPr="001F71FE">
        <w:rPr>
          <w:rFonts w:ascii="Times New Roman" w:hAnsi="Times New Roman"/>
        </w:rPr>
        <w:t>výkone kontroly V</w:t>
      </w:r>
      <w:r w:rsidR="00702C42" w:rsidRPr="001F71FE">
        <w:rPr>
          <w:rFonts w:ascii="Times New Roman" w:hAnsi="Times New Roman"/>
        </w:rPr>
        <w:t xml:space="preserve">erejného </w:t>
      </w:r>
      <w:r w:rsidRPr="001F71FE">
        <w:rPr>
          <w:rFonts w:ascii="Times New Roman" w:hAnsi="Times New Roman"/>
        </w:rPr>
        <w:t>obstarávania podľa tohto odseku postupuje podľa zákona o VO a</w:t>
      </w:r>
      <w:r w:rsidR="00702C42" w:rsidRPr="001F71FE">
        <w:rPr>
          <w:rFonts w:ascii="Times New Roman" w:hAnsi="Times New Roman"/>
        </w:rPr>
        <w:t> Právnych dokumentov</w:t>
      </w:r>
      <w:r w:rsidRPr="001F71FE">
        <w:rPr>
          <w:rFonts w:ascii="Times New Roman" w:hAnsi="Times New Roman"/>
        </w:rPr>
        <w:t xml:space="preserve">. </w:t>
      </w:r>
    </w:p>
    <w:p w14:paraId="5D523C42" w14:textId="77777777" w:rsidR="000E6116" w:rsidRPr="001F71FE" w:rsidRDefault="000E6116" w:rsidP="004441F8">
      <w:pPr>
        <w:numPr>
          <w:ilvl w:val="1"/>
          <w:numId w:val="48"/>
        </w:numPr>
        <w:suppressAutoHyphens/>
        <w:autoSpaceDN w:val="0"/>
        <w:spacing w:before="120" w:after="0"/>
        <w:jc w:val="both"/>
        <w:rPr>
          <w:rFonts w:ascii="Times New Roman" w:hAnsi="Times New Roman"/>
        </w:rPr>
      </w:pPr>
      <w:r w:rsidRPr="001F71FE">
        <w:rPr>
          <w:rFonts w:ascii="Times New Roman" w:hAnsi="Times New Roman"/>
        </w:rPr>
        <w:t>Výkonom kontroly V</w:t>
      </w:r>
      <w:r w:rsidR="008B0021" w:rsidRPr="001F71FE">
        <w:rPr>
          <w:rFonts w:ascii="Times New Roman" w:hAnsi="Times New Roman"/>
        </w:rPr>
        <w:t xml:space="preserve">erejného </w:t>
      </w:r>
      <w:r w:rsidRPr="001F71FE">
        <w:rPr>
          <w:rFonts w:ascii="Times New Roman" w:hAnsi="Times New Roman"/>
        </w:rPr>
        <w:t>obstarávania podľa tohto článku nie je dotknutá výlučná a konečná zodpovednosť Prijímateľa za vykonanie VO pri dodržaní právnych predpisov SR a</w:t>
      </w:r>
      <w:r w:rsidR="008B0021" w:rsidRPr="001F71FE">
        <w:rPr>
          <w:rFonts w:ascii="Times New Roman" w:hAnsi="Times New Roman"/>
        </w:rPr>
        <w:t xml:space="preserve"> Právnych aktov </w:t>
      </w:r>
      <w:r w:rsidRPr="001F71FE">
        <w:rPr>
          <w:rFonts w:ascii="Times New Roman" w:hAnsi="Times New Roman"/>
        </w:rPr>
        <w:t>EÚ, Zmluvy</w:t>
      </w:r>
      <w:r w:rsidR="008B0021" w:rsidRPr="001F71FE">
        <w:rPr>
          <w:rFonts w:ascii="Times New Roman" w:hAnsi="Times New Roman"/>
        </w:rPr>
        <w:t xml:space="preserve"> o poskytnutí NFP</w:t>
      </w:r>
      <w:r w:rsidRPr="001F71FE">
        <w:rPr>
          <w:rFonts w:ascii="Times New Roman" w:hAnsi="Times New Roman"/>
        </w:rPr>
        <w:t xml:space="preserve">, Právnych dokumentov a základných princípov VO. </w:t>
      </w:r>
      <w:r w:rsidR="004441F8" w:rsidRPr="001F71FE">
        <w:rPr>
          <w:rFonts w:ascii="Times New Roman" w:hAnsi="Times New Roman"/>
        </w:rPr>
        <w:t xml:space="preserve">Prijímateľ berie na vedomie, že </w:t>
      </w:r>
      <w:r w:rsidR="004441F8" w:rsidRPr="001F71FE">
        <w:rPr>
          <w:rFonts w:ascii="Times New Roman" w:hAnsi="Times New Roman"/>
          <w:b/>
        </w:rPr>
        <w:t>Poskytovateľ</w:t>
      </w:r>
      <w:r w:rsidR="00DA4344" w:rsidRPr="001F71FE">
        <w:rPr>
          <w:rFonts w:ascii="Times New Roman" w:hAnsi="Times New Roman"/>
          <w:b/>
        </w:rPr>
        <w:t xml:space="preserve"> je oprávnený</w:t>
      </w:r>
      <w:r w:rsidR="004441F8" w:rsidRPr="001F71FE">
        <w:rPr>
          <w:rFonts w:ascii="Times New Roman" w:hAnsi="Times New Roman"/>
          <w:b/>
        </w:rPr>
        <w:t xml:space="preserve"> na vykonanie opätovnej kontroly</w:t>
      </w:r>
      <w:r w:rsidR="00DA4344" w:rsidRPr="001F71FE">
        <w:rPr>
          <w:rFonts w:ascii="Times New Roman" w:hAnsi="Times New Roman"/>
          <w:b/>
        </w:rPr>
        <w:t>/kontrol</w:t>
      </w:r>
      <w:r w:rsidR="004441F8" w:rsidRPr="001F71FE">
        <w:rPr>
          <w:rFonts w:ascii="Times New Roman" w:hAnsi="Times New Roman"/>
        </w:rPr>
        <w:t>.</w:t>
      </w:r>
    </w:p>
    <w:p w14:paraId="36DE93BF" w14:textId="77777777" w:rsidR="000E6116" w:rsidRPr="001F71FE" w:rsidRDefault="000E6116">
      <w:pPr>
        <w:numPr>
          <w:ilvl w:val="1"/>
          <w:numId w:val="48"/>
        </w:numPr>
        <w:suppressAutoHyphens/>
        <w:autoSpaceDN w:val="0"/>
        <w:spacing w:before="120" w:after="0"/>
        <w:jc w:val="both"/>
        <w:rPr>
          <w:rFonts w:ascii="Times New Roman" w:hAnsi="Times New Roman"/>
          <w:b/>
        </w:rPr>
      </w:pPr>
      <w:r w:rsidRPr="001F71FE">
        <w:rPr>
          <w:rFonts w:ascii="Times New Roman" w:hAnsi="Times New Roman"/>
          <w:b/>
        </w:rPr>
        <w:lastRenderedPageBreak/>
        <w:t xml:space="preserve">Poskytovateľ </w:t>
      </w:r>
      <w:r w:rsidR="00AA1117" w:rsidRPr="001F71FE">
        <w:rPr>
          <w:rFonts w:ascii="Times New Roman" w:hAnsi="Times New Roman"/>
          <w:b/>
        </w:rPr>
        <w:t xml:space="preserve"> </w:t>
      </w:r>
      <w:r w:rsidR="00AA1117" w:rsidRPr="001F71FE">
        <w:rPr>
          <w:rFonts w:ascii="Times New Roman" w:hAnsi="Times New Roman"/>
        </w:rPr>
        <w:t xml:space="preserve">v súlade s </w:t>
      </w:r>
      <w:r w:rsidRPr="001F71FE">
        <w:rPr>
          <w:rFonts w:ascii="Times New Roman" w:hAnsi="Times New Roman"/>
        </w:rPr>
        <w:t>výsledko</w:t>
      </w:r>
      <w:r w:rsidR="00AA1117" w:rsidRPr="001F71FE">
        <w:rPr>
          <w:rFonts w:ascii="Times New Roman" w:hAnsi="Times New Roman"/>
        </w:rPr>
        <w:t>m</w:t>
      </w:r>
      <w:r w:rsidRPr="001F71FE">
        <w:rPr>
          <w:rFonts w:ascii="Times New Roman" w:hAnsi="Times New Roman"/>
        </w:rPr>
        <w:t xml:space="preserve"> kontroly vykonanej po uzavretí zmluvy </w:t>
      </w:r>
      <w:r w:rsidR="00AA1117" w:rsidRPr="001F71FE">
        <w:rPr>
          <w:rFonts w:ascii="Times New Roman" w:hAnsi="Times New Roman"/>
        </w:rPr>
        <w:t xml:space="preserve">s Dodávateľom </w:t>
      </w:r>
      <w:r w:rsidRPr="001F71FE">
        <w:rPr>
          <w:rFonts w:ascii="Times New Roman" w:hAnsi="Times New Roman"/>
          <w:b/>
        </w:rPr>
        <w:t>môže:</w:t>
      </w:r>
    </w:p>
    <w:p w14:paraId="13D6C76D" w14:textId="77777777" w:rsidR="000E6116" w:rsidRPr="001F71FE" w:rsidRDefault="000E6116" w:rsidP="00CE0B7A">
      <w:pPr>
        <w:pStyle w:val="Odsekzoznamu"/>
        <w:numPr>
          <w:ilvl w:val="0"/>
          <w:numId w:val="69"/>
        </w:numPr>
        <w:suppressAutoHyphens/>
        <w:autoSpaceDN w:val="0"/>
        <w:spacing w:before="120" w:line="276" w:lineRule="auto"/>
        <w:contextualSpacing w:val="0"/>
        <w:jc w:val="both"/>
        <w:rPr>
          <w:sz w:val="22"/>
          <w:szCs w:val="22"/>
        </w:rPr>
      </w:pPr>
      <w:r w:rsidRPr="001F71FE">
        <w:rPr>
          <w:sz w:val="22"/>
          <w:szCs w:val="22"/>
        </w:rPr>
        <w:t>pripustiť výdavky vzniknuté z VO do financovania v plnej výške,</w:t>
      </w:r>
    </w:p>
    <w:p w14:paraId="31AD6D8D" w14:textId="77777777" w:rsidR="000E6116" w:rsidRPr="001F71FE" w:rsidRDefault="000E6116" w:rsidP="00CE0B7A">
      <w:pPr>
        <w:pStyle w:val="Odsekzoznamu"/>
        <w:numPr>
          <w:ilvl w:val="0"/>
          <w:numId w:val="69"/>
        </w:numPr>
        <w:suppressAutoHyphens/>
        <w:autoSpaceDN w:val="0"/>
        <w:spacing w:before="120" w:line="276" w:lineRule="auto"/>
        <w:contextualSpacing w:val="0"/>
        <w:jc w:val="both"/>
        <w:rPr>
          <w:sz w:val="22"/>
          <w:szCs w:val="22"/>
        </w:rPr>
      </w:pPr>
      <w:r w:rsidRPr="001F71FE">
        <w:rPr>
          <w:sz w:val="22"/>
          <w:szCs w:val="22"/>
        </w:rPr>
        <w:t>nepripustiť výdavky vzniknuté z VO do financovania v celej výške, resp. vyzvať Prijímateľa na opakovanie procesu VO,</w:t>
      </w:r>
    </w:p>
    <w:p w14:paraId="6550829A" w14:textId="77777777" w:rsidR="00CE0B7A" w:rsidRPr="001F71FE" w:rsidRDefault="000E6116" w:rsidP="00CE0B7A">
      <w:pPr>
        <w:pStyle w:val="Odsekzoznamu"/>
        <w:numPr>
          <w:ilvl w:val="0"/>
          <w:numId w:val="69"/>
        </w:numPr>
        <w:suppressAutoHyphens/>
        <w:autoSpaceDN w:val="0"/>
        <w:spacing w:before="120" w:line="276" w:lineRule="auto"/>
        <w:contextualSpacing w:val="0"/>
        <w:jc w:val="both"/>
        <w:rPr>
          <w:sz w:val="22"/>
          <w:szCs w:val="22"/>
        </w:rPr>
      </w:pPr>
      <w:r w:rsidRPr="001F71FE">
        <w:rPr>
          <w:sz w:val="22"/>
          <w:szCs w:val="22"/>
        </w:rPr>
        <w:t>udeliť finančnú opravu na výdavky vzniknuté z VO pred pripustením časti výdavkov do financovania (</w:t>
      </w:r>
      <w:r w:rsidR="009447B8" w:rsidRPr="001F71FE">
        <w:rPr>
          <w:sz w:val="22"/>
          <w:szCs w:val="22"/>
        </w:rPr>
        <w:t>E</w:t>
      </w:r>
      <w:r w:rsidRPr="001F71FE">
        <w:rPr>
          <w:sz w:val="22"/>
          <w:szCs w:val="22"/>
        </w:rPr>
        <w:t>x ante finančná oprava),</w:t>
      </w:r>
    </w:p>
    <w:p w14:paraId="5CAF399E" w14:textId="6B193F9D" w:rsidR="00B37139" w:rsidRPr="001F71FE" w:rsidRDefault="000E6116" w:rsidP="007F3E06">
      <w:pPr>
        <w:pStyle w:val="Odsekzoznamu"/>
        <w:numPr>
          <w:ilvl w:val="0"/>
          <w:numId w:val="69"/>
        </w:numPr>
        <w:suppressAutoHyphens/>
        <w:autoSpaceDN w:val="0"/>
        <w:spacing w:before="120" w:line="276" w:lineRule="auto"/>
        <w:contextualSpacing w:val="0"/>
        <w:jc w:val="both"/>
        <w:rPr>
          <w:sz w:val="22"/>
          <w:szCs w:val="22"/>
        </w:rPr>
      </w:pPr>
      <w:r w:rsidRPr="001F71FE">
        <w:rPr>
          <w:sz w:val="22"/>
          <w:szCs w:val="22"/>
        </w:rPr>
        <w:t>udeliť finančnú opravu na výdavky vzniknuté z VO po tom, ako boli tieto výdavky uhradené zo strany Poskytovateľa Prijímateľovi (</w:t>
      </w:r>
      <w:ins w:id="45" w:author="Autor">
        <w:r w:rsidR="008B7A68">
          <w:rPr>
            <w:sz w:val="22"/>
            <w:szCs w:val="22"/>
          </w:rPr>
          <w:t>E</w:t>
        </w:r>
      </w:ins>
      <w:del w:id="46" w:author="Autor">
        <w:r w:rsidRPr="001F71FE" w:rsidDel="008B7A68">
          <w:rPr>
            <w:sz w:val="22"/>
            <w:szCs w:val="22"/>
          </w:rPr>
          <w:delText>e</w:delText>
        </w:r>
      </w:del>
      <w:r w:rsidRPr="001F71FE">
        <w:rPr>
          <w:sz w:val="22"/>
          <w:szCs w:val="22"/>
        </w:rPr>
        <w:t xml:space="preserve">x post finančná oprava);  Prijímateľ je povinný vrátiť NFP alebo jeho časť </w:t>
      </w:r>
      <w:r w:rsidR="008E02DF" w:rsidRPr="001F71FE">
        <w:rPr>
          <w:sz w:val="22"/>
          <w:szCs w:val="22"/>
        </w:rPr>
        <w:t>podľa</w:t>
      </w:r>
      <w:r w:rsidRPr="001F71FE">
        <w:rPr>
          <w:sz w:val="22"/>
          <w:szCs w:val="22"/>
        </w:rPr>
        <w:t xml:space="preserve"> </w:t>
      </w:r>
      <w:r w:rsidR="008E02DF" w:rsidRPr="001F71FE">
        <w:rPr>
          <w:sz w:val="22"/>
          <w:szCs w:val="22"/>
        </w:rPr>
        <w:t>čl.</w:t>
      </w:r>
      <w:r w:rsidRPr="001F71FE">
        <w:rPr>
          <w:sz w:val="22"/>
          <w:szCs w:val="22"/>
        </w:rPr>
        <w:t xml:space="preserve"> </w:t>
      </w:r>
      <w:r w:rsidR="008E02DF" w:rsidRPr="001F71FE">
        <w:rPr>
          <w:sz w:val="22"/>
          <w:szCs w:val="22"/>
        </w:rPr>
        <w:t>18</w:t>
      </w:r>
      <w:r w:rsidRPr="001F71FE">
        <w:rPr>
          <w:sz w:val="22"/>
          <w:szCs w:val="22"/>
        </w:rPr>
        <w:t xml:space="preserve"> VZP</w:t>
      </w:r>
      <w:r w:rsidR="00F67459" w:rsidRPr="001F71FE">
        <w:rPr>
          <w:sz w:val="22"/>
          <w:szCs w:val="22"/>
        </w:rPr>
        <w:t>;</w:t>
      </w:r>
      <w:r w:rsidR="00B37139" w:rsidRPr="001F71FE">
        <w:rPr>
          <w:sz w:val="22"/>
          <w:szCs w:val="22"/>
        </w:rPr>
        <w:t xml:space="preserve"> ustanovenie tohto písmena sa nepoužije v prípade obstarávania</w:t>
      </w:r>
      <w:r w:rsidR="007F3E06" w:rsidRPr="001F71FE">
        <w:rPr>
          <w:sz w:val="22"/>
          <w:szCs w:val="22"/>
        </w:rPr>
        <w:t xml:space="preserve"> mimo postupov podľa </w:t>
      </w:r>
      <w:r w:rsidR="00B37139" w:rsidRPr="001F71FE">
        <w:rPr>
          <w:sz w:val="22"/>
          <w:szCs w:val="22"/>
        </w:rPr>
        <w:t xml:space="preserve"> zákon</w:t>
      </w:r>
      <w:r w:rsidR="007F3E06" w:rsidRPr="001F71FE">
        <w:rPr>
          <w:sz w:val="22"/>
          <w:szCs w:val="22"/>
        </w:rPr>
        <w:t>a</w:t>
      </w:r>
      <w:r w:rsidR="00B37139" w:rsidRPr="001F71FE">
        <w:rPr>
          <w:sz w:val="22"/>
          <w:szCs w:val="22"/>
        </w:rPr>
        <w:t xml:space="preserve"> o VO,</w:t>
      </w:r>
    </w:p>
    <w:p w14:paraId="49423CE9" w14:textId="4328C8CA" w:rsidR="000E6116" w:rsidRPr="00EC2A02" w:rsidRDefault="000E6116" w:rsidP="00CB1389">
      <w:pPr>
        <w:pStyle w:val="Odsekzoznamu"/>
        <w:numPr>
          <w:ilvl w:val="0"/>
          <w:numId w:val="69"/>
        </w:numPr>
        <w:suppressAutoHyphens/>
        <w:autoSpaceDN w:val="0"/>
        <w:spacing w:before="120" w:line="276" w:lineRule="auto"/>
        <w:contextualSpacing w:val="0"/>
        <w:jc w:val="both"/>
        <w:rPr>
          <w:sz w:val="22"/>
          <w:szCs w:val="22"/>
        </w:rPr>
      </w:pPr>
      <w:r w:rsidRPr="001F71FE">
        <w:rPr>
          <w:sz w:val="22"/>
          <w:szCs w:val="22"/>
        </w:rPr>
        <w:t xml:space="preserve">udeliť finančnú opravu na výdavky vzniknuté z obstarávania </w:t>
      </w:r>
      <w:r w:rsidR="004409F7" w:rsidRPr="001F71FE">
        <w:rPr>
          <w:sz w:val="22"/>
          <w:szCs w:val="22"/>
        </w:rPr>
        <w:t xml:space="preserve">realizovaného mimo </w:t>
      </w:r>
      <w:r w:rsidR="004409F7" w:rsidRPr="00243DC0">
        <w:rPr>
          <w:sz w:val="22"/>
          <w:szCs w:val="22"/>
        </w:rPr>
        <w:t xml:space="preserve">postupov podľa zákona o VO </w:t>
      </w:r>
      <w:r w:rsidRPr="00243DC0">
        <w:rPr>
          <w:sz w:val="22"/>
          <w:szCs w:val="22"/>
        </w:rPr>
        <w:t>po tom, ako boli tieto výdavky uhradené zo strany Poskytovateľa Prijímateľovi (</w:t>
      </w:r>
      <w:ins w:id="47" w:author="Autor">
        <w:r w:rsidR="008B7A68">
          <w:rPr>
            <w:sz w:val="22"/>
            <w:szCs w:val="22"/>
          </w:rPr>
          <w:t>E</w:t>
        </w:r>
      </w:ins>
      <w:del w:id="48" w:author="Autor">
        <w:r w:rsidRPr="00243DC0" w:rsidDel="008B7A68">
          <w:rPr>
            <w:sz w:val="22"/>
            <w:szCs w:val="22"/>
          </w:rPr>
          <w:delText>e</w:delText>
        </w:r>
      </w:del>
      <w:r w:rsidRPr="00243DC0">
        <w:rPr>
          <w:sz w:val="22"/>
          <w:szCs w:val="22"/>
        </w:rPr>
        <w:t>x post fi</w:t>
      </w:r>
      <w:r w:rsidRPr="00E57BAD">
        <w:rPr>
          <w:sz w:val="22"/>
          <w:szCs w:val="22"/>
        </w:rPr>
        <w:t>nančná oprava) zaslaním žiadosti o vrátenie NFP alebo jeho časti.</w:t>
      </w:r>
    </w:p>
    <w:p w14:paraId="0D27A0AC" w14:textId="77777777" w:rsidR="000E6116" w:rsidRPr="009F1C14" w:rsidRDefault="000E6116">
      <w:pPr>
        <w:numPr>
          <w:ilvl w:val="1"/>
          <w:numId w:val="48"/>
        </w:numPr>
        <w:suppressAutoHyphens/>
        <w:autoSpaceDN w:val="0"/>
        <w:spacing w:before="120" w:after="0"/>
        <w:jc w:val="both"/>
        <w:rPr>
          <w:rFonts w:ascii="Times New Roman" w:hAnsi="Times New Roman"/>
          <w:b/>
        </w:rPr>
      </w:pPr>
      <w:r w:rsidRPr="00EC2A02">
        <w:rPr>
          <w:rFonts w:ascii="Times New Roman" w:hAnsi="Times New Roman"/>
          <w:b/>
        </w:rPr>
        <w:t>V prípade, ak Prijímateľ:</w:t>
      </w:r>
    </w:p>
    <w:p w14:paraId="444B9AC9" w14:textId="77777777" w:rsidR="000E6116" w:rsidRPr="00243DC0" w:rsidRDefault="000E6116">
      <w:pPr>
        <w:pStyle w:val="Odsekzoznamu"/>
        <w:numPr>
          <w:ilvl w:val="0"/>
          <w:numId w:val="51"/>
        </w:numPr>
        <w:suppressAutoHyphens/>
        <w:autoSpaceDN w:val="0"/>
        <w:spacing w:before="120" w:line="276" w:lineRule="auto"/>
        <w:contextualSpacing w:val="0"/>
        <w:jc w:val="both"/>
        <w:rPr>
          <w:sz w:val="22"/>
          <w:szCs w:val="22"/>
        </w:rPr>
      </w:pPr>
      <w:r w:rsidRPr="00D2551F">
        <w:rPr>
          <w:sz w:val="22"/>
          <w:szCs w:val="22"/>
        </w:rPr>
        <w:t xml:space="preserve">predloží na kontrolu </w:t>
      </w:r>
      <w:r w:rsidR="00F928AF" w:rsidRPr="00243DC0">
        <w:rPr>
          <w:sz w:val="22"/>
          <w:szCs w:val="22"/>
        </w:rPr>
        <w:t xml:space="preserve">VO </w:t>
      </w:r>
      <w:r w:rsidRPr="00243DC0">
        <w:rPr>
          <w:sz w:val="22"/>
          <w:szCs w:val="22"/>
        </w:rPr>
        <w:t xml:space="preserve">po uzavretí zmluvy </w:t>
      </w:r>
      <w:r w:rsidR="00F928AF" w:rsidRPr="00243DC0">
        <w:rPr>
          <w:sz w:val="22"/>
          <w:szCs w:val="22"/>
        </w:rPr>
        <w:t>s Dodávateľom</w:t>
      </w:r>
      <w:r w:rsidRPr="00243DC0">
        <w:rPr>
          <w:sz w:val="22"/>
          <w:szCs w:val="22"/>
        </w:rPr>
        <w:t xml:space="preserve">, ktoré malo byť, avšak nebolo predmetom obligatórnej predbežnej kontroly, </w:t>
      </w:r>
    </w:p>
    <w:p w14:paraId="237DE29E" w14:textId="77777777" w:rsidR="000E6116" w:rsidRPr="00243DC0" w:rsidRDefault="000E6116">
      <w:pPr>
        <w:pStyle w:val="Odsekzoznamu"/>
        <w:numPr>
          <w:ilvl w:val="0"/>
          <w:numId w:val="51"/>
        </w:numPr>
        <w:suppressAutoHyphens/>
        <w:autoSpaceDN w:val="0"/>
        <w:spacing w:before="120" w:line="276" w:lineRule="auto"/>
        <w:contextualSpacing w:val="0"/>
        <w:jc w:val="both"/>
        <w:rPr>
          <w:sz w:val="22"/>
          <w:szCs w:val="22"/>
        </w:rPr>
      </w:pPr>
      <w:r w:rsidRPr="00243DC0">
        <w:rPr>
          <w:sz w:val="22"/>
          <w:szCs w:val="22"/>
        </w:rPr>
        <w:t xml:space="preserve">predloží na kontrolu po uzavretí zmluvy </w:t>
      </w:r>
      <w:r w:rsidR="006235CB" w:rsidRPr="00243DC0">
        <w:rPr>
          <w:sz w:val="22"/>
          <w:szCs w:val="22"/>
        </w:rPr>
        <w:t xml:space="preserve">s Dodávateľom </w:t>
      </w:r>
      <w:r w:rsidRPr="00243DC0">
        <w:rPr>
          <w:sz w:val="22"/>
          <w:szCs w:val="22"/>
        </w:rPr>
        <w:t>VO</w:t>
      </w:r>
      <w:r w:rsidR="006235CB" w:rsidRPr="00243DC0">
        <w:rPr>
          <w:sz w:val="22"/>
          <w:szCs w:val="22"/>
        </w:rPr>
        <w:t xml:space="preserve"> </w:t>
      </w:r>
      <w:r w:rsidRPr="00243DC0">
        <w:rPr>
          <w:sz w:val="22"/>
          <w:szCs w:val="22"/>
        </w:rPr>
        <w:t>vyhlásené v rozpore so závermi uvedenými v oznámení z predbežnej kontroly,</w:t>
      </w:r>
    </w:p>
    <w:p w14:paraId="2F6B99D2" w14:textId="77777777" w:rsidR="000E6116" w:rsidRPr="00243DC0" w:rsidRDefault="000E6116">
      <w:pPr>
        <w:pStyle w:val="Odsekzoznamu"/>
        <w:numPr>
          <w:ilvl w:val="0"/>
          <w:numId w:val="51"/>
        </w:numPr>
        <w:suppressAutoHyphens/>
        <w:autoSpaceDN w:val="0"/>
        <w:spacing w:before="120" w:line="276" w:lineRule="auto"/>
        <w:contextualSpacing w:val="0"/>
        <w:jc w:val="both"/>
        <w:rPr>
          <w:sz w:val="22"/>
          <w:szCs w:val="22"/>
        </w:rPr>
      </w:pPr>
      <w:r w:rsidRPr="00243DC0">
        <w:rPr>
          <w:sz w:val="22"/>
          <w:szCs w:val="22"/>
        </w:rPr>
        <w:t xml:space="preserve">predloží v ŽoP výdavky z VO, ktoré nebolo predmetom obligatórnej kontroly, </w:t>
      </w:r>
    </w:p>
    <w:p w14:paraId="4DF8DFA2" w14:textId="77777777" w:rsidR="006D2FBE" w:rsidRPr="00243DC0" w:rsidRDefault="006D2FBE" w:rsidP="006D2FBE">
      <w:pPr>
        <w:pStyle w:val="Odsekzoznamu"/>
        <w:numPr>
          <w:ilvl w:val="0"/>
          <w:numId w:val="51"/>
        </w:numPr>
        <w:suppressAutoHyphens/>
        <w:autoSpaceDN w:val="0"/>
        <w:spacing w:before="120" w:line="276" w:lineRule="auto"/>
        <w:contextualSpacing w:val="0"/>
        <w:jc w:val="both"/>
        <w:rPr>
          <w:sz w:val="22"/>
          <w:szCs w:val="22"/>
        </w:rPr>
      </w:pPr>
      <w:r w:rsidRPr="00243DC0">
        <w:rPr>
          <w:sz w:val="22"/>
          <w:szCs w:val="22"/>
        </w:rPr>
        <w:t>predloží v ŽoP výdavky z dodatku k existujúcej zmluve medzi Prijímateľom a Dodávateľom ako výsledku VO, ktorý nebol predmetom obligatórnej kontroly,</w:t>
      </w:r>
    </w:p>
    <w:p w14:paraId="5FA83B97" w14:textId="77777777" w:rsidR="000E6116" w:rsidRPr="00243DC0" w:rsidRDefault="000E6116" w:rsidP="000E6116">
      <w:pPr>
        <w:pStyle w:val="Bezriadkovania"/>
        <w:spacing w:line="276" w:lineRule="auto"/>
        <w:ind w:left="540" w:firstLine="60"/>
        <w:jc w:val="both"/>
        <w:rPr>
          <w:rFonts w:ascii="Times New Roman" w:hAnsi="Times New Roman"/>
        </w:rPr>
      </w:pPr>
    </w:p>
    <w:p w14:paraId="540305B7" w14:textId="77777777" w:rsidR="000E6116" w:rsidRPr="00243DC0" w:rsidRDefault="000E6116" w:rsidP="000E6116">
      <w:pPr>
        <w:pStyle w:val="Bezriadkovania"/>
        <w:spacing w:line="276" w:lineRule="auto"/>
        <w:ind w:left="540" w:firstLine="60"/>
        <w:jc w:val="both"/>
        <w:rPr>
          <w:rFonts w:ascii="Times New Roman" w:hAnsi="Times New Roman"/>
        </w:rPr>
      </w:pPr>
      <w:r w:rsidRPr="00243DC0">
        <w:rPr>
          <w:rFonts w:ascii="Times New Roman" w:hAnsi="Times New Roman"/>
        </w:rPr>
        <w:t>uvedené sa</w:t>
      </w:r>
      <w:r w:rsidR="00066774" w:rsidRPr="00243DC0">
        <w:rPr>
          <w:rFonts w:ascii="Times New Roman" w:hAnsi="Times New Roman"/>
        </w:rPr>
        <w:t xml:space="preserve"> považuje za </w:t>
      </w:r>
      <w:r w:rsidRPr="00243DC0">
        <w:rPr>
          <w:rFonts w:ascii="Times New Roman" w:hAnsi="Times New Roman"/>
          <w:b/>
        </w:rPr>
        <w:t>podstatné porušenie Zmluvy</w:t>
      </w:r>
      <w:r w:rsidRPr="00243DC0">
        <w:rPr>
          <w:rFonts w:ascii="Times New Roman" w:hAnsi="Times New Roman"/>
        </w:rPr>
        <w:t xml:space="preserve"> o poskytnutí NFP</w:t>
      </w:r>
      <w:r w:rsidR="00A23F28" w:rsidRPr="00243DC0">
        <w:rPr>
          <w:rFonts w:ascii="Times New Roman" w:hAnsi="Times New Roman"/>
        </w:rPr>
        <w:t>.</w:t>
      </w:r>
      <w:r w:rsidRPr="00243DC0">
        <w:rPr>
          <w:rFonts w:ascii="Times New Roman" w:hAnsi="Times New Roman"/>
        </w:rPr>
        <w:t xml:space="preserve"> </w:t>
      </w:r>
    </w:p>
    <w:p w14:paraId="12FF32F9" w14:textId="77777777" w:rsidR="000E6116" w:rsidRPr="00243DC0" w:rsidRDefault="000E6116" w:rsidP="000E6116">
      <w:pPr>
        <w:pStyle w:val="Bezriadkovania"/>
        <w:spacing w:line="276" w:lineRule="auto"/>
        <w:ind w:left="540" w:firstLine="60"/>
        <w:jc w:val="both"/>
        <w:rPr>
          <w:rFonts w:ascii="Times New Roman" w:hAnsi="Times New Roman"/>
        </w:rPr>
      </w:pPr>
    </w:p>
    <w:p w14:paraId="635326BD" w14:textId="77777777" w:rsidR="000E6116" w:rsidRPr="009F1C14" w:rsidRDefault="000E6116" w:rsidP="00243DC0">
      <w:pPr>
        <w:numPr>
          <w:ilvl w:val="1"/>
          <w:numId w:val="48"/>
        </w:numPr>
        <w:suppressAutoHyphens/>
        <w:autoSpaceDN w:val="0"/>
        <w:spacing w:before="120" w:after="0"/>
        <w:jc w:val="both"/>
        <w:rPr>
          <w:rFonts w:ascii="Times New Roman" w:hAnsi="Times New Roman"/>
        </w:rPr>
      </w:pPr>
      <w:r w:rsidRPr="00243DC0">
        <w:rPr>
          <w:rFonts w:ascii="Times New Roman" w:hAnsi="Times New Roman"/>
        </w:rPr>
        <w:t xml:space="preserve">Prijímateľ sa zaväzuje zabezpečiť v rámci záväzkového vzťahu s každým Dodávateľom </w:t>
      </w:r>
      <w:r w:rsidRPr="00243DC0">
        <w:rPr>
          <w:rFonts w:ascii="Times New Roman" w:hAnsi="Times New Roman"/>
          <w:b/>
        </w:rPr>
        <w:t>povinnosť Dodávateľa</w:t>
      </w:r>
      <w:r w:rsidR="001C68F8" w:rsidRPr="00243DC0">
        <w:rPr>
          <w:rFonts w:ascii="Times New Roman" w:hAnsi="Times New Roman"/>
          <w:b/>
        </w:rPr>
        <w:t>/</w:t>
      </w:r>
      <w:r w:rsidR="003D49A7" w:rsidRPr="00243DC0">
        <w:rPr>
          <w:rFonts w:ascii="Times New Roman" w:hAnsi="Times New Roman"/>
          <w:b/>
        </w:rPr>
        <w:t>Subdodávateľa</w:t>
      </w:r>
      <w:r w:rsidRPr="00243DC0">
        <w:rPr>
          <w:rFonts w:ascii="Times New Roman" w:hAnsi="Times New Roman"/>
          <w:b/>
        </w:rPr>
        <w:t xml:space="preserve"> strpieť výkon kontroly/auditu</w:t>
      </w:r>
      <w:r w:rsidRPr="00243DC0">
        <w:rPr>
          <w:rFonts w:ascii="Times New Roman" w:hAnsi="Times New Roman"/>
        </w:rPr>
        <w:t xml:space="preserve"> súvisiaceho s dodávaným tovarom, službami a stavebnými prácami do uplynutia lehôt </w:t>
      </w:r>
      <w:commentRangeStart w:id="49"/>
      <w:r w:rsidRPr="00243DC0">
        <w:rPr>
          <w:rFonts w:ascii="Times New Roman" w:hAnsi="Times New Roman"/>
        </w:rPr>
        <w:t>podľa čl</w:t>
      </w:r>
      <w:r w:rsidR="008E02DF" w:rsidRPr="00243DC0">
        <w:rPr>
          <w:rFonts w:ascii="Times New Roman" w:hAnsi="Times New Roman"/>
        </w:rPr>
        <w:t>.</w:t>
      </w:r>
      <w:r w:rsidRPr="00243DC0">
        <w:rPr>
          <w:rFonts w:ascii="Times New Roman" w:hAnsi="Times New Roman"/>
        </w:rPr>
        <w:t xml:space="preserve"> 5 ods</w:t>
      </w:r>
      <w:r w:rsidR="008E02DF" w:rsidRPr="00243DC0">
        <w:rPr>
          <w:rFonts w:ascii="Times New Roman" w:hAnsi="Times New Roman"/>
        </w:rPr>
        <w:t>.</w:t>
      </w:r>
      <w:r w:rsidRPr="00243DC0">
        <w:rPr>
          <w:rFonts w:ascii="Times New Roman" w:hAnsi="Times New Roman"/>
        </w:rPr>
        <w:t xml:space="preserve"> 5.2 </w:t>
      </w:r>
      <w:commentRangeEnd w:id="49"/>
      <w:r w:rsidR="001E7ABF" w:rsidRPr="00243DC0">
        <w:rPr>
          <w:rStyle w:val="Odkaznakomentr"/>
          <w:rFonts w:ascii="Times New Roman" w:hAnsi="Times New Roman"/>
          <w:lang w:val="x-none" w:eastAsia="x-none"/>
        </w:rPr>
        <w:commentReference w:id="49"/>
      </w:r>
      <w:r w:rsidRPr="00243DC0">
        <w:rPr>
          <w:rFonts w:ascii="Times New Roman" w:hAnsi="Times New Roman"/>
        </w:rPr>
        <w:t>zmluvy, a to oprávnenými osobami na výkon tejto kontroly/auditu a poskytnúť im všetku potrebnú</w:t>
      </w:r>
      <w:r w:rsidRPr="00034C56">
        <w:rPr>
          <w:rFonts w:ascii="Times New Roman" w:hAnsi="Times New Roman"/>
        </w:rPr>
        <w:t xml:space="preserve"> súčinnosť. </w:t>
      </w:r>
      <w:r w:rsidR="00034C56" w:rsidRPr="00034C56">
        <w:rPr>
          <w:rFonts w:ascii="Times New Roman" w:hAnsi="Times New Roman"/>
        </w:rPr>
        <w:t>V špecifických prípadoch, p</w:t>
      </w:r>
      <w:r w:rsidR="00243DC0" w:rsidRPr="00034C56">
        <w:rPr>
          <w:rFonts w:ascii="Times New Roman" w:hAnsi="Times New Roman"/>
        </w:rPr>
        <w:t>okiaľ výsledok VO nie je formálne zachytený ani písomným zmluvným vzťahom, ani objednávkou, ale iným spôsobom (napr. pokladničným blokom, príjmovým dokladom a pod.), ktorý jednoznačne a hodnoverne preukazuje formálne, príp. aj v</w:t>
      </w:r>
      <w:r w:rsidR="00243DC0" w:rsidRPr="00E57BAD">
        <w:rPr>
          <w:rFonts w:ascii="Times New Roman" w:hAnsi="Times New Roman"/>
        </w:rPr>
        <w:t>ecné naplnenie</w:t>
      </w:r>
      <w:r w:rsidR="00243DC0" w:rsidRPr="00EC2A02">
        <w:rPr>
          <w:rFonts w:ascii="Times New Roman" w:hAnsi="Times New Roman"/>
        </w:rPr>
        <w:t xml:space="preserve"> výsledku VO, tento doklad pre</w:t>
      </w:r>
      <w:r w:rsidR="00243DC0" w:rsidRPr="009F1C14">
        <w:rPr>
          <w:rFonts w:ascii="Times New Roman" w:hAnsi="Times New Roman"/>
        </w:rPr>
        <w:t xml:space="preserve"> potreby kontroly VO nahrádza písomný zmluvný vzťah. V takom prípade nie je povinnosťou prijímateľa zaznamenať povinnosť strpieť výkon kontroly a auditu</w:t>
      </w:r>
    </w:p>
    <w:p w14:paraId="080207EA" w14:textId="77777777" w:rsidR="000E6116" w:rsidRPr="00243DC0" w:rsidRDefault="000E6116">
      <w:pPr>
        <w:numPr>
          <w:ilvl w:val="1"/>
          <w:numId w:val="48"/>
        </w:numPr>
        <w:suppressAutoHyphens/>
        <w:autoSpaceDN w:val="0"/>
        <w:spacing w:before="120" w:after="0"/>
        <w:jc w:val="both"/>
        <w:rPr>
          <w:rFonts w:ascii="Times New Roman" w:hAnsi="Times New Roman"/>
        </w:rPr>
      </w:pPr>
      <w:r w:rsidRPr="00D2551F">
        <w:rPr>
          <w:rFonts w:ascii="Times New Roman" w:hAnsi="Times New Roman"/>
        </w:rPr>
        <w:t>Prijímateľ j</w:t>
      </w:r>
      <w:r w:rsidRPr="00243DC0">
        <w:rPr>
          <w:rFonts w:ascii="Times New Roman" w:hAnsi="Times New Roman"/>
        </w:rPr>
        <w:t xml:space="preserve">e povinný v rámci VO zabezpečiť </w:t>
      </w:r>
      <w:r w:rsidRPr="00243DC0">
        <w:rPr>
          <w:rFonts w:ascii="Times New Roman" w:hAnsi="Times New Roman"/>
          <w:b/>
        </w:rPr>
        <w:t>dodržanie pravidiel hospodárskej súťaže</w:t>
      </w:r>
      <w:r w:rsidRPr="00243DC0">
        <w:rPr>
          <w:rFonts w:ascii="Times New Roman" w:hAnsi="Times New Roman"/>
        </w:rPr>
        <w:t xml:space="preserve"> a </w:t>
      </w:r>
      <w:r w:rsidRPr="00243DC0">
        <w:rPr>
          <w:rFonts w:ascii="Times New Roman" w:hAnsi="Times New Roman"/>
          <w:b/>
        </w:rPr>
        <w:t>zdržať sa protiprávneho konania pri výbere Dodávateľa</w:t>
      </w:r>
      <w:r w:rsidRPr="00243DC0">
        <w:rPr>
          <w:rFonts w:ascii="Times New Roman" w:hAnsi="Times New Roman"/>
        </w:rPr>
        <w:t xml:space="preserve">. Prijímateľ je v procese VO povinný postupovať s odbornou starostlivosťou za účelom preverenia, či v rámci VO nedošlo k porušeniu pravidiel čestnej hospodárskej súťaže alebo inému protiprávnemu konaniu, pričom je v prípade opomenutia uvedenej povinnosti plne zodpovedný za následky spojené s identifikovaním týchto skutočností zo strany Poskytovateľa alebo iných orgánov oprávnených na výkon kontroly a auditu. </w:t>
      </w:r>
    </w:p>
    <w:p w14:paraId="50F65B06" w14:textId="77777777" w:rsidR="000E6116" w:rsidRPr="00243DC0" w:rsidRDefault="000E6116">
      <w:pPr>
        <w:pStyle w:val="Odsekzoznamu"/>
        <w:numPr>
          <w:ilvl w:val="1"/>
          <w:numId w:val="48"/>
        </w:numPr>
        <w:suppressAutoHyphens/>
        <w:autoSpaceDN w:val="0"/>
        <w:spacing w:before="120" w:line="276" w:lineRule="auto"/>
        <w:contextualSpacing w:val="0"/>
        <w:jc w:val="both"/>
        <w:rPr>
          <w:sz w:val="22"/>
          <w:szCs w:val="22"/>
        </w:rPr>
      </w:pPr>
      <w:r w:rsidRPr="00243DC0">
        <w:rPr>
          <w:sz w:val="22"/>
          <w:szCs w:val="22"/>
        </w:rPr>
        <w:lastRenderedPageBreak/>
        <w:t xml:space="preserve">Vo veci určenia </w:t>
      </w:r>
      <w:r w:rsidR="008A4609" w:rsidRPr="00243DC0">
        <w:rPr>
          <w:b/>
          <w:sz w:val="22"/>
          <w:szCs w:val="22"/>
        </w:rPr>
        <w:t>E</w:t>
      </w:r>
      <w:r w:rsidRPr="00243DC0">
        <w:rPr>
          <w:b/>
          <w:sz w:val="22"/>
          <w:szCs w:val="22"/>
        </w:rPr>
        <w:t>x ante finančnej opravy</w:t>
      </w:r>
      <w:r w:rsidRPr="00243DC0">
        <w:rPr>
          <w:sz w:val="22"/>
          <w:szCs w:val="22"/>
        </w:rPr>
        <w:t xml:space="preserve"> a súčasného pripustenia kontrolovaného VO do financovania postupuje Poskytovateľ podľa </w:t>
      </w:r>
      <w:r w:rsidR="006978AA" w:rsidRPr="00243DC0">
        <w:rPr>
          <w:sz w:val="22"/>
          <w:szCs w:val="22"/>
        </w:rPr>
        <w:t>Právnych dokumentov</w:t>
      </w:r>
      <w:r w:rsidRPr="00243DC0">
        <w:rPr>
          <w:sz w:val="22"/>
          <w:szCs w:val="22"/>
        </w:rPr>
        <w:t xml:space="preserve"> a Prílohy č. 4 k Zmluve o poskytnutí NFP. Výdavky vzniknuté z takéhoto VO môžu byť pripustené do financovania len </w:t>
      </w:r>
      <w:r w:rsidRPr="00243DC0">
        <w:rPr>
          <w:b/>
          <w:sz w:val="22"/>
          <w:szCs w:val="22"/>
        </w:rPr>
        <w:t xml:space="preserve">za podmienky zníženia </w:t>
      </w:r>
      <w:r w:rsidR="002F33B1" w:rsidRPr="00243DC0">
        <w:rPr>
          <w:b/>
          <w:sz w:val="22"/>
          <w:szCs w:val="22"/>
        </w:rPr>
        <w:t>O</w:t>
      </w:r>
      <w:r w:rsidRPr="00243DC0">
        <w:rPr>
          <w:b/>
          <w:sz w:val="22"/>
          <w:szCs w:val="22"/>
        </w:rPr>
        <w:t>právnených výdavkov</w:t>
      </w:r>
      <w:r w:rsidRPr="00243DC0">
        <w:rPr>
          <w:sz w:val="22"/>
          <w:szCs w:val="22"/>
        </w:rPr>
        <w:t xml:space="preserve"> vo výške určenej </w:t>
      </w:r>
      <w:r w:rsidR="006978AA" w:rsidRPr="00243DC0">
        <w:rPr>
          <w:sz w:val="22"/>
          <w:szCs w:val="22"/>
        </w:rPr>
        <w:t>E</w:t>
      </w:r>
      <w:r w:rsidRPr="00243DC0">
        <w:rPr>
          <w:sz w:val="22"/>
          <w:szCs w:val="22"/>
        </w:rPr>
        <w:t>x ante finančnej opravy. V prípade uzatvoreného dodatku k existujúcej zmluve medzi Prijímateľom a Dodávateľom sa ustanovenie týkajúce sa pripustenia súvisiacich výdavkov do financovania a </w:t>
      </w:r>
      <w:r w:rsidR="006978AA" w:rsidRPr="00243DC0">
        <w:rPr>
          <w:sz w:val="22"/>
          <w:szCs w:val="22"/>
        </w:rPr>
        <w:t>E</w:t>
      </w:r>
      <w:r w:rsidRPr="00243DC0">
        <w:rPr>
          <w:sz w:val="22"/>
          <w:szCs w:val="22"/>
        </w:rPr>
        <w:t xml:space="preserve">x ante finančnej opravy uvedené v tomto odseku použijú primerane. </w:t>
      </w:r>
    </w:p>
    <w:p w14:paraId="160EC5CE" w14:textId="77777777" w:rsidR="00724E88" w:rsidRPr="00243DC0" w:rsidRDefault="000E6116" w:rsidP="001D6F73">
      <w:pPr>
        <w:pStyle w:val="Odsekzoznamu"/>
        <w:numPr>
          <w:ilvl w:val="1"/>
          <w:numId w:val="48"/>
        </w:numPr>
        <w:suppressAutoHyphens/>
        <w:autoSpaceDN w:val="0"/>
        <w:spacing w:before="120" w:line="276" w:lineRule="auto"/>
        <w:contextualSpacing w:val="0"/>
        <w:jc w:val="both"/>
        <w:rPr>
          <w:sz w:val="22"/>
          <w:szCs w:val="22"/>
        </w:rPr>
      </w:pPr>
      <w:r w:rsidRPr="00243DC0">
        <w:rPr>
          <w:b/>
          <w:sz w:val="22"/>
          <w:szCs w:val="22"/>
        </w:rPr>
        <w:t>Zoznam porušení pravidiel a postupov VO</w:t>
      </w:r>
      <w:r w:rsidRPr="00243DC0">
        <w:rPr>
          <w:sz w:val="22"/>
          <w:szCs w:val="22"/>
        </w:rPr>
        <w:t xml:space="preserve">, spolu s určením percentuálnej </w:t>
      </w:r>
      <w:r w:rsidR="006A0562" w:rsidRPr="00243DC0">
        <w:rPr>
          <w:sz w:val="22"/>
          <w:szCs w:val="22"/>
        </w:rPr>
        <w:t xml:space="preserve"> sadzby </w:t>
      </w:r>
      <w:r w:rsidRPr="00243DC0">
        <w:rPr>
          <w:sz w:val="22"/>
          <w:szCs w:val="22"/>
        </w:rPr>
        <w:t>finančnej opravy prislúchajúcej konkrétnemu porušeniu, podľa ktorého postupuje Poskytovateľ pri určení finančnej opravy a </w:t>
      </w:r>
      <w:r w:rsidR="003879BE" w:rsidRPr="00243DC0">
        <w:rPr>
          <w:sz w:val="22"/>
          <w:szCs w:val="22"/>
        </w:rPr>
        <w:t>E</w:t>
      </w:r>
      <w:r w:rsidRPr="00243DC0">
        <w:rPr>
          <w:sz w:val="22"/>
          <w:szCs w:val="22"/>
        </w:rPr>
        <w:t xml:space="preserve">x ante finančnej opravy, </w:t>
      </w:r>
      <w:r w:rsidR="00376A0D" w:rsidRPr="00243DC0">
        <w:rPr>
          <w:b/>
          <w:sz w:val="22"/>
          <w:szCs w:val="22"/>
        </w:rPr>
        <w:t>tvorí Prílohu č. 4 Zmluvy</w:t>
      </w:r>
      <w:r w:rsidR="00376A0D" w:rsidRPr="00243DC0">
        <w:rPr>
          <w:sz w:val="22"/>
          <w:szCs w:val="22"/>
        </w:rPr>
        <w:t xml:space="preserve"> o poskytnutí NFP. </w:t>
      </w:r>
      <w:bookmarkStart w:id="50" w:name="_Hlk118104910"/>
    </w:p>
    <w:p w14:paraId="4FC73465" w14:textId="77777777" w:rsidR="00641F11" w:rsidRPr="001F71FE" w:rsidRDefault="00B23A6F" w:rsidP="00641F11">
      <w:pPr>
        <w:numPr>
          <w:ilvl w:val="1"/>
          <w:numId w:val="48"/>
        </w:numPr>
        <w:spacing w:before="120" w:after="0" w:line="240" w:lineRule="auto"/>
        <w:jc w:val="both"/>
        <w:rPr>
          <w:rFonts w:ascii="Times New Roman" w:hAnsi="Times New Roman"/>
        </w:rPr>
      </w:pPr>
      <w:r w:rsidRPr="00243DC0">
        <w:rPr>
          <w:rFonts w:ascii="Times New Roman" w:hAnsi="Times New Roman"/>
        </w:rPr>
        <w:t xml:space="preserve">Zmluvné strany sa osobitne dohodli, že v prípade, ak akýkoľvek kontrolný </w:t>
      </w:r>
      <w:r w:rsidR="0059270A" w:rsidRPr="00243DC0">
        <w:rPr>
          <w:rFonts w:ascii="Times New Roman" w:hAnsi="Times New Roman"/>
        </w:rPr>
        <w:t xml:space="preserve">alebo auditný </w:t>
      </w:r>
      <w:r w:rsidRPr="00243DC0">
        <w:rPr>
          <w:rFonts w:ascii="Times New Roman" w:hAnsi="Times New Roman"/>
        </w:rPr>
        <w:t xml:space="preserve">orgán SR a/alebo EÚ identifikuje </w:t>
      </w:r>
      <w:r w:rsidRPr="00243DC0">
        <w:rPr>
          <w:rFonts w:ascii="Times New Roman" w:hAnsi="Times New Roman"/>
          <w:b/>
        </w:rPr>
        <w:t>Nezrovnalosť</w:t>
      </w:r>
      <w:r w:rsidRPr="00243DC0">
        <w:rPr>
          <w:rFonts w:ascii="Times New Roman" w:hAnsi="Times New Roman"/>
        </w:rPr>
        <w:t xml:space="preserve"> vyplývajúcu z Verejného obstarávania, ktoré Prijímateľ ukončil podpisom zmluvy s úspešným</w:t>
      </w:r>
      <w:r w:rsidRPr="001F71FE">
        <w:rPr>
          <w:rFonts w:ascii="Times New Roman" w:hAnsi="Times New Roman"/>
        </w:rPr>
        <w:t xml:space="preserve"> uchádzačom, v dôsledku ktorej vznikne povinnosť vrátiť NFP alebo jeho časť, Prijímateľ sa zaväzuje takto vyčíslen</w:t>
      </w:r>
      <w:r w:rsidR="0059270A" w:rsidRPr="001F71FE">
        <w:rPr>
          <w:rFonts w:ascii="Times New Roman" w:hAnsi="Times New Roman"/>
        </w:rPr>
        <w:t>ý</w:t>
      </w:r>
      <w:r w:rsidRPr="001F71FE">
        <w:rPr>
          <w:rFonts w:ascii="Times New Roman" w:hAnsi="Times New Roman"/>
        </w:rPr>
        <w:t xml:space="preserve"> NFP alebo jeho časť vrátiť spôsobom a v lehotách stanovených Poskytovateľom.</w:t>
      </w:r>
      <w:bookmarkEnd w:id="50"/>
    </w:p>
    <w:p w14:paraId="2831E840" w14:textId="77777777" w:rsidR="000E6116" w:rsidRPr="001F71FE" w:rsidRDefault="000E6116" w:rsidP="00A25B99">
      <w:pPr>
        <w:numPr>
          <w:ilvl w:val="1"/>
          <w:numId w:val="48"/>
        </w:numPr>
        <w:spacing w:before="120" w:line="240" w:lineRule="auto"/>
        <w:jc w:val="both"/>
        <w:rPr>
          <w:rFonts w:ascii="Times New Roman" w:hAnsi="Times New Roman"/>
          <w:b/>
        </w:rPr>
      </w:pPr>
      <w:r w:rsidRPr="001F71FE">
        <w:rPr>
          <w:rFonts w:ascii="Times New Roman" w:hAnsi="Times New Roman"/>
          <w:b/>
        </w:rPr>
        <w:t xml:space="preserve">Na postupy zadávania zákaziek uskutočnené pre </w:t>
      </w:r>
      <w:r w:rsidR="008D0619" w:rsidRPr="001F71FE">
        <w:rPr>
          <w:rFonts w:ascii="Times New Roman" w:hAnsi="Times New Roman"/>
          <w:b/>
        </w:rPr>
        <w:t xml:space="preserve">Výdavky </w:t>
      </w:r>
      <w:r w:rsidRPr="001F71FE">
        <w:rPr>
          <w:rFonts w:ascii="Times New Roman" w:hAnsi="Times New Roman"/>
          <w:b/>
        </w:rPr>
        <w:t>vykazované zjednodušeným spôsobom vykazovania sa ustanovenia tohto článku nevzťahujú.</w:t>
      </w:r>
    </w:p>
    <w:bookmarkEnd w:id="44"/>
    <w:p w14:paraId="1DA7A5C3" w14:textId="77777777" w:rsidR="00AF36B6" w:rsidRPr="001F71FE" w:rsidRDefault="00107570" w:rsidP="00520834">
      <w:pPr>
        <w:pStyle w:val="Nadpis3"/>
      </w:pPr>
      <w:r w:rsidRPr="001F71FE">
        <w:t xml:space="preserve">Článok 4 </w:t>
      </w:r>
      <w:r w:rsidR="005C2512" w:rsidRPr="001F71FE">
        <w:tab/>
      </w:r>
      <w:r w:rsidR="009F0476" w:rsidRPr="001F71FE">
        <w:t>POVINNOSTI SPOJENÉ S MONITOROVANÍM PROJEKTU A POSKYTOVANÍM INFORMÁCIÍ</w:t>
      </w:r>
      <w:r w:rsidR="009F0476" w:rsidRPr="001F71FE" w:rsidDel="009F0476">
        <w:t xml:space="preserve"> </w:t>
      </w:r>
    </w:p>
    <w:p w14:paraId="438EDA65" w14:textId="7C4B99C1" w:rsidR="00B7129C" w:rsidRPr="001F71FE" w:rsidRDefault="00B7129C" w:rsidP="00A43409">
      <w:pPr>
        <w:numPr>
          <w:ilvl w:val="1"/>
          <w:numId w:val="20"/>
        </w:numPr>
        <w:tabs>
          <w:tab w:val="clear" w:pos="540"/>
          <w:tab w:val="num" w:pos="3828"/>
        </w:tabs>
        <w:spacing w:before="240" w:line="264" w:lineRule="auto"/>
        <w:ind w:left="567" w:hanging="567"/>
        <w:jc w:val="both"/>
        <w:rPr>
          <w:rFonts w:ascii="Times New Roman" w:hAnsi="Times New Roman"/>
        </w:rPr>
      </w:pPr>
      <w:r w:rsidRPr="001F71FE">
        <w:rPr>
          <w:rFonts w:ascii="Times New Roman" w:hAnsi="Times New Roman"/>
        </w:rPr>
        <w:t xml:space="preserve">Prijímateľ je povinný počas </w:t>
      </w:r>
      <w:r w:rsidR="006733BB" w:rsidRPr="001F71FE">
        <w:rPr>
          <w:rFonts w:ascii="Times New Roman" w:hAnsi="Times New Roman"/>
        </w:rPr>
        <w:t>trvania</w:t>
      </w:r>
      <w:r w:rsidRPr="001F71FE">
        <w:rPr>
          <w:rFonts w:ascii="Times New Roman" w:hAnsi="Times New Roman"/>
        </w:rPr>
        <w:t xml:space="preserve"> Zmluvy o poskytnutí NFP predkladať Poskytovateľovi </w:t>
      </w:r>
      <w:r w:rsidRPr="001F71FE">
        <w:rPr>
          <w:rFonts w:ascii="Times New Roman" w:hAnsi="Times New Roman"/>
          <w:b/>
        </w:rPr>
        <w:t>monitorovacie správy</w:t>
      </w:r>
      <w:r w:rsidRPr="001F71FE">
        <w:rPr>
          <w:rFonts w:ascii="Times New Roman" w:hAnsi="Times New Roman"/>
        </w:rPr>
        <w:t xml:space="preserve"> Projektu vo formáte určenom Poskytovateľom, a to:</w:t>
      </w:r>
    </w:p>
    <w:p w14:paraId="5A5D2324" w14:textId="77777777" w:rsidR="001F2520" w:rsidRPr="001F71FE" w:rsidRDefault="00922FE8" w:rsidP="00A43409">
      <w:pPr>
        <w:numPr>
          <w:ilvl w:val="0"/>
          <w:numId w:val="21"/>
        </w:numPr>
        <w:tabs>
          <w:tab w:val="clear" w:pos="900"/>
          <w:tab w:val="num" w:pos="360"/>
          <w:tab w:val="num" w:pos="1560"/>
        </w:tabs>
        <w:spacing w:after="120" w:line="264" w:lineRule="auto"/>
        <w:ind w:left="851" w:hanging="284"/>
        <w:jc w:val="both"/>
        <w:rPr>
          <w:rFonts w:ascii="Times New Roman" w:hAnsi="Times New Roman"/>
        </w:rPr>
      </w:pPr>
      <w:r w:rsidRPr="001F71FE">
        <w:rPr>
          <w:rFonts w:ascii="Times New Roman" w:hAnsi="Times New Roman"/>
        </w:rPr>
        <w:t>m</w:t>
      </w:r>
      <w:r w:rsidR="00B7129C" w:rsidRPr="001F71FE">
        <w:rPr>
          <w:rFonts w:ascii="Times New Roman" w:hAnsi="Times New Roman"/>
        </w:rPr>
        <w:t>onitorovaciu správu Projektu počas Realizácie aktivít Projektu (s príznakom ,,</w:t>
      </w:r>
      <w:r w:rsidR="00B7129C" w:rsidRPr="001F71FE">
        <w:rPr>
          <w:rFonts w:ascii="Times New Roman" w:hAnsi="Times New Roman"/>
          <w:b/>
        </w:rPr>
        <w:t>výročná</w:t>
      </w:r>
      <w:r w:rsidR="00B7129C" w:rsidRPr="001F71FE">
        <w:rPr>
          <w:rFonts w:ascii="Times New Roman" w:hAnsi="Times New Roman"/>
        </w:rPr>
        <w:t>“)</w:t>
      </w:r>
      <w:r w:rsidR="00BC642F" w:rsidRPr="001F71FE">
        <w:rPr>
          <w:rFonts w:ascii="Times New Roman" w:hAnsi="Times New Roman"/>
        </w:rPr>
        <w:t>,</w:t>
      </w:r>
    </w:p>
    <w:p w14:paraId="4219FCBC" w14:textId="77777777" w:rsidR="00B7129C" w:rsidRPr="001F71FE" w:rsidRDefault="00B7129C" w:rsidP="00A43409">
      <w:pPr>
        <w:numPr>
          <w:ilvl w:val="0"/>
          <w:numId w:val="21"/>
        </w:numPr>
        <w:tabs>
          <w:tab w:val="clear" w:pos="900"/>
          <w:tab w:val="num" w:pos="360"/>
          <w:tab w:val="num" w:pos="1560"/>
        </w:tabs>
        <w:spacing w:after="120" w:line="264" w:lineRule="auto"/>
        <w:ind w:left="851" w:hanging="284"/>
        <w:jc w:val="both"/>
        <w:rPr>
          <w:rFonts w:ascii="Times New Roman" w:hAnsi="Times New Roman"/>
        </w:rPr>
      </w:pPr>
      <w:r w:rsidRPr="001F71FE">
        <w:rPr>
          <w:rFonts w:ascii="Times New Roman" w:hAnsi="Times New Roman"/>
        </w:rPr>
        <w:t xml:space="preserve">monitorovaciu </w:t>
      </w:r>
      <w:r w:rsidR="00D50885" w:rsidRPr="001F71FE">
        <w:rPr>
          <w:rFonts w:ascii="Times New Roman" w:hAnsi="Times New Roman"/>
        </w:rPr>
        <w:t xml:space="preserve"> </w:t>
      </w:r>
      <w:r w:rsidRPr="001F71FE">
        <w:rPr>
          <w:rFonts w:ascii="Times New Roman" w:hAnsi="Times New Roman"/>
        </w:rPr>
        <w:t xml:space="preserve">správu Projektu pri </w:t>
      </w:r>
      <w:r w:rsidR="00AF36B6" w:rsidRPr="001F71FE">
        <w:rPr>
          <w:rFonts w:ascii="Times New Roman" w:hAnsi="Times New Roman"/>
        </w:rPr>
        <w:t xml:space="preserve">Ukončení realizácie </w:t>
      </w:r>
      <w:r w:rsidRPr="001F71FE">
        <w:rPr>
          <w:rFonts w:ascii="Times New Roman" w:hAnsi="Times New Roman"/>
        </w:rPr>
        <w:t>aktivít Projektu (s príznakom ,,</w:t>
      </w:r>
      <w:r w:rsidRPr="001F71FE">
        <w:rPr>
          <w:rFonts w:ascii="Times New Roman" w:hAnsi="Times New Roman"/>
          <w:b/>
        </w:rPr>
        <w:t>záverečná</w:t>
      </w:r>
      <w:r w:rsidRPr="001F71FE">
        <w:rPr>
          <w:rFonts w:ascii="Times New Roman" w:hAnsi="Times New Roman"/>
        </w:rPr>
        <w:t>“),</w:t>
      </w:r>
    </w:p>
    <w:p w14:paraId="7A019E45" w14:textId="77777777" w:rsidR="00BC642F" w:rsidRPr="001F71FE" w:rsidRDefault="00BC642F" w:rsidP="00A43409">
      <w:pPr>
        <w:numPr>
          <w:ilvl w:val="0"/>
          <w:numId w:val="21"/>
        </w:numPr>
        <w:tabs>
          <w:tab w:val="clear" w:pos="900"/>
          <w:tab w:val="num" w:pos="360"/>
          <w:tab w:val="num" w:pos="1560"/>
        </w:tabs>
        <w:spacing w:after="120" w:line="264" w:lineRule="auto"/>
        <w:ind w:left="851" w:hanging="284"/>
        <w:jc w:val="both"/>
        <w:rPr>
          <w:rFonts w:ascii="Times New Roman" w:hAnsi="Times New Roman"/>
        </w:rPr>
      </w:pPr>
      <w:r w:rsidRPr="001F71FE">
        <w:rPr>
          <w:rFonts w:ascii="Times New Roman" w:hAnsi="Times New Roman"/>
        </w:rPr>
        <w:t>monitorovacia správa Projektu počas Realizácie aktivít Projektu (s príznakom „</w:t>
      </w:r>
      <w:r w:rsidRPr="001F71FE">
        <w:rPr>
          <w:rFonts w:ascii="Times New Roman" w:hAnsi="Times New Roman"/>
          <w:b/>
        </w:rPr>
        <w:t>mimoriadna</w:t>
      </w:r>
      <w:r w:rsidRPr="001F71FE">
        <w:rPr>
          <w:rFonts w:ascii="Times New Roman" w:hAnsi="Times New Roman"/>
        </w:rPr>
        <w:t>“).</w:t>
      </w:r>
    </w:p>
    <w:p w14:paraId="2B21C570" w14:textId="27420AE7" w:rsidR="000E7A44" w:rsidRPr="001F71FE" w:rsidRDefault="00B7129C" w:rsidP="001D6F73">
      <w:pPr>
        <w:numPr>
          <w:ilvl w:val="1"/>
          <w:numId w:val="20"/>
        </w:numPr>
        <w:tabs>
          <w:tab w:val="clear" w:pos="540"/>
        </w:tabs>
        <w:spacing w:line="264" w:lineRule="auto"/>
        <w:ind w:left="567" w:hanging="567"/>
        <w:jc w:val="both"/>
        <w:rPr>
          <w:rFonts w:ascii="Times New Roman" w:hAnsi="Times New Roman"/>
          <w:b/>
        </w:rPr>
      </w:pPr>
      <w:r w:rsidRPr="001F71FE">
        <w:rPr>
          <w:rFonts w:ascii="Times New Roman" w:hAnsi="Times New Roman"/>
        </w:rPr>
        <w:t>Prijímateľ je povinný počas Realizácie aktivít projektu predložiť Poskytovateľovi monitorovaciu správu Projektu ( s príznakom ,,</w:t>
      </w:r>
      <w:r w:rsidRPr="001F71FE">
        <w:rPr>
          <w:rFonts w:ascii="Times New Roman" w:hAnsi="Times New Roman"/>
          <w:b/>
        </w:rPr>
        <w:t>výročná</w:t>
      </w:r>
      <w:r w:rsidRPr="001F71FE">
        <w:rPr>
          <w:rFonts w:ascii="Times New Roman" w:hAnsi="Times New Roman"/>
        </w:rPr>
        <w:t xml:space="preserve">“) </w:t>
      </w:r>
      <w:r w:rsidR="002839BF" w:rsidRPr="001F71FE">
        <w:rPr>
          <w:rFonts w:ascii="Times New Roman" w:hAnsi="Times New Roman"/>
          <w:b/>
        </w:rPr>
        <w:t xml:space="preserve">do 31. </w:t>
      </w:r>
      <w:ins w:id="51" w:author="Autor">
        <w:r w:rsidR="00A7201D">
          <w:rPr>
            <w:rFonts w:ascii="Times New Roman" w:hAnsi="Times New Roman"/>
            <w:b/>
          </w:rPr>
          <w:t>augusta</w:t>
        </w:r>
      </w:ins>
      <w:del w:id="52" w:author="Autor">
        <w:r w:rsidR="002839BF" w:rsidRPr="001F71FE" w:rsidDel="00A7201D">
          <w:rPr>
            <w:rFonts w:ascii="Times New Roman" w:hAnsi="Times New Roman"/>
            <w:b/>
          </w:rPr>
          <w:delText>októbra</w:delText>
        </w:r>
      </w:del>
      <w:r w:rsidR="002839BF" w:rsidRPr="001F71FE">
        <w:rPr>
          <w:rFonts w:ascii="Times New Roman" w:hAnsi="Times New Roman"/>
          <w:b/>
        </w:rPr>
        <w:t xml:space="preserve"> každého roka </w:t>
      </w:r>
      <w:r w:rsidRPr="001F71FE">
        <w:rPr>
          <w:rFonts w:ascii="Times New Roman" w:hAnsi="Times New Roman"/>
          <w:b/>
        </w:rPr>
        <w:t xml:space="preserve">za obdobie </w:t>
      </w:r>
      <w:r w:rsidR="002839BF" w:rsidRPr="001F71FE" w:rsidDel="002839BF">
        <w:rPr>
          <w:rFonts w:ascii="Times New Roman" w:hAnsi="Times New Roman"/>
          <w:b/>
        </w:rPr>
        <w:t xml:space="preserve"> </w:t>
      </w:r>
      <w:r w:rsidR="002839BF" w:rsidRPr="001F71FE">
        <w:rPr>
          <w:rFonts w:ascii="Times New Roman" w:hAnsi="Times New Roman"/>
          <w:b/>
        </w:rPr>
        <w:t xml:space="preserve">od 1. </w:t>
      </w:r>
      <w:ins w:id="53" w:author="Autor">
        <w:r w:rsidR="00A7201D">
          <w:rPr>
            <w:rFonts w:ascii="Times New Roman" w:hAnsi="Times New Roman"/>
            <w:b/>
          </w:rPr>
          <w:t>júla</w:t>
        </w:r>
      </w:ins>
      <w:del w:id="54" w:author="Autor">
        <w:r w:rsidR="002839BF" w:rsidRPr="001F71FE" w:rsidDel="00A7201D">
          <w:rPr>
            <w:rFonts w:ascii="Times New Roman" w:hAnsi="Times New Roman"/>
            <w:b/>
          </w:rPr>
          <w:delText>októbra</w:delText>
        </w:r>
      </w:del>
      <w:r w:rsidR="002839BF" w:rsidRPr="001F71FE">
        <w:rPr>
          <w:rFonts w:ascii="Times New Roman" w:hAnsi="Times New Roman"/>
          <w:b/>
        </w:rPr>
        <w:t xml:space="preserve"> roka n-1 do 30. </w:t>
      </w:r>
      <w:ins w:id="55" w:author="Autor">
        <w:r w:rsidR="00A7201D">
          <w:rPr>
            <w:rFonts w:ascii="Times New Roman" w:hAnsi="Times New Roman"/>
            <w:b/>
          </w:rPr>
          <w:t>júna</w:t>
        </w:r>
      </w:ins>
      <w:del w:id="56" w:author="Autor">
        <w:r w:rsidR="002839BF" w:rsidRPr="001F71FE" w:rsidDel="00A7201D">
          <w:rPr>
            <w:rFonts w:ascii="Times New Roman" w:hAnsi="Times New Roman"/>
            <w:b/>
          </w:rPr>
          <w:delText>septembra</w:delText>
        </w:r>
      </w:del>
      <w:r w:rsidR="002839BF" w:rsidRPr="001F71FE">
        <w:rPr>
          <w:rFonts w:ascii="Times New Roman" w:hAnsi="Times New Roman"/>
          <w:b/>
        </w:rPr>
        <w:t xml:space="preserve"> roka n. </w:t>
      </w:r>
    </w:p>
    <w:p w14:paraId="49A023A4" w14:textId="3C37FAE5" w:rsidR="00B7129C" w:rsidRPr="001F71FE" w:rsidRDefault="009C012E" w:rsidP="001D6F73">
      <w:pPr>
        <w:numPr>
          <w:ilvl w:val="1"/>
          <w:numId w:val="20"/>
        </w:numPr>
        <w:tabs>
          <w:tab w:val="clear" w:pos="540"/>
        </w:tabs>
        <w:spacing w:line="264" w:lineRule="auto"/>
        <w:ind w:left="567" w:hanging="567"/>
        <w:jc w:val="both"/>
        <w:rPr>
          <w:rFonts w:ascii="Times New Roman" w:hAnsi="Times New Roman"/>
        </w:rPr>
      </w:pPr>
      <w:r w:rsidRPr="001F71FE">
        <w:rPr>
          <w:rFonts w:ascii="Times New Roman" w:hAnsi="Times New Roman"/>
        </w:rPr>
        <w:t xml:space="preserve">Prijímateľ je povinný predložiť za monitorované obdobie, v ktorom bola ukončená Realizácia aktivít Projektu, iba monitorovaciu správu </w:t>
      </w:r>
      <w:ins w:id="57" w:author="Autor">
        <w:r w:rsidR="00187CBA">
          <w:rPr>
            <w:rFonts w:ascii="Times New Roman" w:hAnsi="Times New Roman"/>
          </w:rPr>
          <w:t>(</w:t>
        </w:r>
      </w:ins>
      <w:r w:rsidRPr="001F71FE">
        <w:rPr>
          <w:rFonts w:ascii="Times New Roman" w:hAnsi="Times New Roman"/>
        </w:rPr>
        <w:t xml:space="preserve">s príznakom </w:t>
      </w:r>
      <w:r w:rsidR="003B5125" w:rsidRPr="001F71FE">
        <w:rPr>
          <w:rFonts w:ascii="Times New Roman" w:hAnsi="Times New Roman"/>
        </w:rPr>
        <w:t>„</w:t>
      </w:r>
      <w:r w:rsidRPr="001F71FE">
        <w:rPr>
          <w:rFonts w:ascii="Times New Roman" w:hAnsi="Times New Roman"/>
        </w:rPr>
        <w:t>záverečná</w:t>
      </w:r>
      <w:r w:rsidR="003B5125" w:rsidRPr="001F71FE">
        <w:rPr>
          <w:rFonts w:ascii="Times New Roman" w:hAnsi="Times New Roman"/>
        </w:rPr>
        <w:t>“</w:t>
      </w:r>
      <w:ins w:id="58" w:author="Autor">
        <w:r w:rsidR="00187CBA">
          <w:rPr>
            <w:rFonts w:ascii="Times New Roman" w:hAnsi="Times New Roman"/>
          </w:rPr>
          <w:t>)</w:t>
        </w:r>
      </w:ins>
      <w:r w:rsidR="003B5125" w:rsidRPr="001F71FE">
        <w:rPr>
          <w:rFonts w:ascii="Times New Roman" w:hAnsi="Times New Roman"/>
        </w:rPr>
        <w:t xml:space="preserve">, </w:t>
      </w:r>
      <w:r w:rsidR="005E1F90" w:rsidRPr="001F71FE">
        <w:rPr>
          <w:rFonts w:ascii="Times New Roman" w:hAnsi="Times New Roman"/>
        </w:rPr>
        <w:t>t. j.</w:t>
      </w:r>
      <w:r w:rsidRPr="001F71FE">
        <w:rPr>
          <w:rFonts w:ascii="Times New Roman" w:hAnsi="Times New Roman"/>
        </w:rPr>
        <w:t xml:space="preserve"> monitorovaciu správu s príznakom </w:t>
      </w:r>
      <w:r w:rsidR="003B5125" w:rsidRPr="001F71FE">
        <w:rPr>
          <w:rFonts w:ascii="Times New Roman" w:hAnsi="Times New Roman"/>
        </w:rPr>
        <w:t>„</w:t>
      </w:r>
      <w:r w:rsidRPr="001F71FE">
        <w:rPr>
          <w:rFonts w:ascii="Times New Roman" w:hAnsi="Times New Roman"/>
        </w:rPr>
        <w:t>výročná</w:t>
      </w:r>
      <w:r w:rsidR="003B5125" w:rsidRPr="001F71FE">
        <w:rPr>
          <w:rFonts w:ascii="Times New Roman" w:hAnsi="Times New Roman"/>
        </w:rPr>
        <w:t xml:space="preserve">“ </w:t>
      </w:r>
      <w:r w:rsidRPr="001F71FE">
        <w:rPr>
          <w:rFonts w:ascii="Times New Roman" w:hAnsi="Times New Roman"/>
        </w:rPr>
        <w:t>Prijímateľ už nepredkladá.</w:t>
      </w:r>
    </w:p>
    <w:p w14:paraId="1F842F22" w14:textId="77777777" w:rsidR="009F6941" w:rsidRPr="001F71FE" w:rsidRDefault="00B7129C" w:rsidP="001D6F73">
      <w:pPr>
        <w:numPr>
          <w:ilvl w:val="1"/>
          <w:numId w:val="20"/>
        </w:numPr>
        <w:tabs>
          <w:tab w:val="clear" w:pos="540"/>
        </w:tabs>
        <w:spacing w:line="264" w:lineRule="auto"/>
        <w:ind w:left="567" w:hanging="567"/>
        <w:jc w:val="both"/>
        <w:rPr>
          <w:rFonts w:ascii="Times New Roman" w:hAnsi="Times New Roman"/>
        </w:rPr>
      </w:pPr>
      <w:r w:rsidRPr="001F71FE">
        <w:rPr>
          <w:rFonts w:ascii="Times New Roman" w:hAnsi="Times New Roman"/>
        </w:rPr>
        <w:t xml:space="preserve">Prijímateľ je povinný </w:t>
      </w:r>
      <w:r w:rsidRPr="001F71FE">
        <w:rPr>
          <w:rFonts w:ascii="Times New Roman" w:hAnsi="Times New Roman"/>
          <w:b/>
        </w:rPr>
        <w:t xml:space="preserve">do </w:t>
      </w:r>
      <w:r w:rsidR="00111BF5" w:rsidRPr="001F71FE">
        <w:rPr>
          <w:rFonts w:ascii="Times New Roman" w:hAnsi="Times New Roman"/>
          <w:b/>
        </w:rPr>
        <w:t xml:space="preserve">30 </w:t>
      </w:r>
      <w:r w:rsidRPr="001F71FE">
        <w:rPr>
          <w:rFonts w:ascii="Times New Roman" w:hAnsi="Times New Roman"/>
          <w:b/>
        </w:rPr>
        <w:t xml:space="preserve">dní od </w:t>
      </w:r>
      <w:r w:rsidR="000E6614" w:rsidRPr="001F71FE">
        <w:rPr>
          <w:rFonts w:ascii="Times New Roman" w:hAnsi="Times New Roman"/>
          <w:b/>
        </w:rPr>
        <w:t xml:space="preserve">ukončenia Realizácie </w:t>
      </w:r>
      <w:r w:rsidRPr="001F71FE">
        <w:rPr>
          <w:rFonts w:ascii="Times New Roman" w:hAnsi="Times New Roman"/>
          <w:b/>
        </w:rPr>
        <w:t>aktivít Projektu</w:t>
      </w:r>
      <w:r w:rsidR="00785318" w:rsidRPr="001F71FE">
        <w:rPr>
          <w:rFonts w:ascii="Times New Roman" w:hAnsi="Times New Roman"/>
          <w:b/>
        </w:rPr>
        <w:t xml:space="preserve">, </w:t>
      </w:r>
      <w:r w:rsidRPr="001F71FE">
        <w:rPr>
          <w:rFonts w:ascii="Times New Roman" w:hAnsi="Times New Roman"/>
        </w:rPr>
        <w:t xml:space="preserve">predložiť Poskytovateľovi </w:t>
      </w:r>
      <w:r w:rsidRPr="001F71FE">
        <w:rPr>
          <w:rFonts w:ascii="Times New Roman" w:hAnsi="Times New Roman"/>
          <w:b/>
        </w:rPr>
        <w:t>monitorovaciu správu</w:t>
      </w:r>
      <w:r w:rsidRPr="001F71FE">
        <w:rPr>
          <w:rFonts w:ascii="Times New Roman" w:hAnsi="Times New Roman"/>
        </w:rPr>
        <w:t xml:space="preserve"> Projektu (s príznakom ,,</w:t>
      </w:r>
      <w:r w:rsidRPr="001F71FE">
        <w:rPr>
          <w:rFonts w:ascii="Times New Roman" w:hAnsi="Times New Roman"/>
          <w:b/>
        </w:rPr>
        <w:t>záverečná</w:t>
      </w:r>
      <w:r w:rsidRPr="001F71FE">
        <w:rPr>
          <w:rFonts w:ascii="Times New Roman" w:hAnsi="Times New Roman"/>
        </w:rPr>
        <w:t xml:space="preserve">“). </w:t>
      </w:r>
      <w:r w:rsidR="00FA6E6C" w:rsidRPr="001F71FE">
        <w:rPr>
          <w:rFonts w:ascii="Times New Roman" w:hAnsi="Times New Roman"/>
        </w:rPr>
        <w:t xml:space="preserve">Poskytovateľ je oprávnený umožniť predloženie monitorovacej správy projektu (s príznakom „záverečná“) </w:t>
      </w:r>
      <w:r w:rsidR="00FA6E6C" w:rsidRPr="001F71FE">
        <w:rPr>
          <w:rFonts w:ascii="Times New Roman" w:hAnsi="Times New Roman"/>
          <w:b/>
        </w:rPr>
        <w:t>aj v inom termíne, najneskôr však spolu s podaním Žiadosti o platbu (s príznakom „záverečná“).</w:t>
      </w:r>
      <w:r w:rsidR="00FA6E6C" w:rsidRPr="001F71FE">
        <w:rPr>
          <w:rFonts w:ascii="Times New Roman" w:hAnsi="Times New Roman"/>
        </w:rPr>
        <w:t xml:space="preserve"> </w:t>
      </w:r>
      <w:r w:rsidR="00B40A59" w:rsidRPr="001F71FE">
        <w:rPr>
          <w:rFonts w:ascii="Times New Roman" w:hAnsi="Times New Roman"/>
        </w:rPr>
        <w:t xml:space="preserve">Monitorované obdobie monitorovacej správy Projektu (s príznakom „záverečná“) je obdobie od účinnosti Zmluvy o poskytnutí NFP </w:t>
      </w:r>
      <w:r w:rsidR="000E6614" w:rsidRPr="001F71FE">
        <w:rPr>
          <w:rFonts w:ascii="Times New Roman" w:hAnsi="Times New Roman"/>
          <w:highlight w:val="lightGray"/>
        </w:rPr>
        <w:t>alebo, ak k Začatiu realizácie hlavných aktivít Projektu došlo pred nadobudnutím účinnosti Zmluvy o poskytnutí NFP, od Začatia realizácie hlavných aktivít Projektu,</w:t>
      </w:r>
      <w:r w:rsidR="000E6614" w:rsidRPr="001F71FE">
        <w:rPr>
          <w:rFonts w:ascii="Times New Roman" w:hAnsi="Times New Roman"/>
        </w:rPr>
        <w:t xml:space="preserve"> </w:t>
      </w:r>
      <w:r w:rsidR="00B40A59" w:rsidRPr="001F71FE">
        <w:rPr>
          <w:rFonts w:ascii="Times New Roman" w:hAnsi="Times New Roman"/>
        </w:rPr>
        <w:t xml:space="preserve">do </w:t>
      </w:r>
      <w:r w:rsidR="003D3FE7" w:rsidRPr="001F71FE">
        <w:rPr>
          <w:rFonts w:ascii="Times New Roman" w:hAnsi="Times New Roman"/>
        </w:rPr>
        <w:t xml:space="preserve">Ukončenia </w:t>
      </w:r>
      <w:r w:rsidR="00B40A59" w:rsidRPr="001F71FE">
        <w:rPr>
          <w:rFonts w:ascii="Times New Roman" w:hAnsi="Times New Roman"/>
        </w:rPr>
        <w:t xml:space="preserve">realizácie </w:t>
      </w:r>
      <w:r w:rsidR="001119EF" w:rsidRPr="001F71FE">
        <w:rPr>
          <w:rFonts w:ascii="Times New Roman" w:hAnsi="Times New Roman"/>
        </w:rPr>
        <w:t xml:space="preserve">hlavných </w:t>
      </w:r>
      <w:r w:rsidR="00B40A59" w:rsidRPr="001F71FE">
        <w:rPr>
          <w:rFonts w:ascii="Times New Roman" w:hAnsi="Times New Roman"/>
        </w:rPr>
        <w:t>aktivít projektu.</w:t>
      </w:r>
      <w:r w:rsidR="006E7D37" w:rsidRPr="001F71FE">
        <w:rPr>
          <w:rFonts w:ascii="Times New Roman" w:hAnsi="Times New Roman"/>
        </w:rPr>
        <w:t xml:space="preserve"> </w:t>
      </w:r>
      <w:r w:rsidR="00785318" w:rsidRPr="001F71FE">
        <w:rPr>
          <w:rFonts w:ascii="Times New Roman" w:hAnsi="Times New Roman"/>
          <w:highlight w:val="lightGray"/>
        </w:rPr>
        <w:t>A</w:t>
      </w:r>
      <w:r w:rsidR="006E7D37" w:rsidRPr="001F71FE">
        <w:rPr>
          <w:rFonts w:ascii="Times New Roman" w:hAnsi="Times New Roman"/>
          <w:highlight w:val="lightGray"/>
        </w:rPr>
        <w:t xml:space="preserve">k k Začatiu realizácie hlavných aktivít Projektu ako </w:t>
      </w:r>
      <w:r w:rsidR="006E7D37" w:rsidRPr="001F71FE">
        <w:rPr>
          <w:rFonts w:ascii="Times New Roman" w:hAnsi="Times New Roman"/>
          <w:highlight w:val="lightGray"/>
        </w:rPr>
        <w:lastRenderedPageBreak/>
        <w:t>aj k ukončeniu Realizácie aktivít Projektu došlo pred účinnosťou Zmluvy o poskytnutí NFP, Prijímateľ je povinný predložiť Poskytovateľovi monitorovaciu správu Projektu (s príznakom „záverečná“) za toto obdobie do 30 dní od nadobudnutia účinnosti Zmluvy o poskytnutí NFP</w:t>
      </w:r>
      <w:r w:rsidR="00FA6E6C" w:rsidRPr="001F71FE">
        <w:rPr>
          <w:rFonts w:ascii="Times New Roman" w:hAnsi="Times New Roman"/>
          <w:highlight w:val="lightGray"/>
        </w:rPr>
        <w:t xml:space="preserve"> alebo v inom termíne, ktorý vyplýva z </w:t>
      </w:r>
      <w:r w:rsidR="00785318" w:rsidRPr="001F71FE">
        <w:rPr>
          <w:rFonts w:ascii="Times New Roman" w:hAnsi="Times New Roman"/>
          <w:highlight w:val="lightGray"/>
        </w:rPr>
        <w:t>Právneho dokumentu</w:t>
      </w:r>
      <w:r w:rsidR="006E7D37" w:rsidRPr="001F71FE">
        <w:rPr>
          <w:rFonts w:ascii="Times New Roman" w:hAnsi="Times New Roman"/>
          <w:highlight w:val="lightGray"/>
        </w:rPr>
        <w:t>.</w:t>
      </w:r>
      <w:r w:rsidR="006E7D37" w:rsidRPr="001F71FE">
        <w:rPr>
          <w:rFonts w:ascii="Times New Roman" w:hAnsi="Times New Roman"/>
        </w:rPr>
        <w:t xml:space="preserve"> </w:t>
      </w:r>
    </w:p>
    <w:p w14:paraId="2D10FC0D" w14:textId="77777777" w:rsidR="00B7129C" w:rsidRPr="001F71FE" w:rsidRDefault="00B7129C" w:rsidP="001D6F73">
      <w:pPr>
        <w:pStyle w:val="Odsekzoznamu"/>
        <w:numPr>
          <w:ilvl w:val="0"/>
          <w:numId w:val="30"/>
        </w:numPr>
        <w:tabs>
          <w:tab w:val="clear" w:pos="900"/>
          <w:tab w:val="num" w:pos="567"/>
        </w:tabs>
        <w:spacing w:line="264" w:lineRule="auto"/>
        <w:ind w:left="567" w:hanging="567"/>
        <w:jc w:val="both"/>
      </w:pPr>
      <w:r w:rsidRPr="001F71FE">
        <w:rPr>
          <w:sz w:val="22"/>
          <w:szCs w:val="22"/>
        </w:rPr>
        <w:t xml:space="preserve">Prijímateľ je povinný predložiť Poskytovateľovi </w:t>
      </w:r>
      <w:r w:rsidRPr="001F71FE">
        <w:rPr>
          <w:b/>
          <w:sz w:val="22"/>
          <w:szCs w:val="22"/>
        </w:rPr>
        <w:t>informácie o </w:t>
      </w:r>
      <w:r w:rsidR="00D73260" w:rsidRPr="001F71FE">
        <w:rPr>
          <w:b/>
          <w:sz w:val="22"/>
          <w:szCs w:val="22"/>
        </w:rPr>
        <w:t>Merateľných</w:t>
      </w:r>
      <w:r w:rsidRPr="001F71FE">
        <w:rPr>
          <w:b/>
          <w:sz w:val="22"/>
          <w:szCs w:val="22"/>
        </w:rPr>
        <w:t xml:space="preserve"> </w:t>
      </w:r>
      <w:r w:rsidR="00D73260" w:rsidRPr="001F71FE">
        <w:rPr>
          <w:b/>
          <w:sz w:val="22"/>
          <w:szCs w:val="22"/>
        </w:rPr>
        <w:t>ukazovateľoch</w:t>
      </w:r>
      <w:r w:rsidR="00D73260" w:rsidRPr="001F71FE">
        <w:rPr>
          <w:sz w:val="22"/>
          <w:szCs w:val="22"/>
        </w:rPr>
        <w:t xml:space="preserve"> </w:t>
      </w:r>
      <w:r w:rsidR="00D90309" w:rsidRPr="001F71FE">
        <w:rPr>
          <w:sz w:val="22"/>
          <w:szCs w:val="22"/>
        </w:rPr>
        <w:t xml:space="preserve">Projektu </w:t>
      </w:r>
      <w:r w:rsidR="00C20826" w:rsidRPr="001F71FE">
        <w:rPr>
          <w:b/>
          <w:sz w:val="22"/>
          <w:szCs w:val="22"/>
          <w:highlight w:val="lightGray"/>
        </w:rPr>
        <w:t>a </w:t>
      </w:r>
      <w:commentRangeStart w:id="59"/>
      <w:r w:rsidR="00C20826" w:rsidRPr="001F71FE">
        <w:rPr>
          <w:b/>
          <w:sz w:val="22"/>
          <w:szCs w:val="22"/>
          <w:highlight w:val="lightGray"/>
        </w:rPr>
        <w:t xml:space="preserve">Iných údajoch </w:t>
      </w:r>
      <w:commentRangeEnd w:id="59"/>
      <w:r w:rsidR="00C20826" w:rsidRPr="001F71FE">
        <w:rPr>
          <w:rStyle w:val="Odkaznakomentr"/>
          <w:lang w:val="x-none" w:eastAsia="x-none"/>
        </w:rPr>
        <w:commentReference w:id="59"/>
      </w:r>
      <w:r w:rsidR="00C20826" w:rsidRPr="001F71FE">
        <w:rPr>
          <w:b/>
          <w:sz w:val="22"/>
          <w:szCs w:val="22"/>
          <w:highlight w:val="lightGray"/>
        </w:rPr>
        <w:t>(Dátach Projektu)</w:t>
      </w:r>
      <w:r w:rsidR="00C20826" w:rsidRPr="001F71FE">
        <w:rPr>
          <w:sz w:val="22"/>
          <w:szCs w:val="22"/>
        </w:rPr>
        <w:t xml:space="preserve"> </w:t>
      </w:r>
      <w:r w:rsidRPr="001F71FE">
        <w:rPr>
          <w:sz w:val="22"/>
          <w:szCs w:val="22"/>
        </w:rPr>
        <w:t>v rozsahu a termíne určenom Poskytovateľom.</w:t>
      </w:r>
      <w:r w:rsidR="00F73A40" w:rsidRPr="001F71FE">
        <w:rPr>
          <w:sz w:val="22"/>
          <w:szCs w:val="22"/>
        </w:rPr>
        <w:t xml:space="preserve"> </w:t>
      </w:r>
      <w:r w:rsidR="00E764D2" w:rsidRPr="001F71FE">
        <w:rPr>
          <w:sz w:val="22"/>
          <w:szCs w:val="22"/>
        </w:rPr>
        <w:t>Prijímateľ je povinný Bezodkladne prostredníctvom I</w:t>
      </w:r>
      <w:r w:rsidR="00CC3123" w:rsidRPr="001F71FE">
        <w:rPr>
          <w:sz w:val="22"/>
          <w:szCs w:val="22"/>
        </w:rPr>
        <w:t>nformačného</w:t>
      </w:r>
      <w:r w:rsidR="00A7231B" w:rsidRPr="001F71FE">
        <w:rPr>
          <w:sz w:val="22"/>
          <w:szCs w:val="22"/>
        </w:rPr>
        <w:t xml:space="preserve"> monitorovacieho systému</w:t>
      </w:r>
      <w:r w:rsidR="00E764D2" w:rsidRPr="001F71FE">
        <w:rPr>
          <w:sz w:val="22"/>
          <w:szCs w:val="22"/>
        </w:rPr>
        <w:t xml:space="preserve"> </w:t>
      </w:r>
      <w:r w:rsidR="00E764D2" w:rsidRPr="001F71FE">
        <w:rPr>
          <w:b/>
          <w:sz w:val="22"/>
          <w:szCs w:val="22"/>
        </w:rPr>
        <w:t>informovať</w:t>
      </w:r>
      <w:r w:rsidR="00E764D2" w:rsidRPr="001F71FE">
        <w:rPr>
          <w:sz w:val="22"/>
          <w:szCs w:val="22"/>
        </w:rPr>
        <w:t xml:space="preserve"> Poskytovateľa </w:t>
      </w:r>
      <w:r w:rsidR="00E764D2" w:rsidRPr="001F71FE">
        <w:rPr>
          <w:b/>
          <w:sz w:val="22"/>
          <w:szCs w:val="22"/>
        </w:rPr>
        <w:t xml:space="preserve">o kalendárnom dni </w:t>
      </w:r>
      <w:r w:rsidR="00A7231B" w:rsidRPr="001F71FE">
        <w:rPr>
          <w:b/>
          <w:sz w:val="22"/>
          <w:szCs w:val="22"/>
        </w:rPr>
        <w:t>U</w:t>
      </w:r>
      <w:r w:rsidR="00E764D2" w:rsidRPr="001F71FE">
        <w:rPr>
          <w:b/>
          <w:sz w:val="22"/>
          <w:szCs w:val="22"/>
        </w:rPr>
        <w:t xml:space="preserve">končenia </w:t>
      </w:r>
      <w:r w:rsidR="00A7231B" w:rsidRPr="001F71FE">
        <w:rPr>
          <w:b/>
          <w:sz w:val="22"/>
          <w:szCs w:val="22"/>
        </w:rPr>
        <w:t>r</w:t>
      </w:r>
      <w:r w:rsidR="00E764D2" w:rsidRPr="001F71FE">
        <w:rPr>
          <w:b/>
          <w:sz w:val="22"/>
          <w:szCs w:val="22"/>
        </w:rPr>
        <w:t xml:space="preserve">ealizácie </w:t>
      </w:r>
      <w:r w:rsidR="00E764D2" w:rsidRPr="001F71FE">
        <w:rPr>
          <w:sz w:val="22"/>
          <w:szCs w:val="22"/>
        </w:rPr>
        <w:t>hlavných</w:t>
      </w:r>
      <w:r w:rsidR="00E764D2" w:rsidRPr="001F71FE">
        <w:rPr>
          <w:b/>
          <w:sz w:val="22"/>
          <w:szCs w:val="22"/>
        </w:rPr>
        <w:t xml:space="preserve"> aktivít</w:t>
      </w:r>
      <w:r w:rsidR="00E764D2" w:rsidRPr="001F71FE">
        <w:rPr>
          <w:sz w:val="22"/>
          <w:szCs w:val="22"/>
        </w:rPr>
        <w:t xml:space="preserve"> Projektu </w:t>
      </w:r>
      <w:r w:rsidR="00E764D2" w:rsidRPr="001F71FE">
        <w:rPr>
          <w:sz w:val="22"/>
          <w:szCs w:val="22"/>
          <w:highlight w:val="lightGray"/>
        </w:rPr>
        <w:t xml:space="preserve">a kalendárnom dni ukončenia </w:t>
      </w:r>
      <w:r w:rsidR="00327F98" w:rsidRPr="001F71FE">
        <w:rPr>
          <w:sz w:val="22"/>
          <w:szCs w:val="22"/>
          <w:highlight w:val="lightGray"/>
        </w:rPr>
        <w:t>podporných A</w:t>
      </w:r>
      <w:r w:rsidR="00E764D2" w:rsidRPr="001F71FE">
        <w:rPr>
          <w:sz w:val="22"/>
          <w:szCs w:val="22"/>
          <w:highlight w:val="lightGray"/>
        </w:rPr>
        <w:t>ktivít Projektu</w:t>
      </w:r>
      <w:r w:rsidR="00E764D2" w:rsidRPr="001F71FE">
        <w:rPr>
          <w:sz w:val="22"/>
          <w:szCs w:val="22"/>
        </w:rPr>
        <w:t>.</w:t>
      </w:r>
      <w:r w:rsidR="00F73A40" w:rsidRPr="001F71FE">
        <w:rPr>
          <w:sz w:val="22"/>
          <w:szCs w:val="22"/>
        </w:rPr>
        <w:t xml:space="preserve"> </w:t>
      </w:r>
      <w:r w:rsidR="0050148F" w:rsidRPr="001F71FE">
        <w:rPr>
          <w:sz w:val="22"/>
          <w:szCs w:val="22"/>
        </w:rPr>
        <w:t>Prijímateľ je povinný prostredníctvom I</w:t>
      </w:r>
      <w:r w:rsidR="00CC3123" w:rsidRPr="001F71FE">
        <w:rPr>
          <w:sz w:val="22"/>
          <w:szCs w:val="22"/>
        </w:rPr>
        <w:t>nformačného</w:t>
      </w:r>
      <w:r w:rsidR="00A7231B" w:rsidRPr="001F71FE">
        <w:rPr>
          <w:sz w:val="22"/>
          <w:szCs w:val="22"/>
        </w:rPr>
        <w:t xml:space="preserve"> monitorovacieho systému</w:t>
      </w:r>
      <w:r w:rsidR="0050148F" w:rsidRPr="001F71FE">
        <w:rPr>
          <w:sz w:val="22"/>
          <w:szCs w:val="22"/>
        </w:rPr>
        <w:t xml:space="preserve"> poskytovať údaje o</w:t>
      </w:r>
      <w:r w:rsidR="00F90411" w:rsidRPr="001F71FE">
        <w:rPr>
          <w:sz w:val="22"/>
          <w:szCs w:val="22"/>
        </w:rPr>
        <w:t> Vecne zapojených osobách/</w:t>
      </w:r>
      <w:r w:rsidR="00F22BC7" w:rsidRPr="001F71FE">
        <w:rPr>
          <w:sz w:val="22"/>
          <w:szCs w:val="22"/>
        </w:rPr>
        <w:t>Ú</w:t>
      </w:r>
      <w:r w:rsidR="0050148F" w:rsidRPr="001F71FE">
        <w:rPr>
          <w:sz w:val="22"/>
          <w:szCs w:val="22"/>
        </w:rPr>
        <w:t xml:space="preserve">častníkoch </w:t>
      </w:r>
      <w:r w:rsidR="00F22BC7" w:rsidRPr="001F71FE">
        <w:rPr>
          <w:sz w:val="22"/>
          <w:szCs w:val="22"/>
        </w:rPr>
        <w:t>p</w:t>
      </w:r>
      <w:r w:rsidR="0050148F" w:rsidRPr="001F71FE">
        <w:rPr>
          <w:sz w:val="22"/>
          <w:szCs w:val="22"/>
        </w:rPr>
        <w:t xml:space="preserve">rojektu v rozsahu a termínoch určených Poskytovateľom. </w:t>
      </w:r>
      <w:r w:rsidRPr="001F71FE">
        <w:rPr>
          <w:sz w:val="22"/>
          <w:szCs w:val="22"/>
        </w:rPr>
        <w:t xml:space="preserve">Na žiadosť Poskytovateľa je Prijímateľ povinný Bezodkladne alebo v inom termíne určenom Poskytovateľom predložiť aj iné informácie, </w:t>
      </w:r>
      <w:r w:rsidR="000F4679" w:rsidRPr="001F71FE">
        <w:rPr>
          <w:sz w:val="22"/>
          <w:szCs w:val="22"/>
        </w:rPr>
        <w:t>D</w:t>
      </w:r>
      <w:r w:rsidRPr="001F71FE">
        <w:rPr>
          <w:sz w:val="22"/>
          <w:szCs w:val="22"/>
        </w:rPr>
        <w:t>okumentáciu súvisiacu s charakterom a postavením Prijímateľa, s </w:t>
      </w:r>
      <w:r w:rsidR="00421105" w:rsidRPr="001F71FE">
        <w:rPr>
          <w:sz w:val="22"/>
          <w:szCs w:val="22"/>
        </w:rPr>
        <w:t xml:space="preserve">Realizáciou </w:t>
      </w:r>
      <w:r w:rsidRPr="001F71FE">
        <w:rPr>
          <w:sz w:val="22"/>
          <w:szCs w:val="22"/>
        </w:rPr>
        <w:t>Projektu, účelom Projektu, s </w:t>
      </w:r>
      <w:r w:rsidR="000F4679" w:rsidRPr="001F71FE">
        <w:rPr>
          <w:sz w:val="22"/>
          <w:szCs w:val="22"/>
        </w:rPr>
        <w:t>činnosťami</w:t>
      </w:r>
      <w:r w:rsidR="00D90309" w:rsidRPr="001F71FE">
        <w:rPr>
          <w:sz w:val="22"/>
          <w:szCs w:val="22"/>
        </w:rPr>
        <w:t xml:space="preserve"> </w:t>
      </w:r>
      <w:r w:rsidRPr="001F71FE">
        <w:rPr>
          <w:sz w:val="22"/>
          <w:szCs w:val="22"/>
        </w:rPr>
        <w:t>Prijímateľa súvisiacimi s účelom Projektu, s vedením účtovníctva, a to aj mimo predkladania monitorovacích správ Projektu alebo poskytovania informácií o</w:t>
      </w:r>
      <w:r w:rsidR="000C2E46" w:rsidRPr="001F71FE">
        <w:rPr>
          <w:sz w:val="22"/>
          <w:szCs w:val="22"/>
        </w:rPr>
        <w:t> Merateľných ukazovateľoch</w:t>
      </w:r>
      <w:r w:rsidRPr="001F71FE">
        <w:rPr>
          <w:sz w:val="22"/>
          <w:szCs w:val="22"/>
        </w:rPr>
        <w:t xml:space="preserve"> </w:t>
      </w:r>
      <w:r w:rsidR="00D90309" w:rsidRPr="001F71FE">
        <w:rPr>
          <w:sz w:val="22"/>
          <w:szCs w:val="22"/>
        </w:rPr>
        <w:t>Projektu</w:t>
      </w:r>
      <w:r w:rsidR="008D7502">
        <w:rPr>
          <w:sz w:val="22"/>
          <w:szCs w:val="22"/>
        </w:rPr>
        <w:t xml:space="preserve"> a iných údajoch (Dátach Projektu)</w:t>
      </w:r>
      <w:r w:rsidR="00D90309" w:rsidRPr="001F71FE">
        <w:rPr>
          <w:sz w:val="22"/>
          <w:szCs w:val="22"/>
        </w:rPr>
        <w:t xml:space="preserve"> </w:t>
      </w:r>
      <w:r w:rsidRPr="001F71FE">
        <w:rPr>
          <w:sz w:val="22"/>
          <w:szCs w:val="22"/>
        </w:rPr>
        <w:t xml:space="preserve">podľa prvej vety tohto odseku. </w:t>
      </w:r>
    </w:p>
    <w:p w14:paraId="7FA24A3F" w14:textId="5DD28CEA" w:rsidR="00B7129C" w:rsidRPr="001F71FE" w:rsidRDefault="00B7129C">
      <w:pPr>
        <w:numPr>
          <w:ilvl w:val="0"/>
          <w:numId w:val="30"/>
        </w:numPr>
        <w:tabs>
          <w:tab w:val="clear" w:pos="900"/>
          <w:tab w:val="num" w:pos="851"/>
        </w:tabs>
        <w:spacing w:line="264" w:lineRule="auto"/>
        <w:ind w:left="567" w:hanging="567"/>
        <w:jc w:val="both"/>
        <w:rPr>
          <w:rFonts w:ascii="Times New Roman" w:hAnsi="Times New Roman"/>
        </w:rPr>
      </w:pPr>
      <w:r w:rsidRPr="001F71FE">
        <w:rPr>
          <w:rFonts w:ascii="Times New Roman" w:hAnsi="Times New Roman"/>
        </w:rPr>
        <w:t xml:space="preserve">Prijímateľ je povinný </w:t>
      </w:r>
      <w:r w:rsidR="00D90309" w:rsidRPr="001F71FE">
        <w:rPr>
          <w:rFonts w:ascii="Times New Roman" w:hAnsi="Times New Roman"/>
        </w:rPr>
        <w:t xml:space="preserve">Bezodkladne </w:t>
      </w:r>
      <w:r w:rsidRPr="001F71FE">
        <w:rPr>
          <w:rFonts w:ascii="Times New Roman" w:hAnsi="Times New Roman"/>
          <w:b/>
        </w:rPr>
        <w:t>písomne informovať</w:t>
      </w:r>
      <w:r w:rsidRPr="001F71FE">
        <w:rPr>
          <w:rFonts w:ascii="Times New Roman" w:hAnsi="Times New Roman"/>
        </w:rPr>
        <w:t xml:space="preserve"> Poskytovateľa o začatí a ukončení akéhokoľvek </w:t>
      </w:r>
      <w:r w:rsidRPr="001F71FE">
        <w:rPr>
          <w:rFonts w:ascii="Times New Roman" w:hAnsi="Times New Roman"/>
          <w:b/>
        </w:rPr>
        <w:t>súdneho, exekučného alebo správneho konania voči Prijímateľovi</w:t>
      </w:r>
      <w:r w:rsidRPr="001F71FE">
        <w:rPr>
          <w:rFonts w:ascii="Times New Roman" w:hAnsi="Times New Roman"/>
        </w:rPr>
        <w:t>, o </w:t>
      </w:r>
      <w:r w:rsidRPr="001F71FE">
        <w:rPr>
          <w:rFonts w:ascii="Times New Roman" w:hAnsi="Times New Roman"/>
          <w:b/>
        </w:rPr>
        <w:t xml:space="preserve">vzniku a zániku </w:t>
      </w:r>
      <w:r w:rsidR="00C70292" w:rsidRPr="001F71FE">
        <w:rPr>
          <w:rFonts w:ascii="Times New Roman" w:hAnsi="Times New Roman"/>
          <w:b/>
        </w:rPr>
        <w:t>O</w:t>
      </w:r>
      <w:r w:rsidRPr="001F71FE">
        <w:rPr>
          <w:rFonts w:ascii="Times New Roman" w:hAnsi="Times New Roman"/>
          <w:b/>
        </w:rPr>
        <w:t>kolnost</w:t>
      </w:r>
      <w:r w:rsidR="00C70292" w:rsidRPr="001F71FE">
        <w:rPr>
          <w:rFonts w:ascii="Times New Roman" w:hAnsi="Times New Roman"/>
          <w:b/>
        </w:rPr>
        <w:t>i</w:t>
      </w:r>
      <w:r w:rsidRPr="001F71FE">
        <w:rPr>
          <w:rFonts w:ascii="Times New Roman" w:hAnsi="Times New Roman"/>
          <w:b/>
        </w:rPr>
        <w:t xml:space="preserve"> vylučujúc</w:t>
      </w:r>
      <w:r w:rsidR="00C70292" w:rsidRPr="001F71FE">
        <w:rPr>
          <w:rFonts w:ascii="Times New Roman" w:hAnsi="Times New Roman"/>
          <w:b/>
        </w:rPr>
        <w:t>ej</w:t>
      </w:r>
      <w:r w:rsidRPr="001F71FE">
        <w:rPr>
          <w:rFonts w:ascii="Times New Roman" w:hAnsi="Times New Roman"/>
          <w:b/>
        </w:rPr>
        <w:t xml:space="preserve"> zodpovednosť</w:t>
      </w:r>
      <w:r w:rsidRPr="001F71FE">
        <w:rPr>
          <w:rFonts w:ascii="Times New Roman" w:hAnsi="Times New Roman"/>
        </w:rPr>
        <w:t xml:space="preserve">, o všetkých </w:t>
      </w:r>
      <w:r w:rsidRPr="001F71FE">
        <w:rPr>
          <w:rFonts w:ascii="Times New Roman" w:hAnsi="Times New Roman"/>
          <w:b/>
        </w:rPr>
        <w:t>zisteniach</w:t>
      </w:r>
      <w:r w:rsidRPr="001F71FE">
        <w:rPr>
          <w:rFonts w:ascii="Times New Roman" w:hAnsi="Times New Roman"/>
        </w:rPr>
        <w:t xml:space="preserve"> oprávnených osôb na výkon kontroly alebo auditu, prípadne iných kontrolných orgánov, ako aj o iných skutočnostiach, ktoré majú alebo môžu mať vplyv na </w:t>
      </w:r>
      <w:r w:rsidR="00722482" w:rsidRPr="001F71FE">
        <w:rPr>
          <w:rFonts w:ascii="Times New Roman" w:hAnsi="Times New Roman"/>
        </w:rPr>
        <w:t>R</w:t>
      </w:r>
      <w:r w:rsidRPr="001F71FE">
        <w:rPr>
          <w:rFonts w:ascii="Times New Roman" w:hAnsi="Times New Roman"/>
        </w:rPr>
        <w:t xml:space="preserve">ealizáciu aktivít Projektu a/alebo na povahu a účel Projektu. </w:t>
      </w:r>
      <w:commentRangeStart w:id="60"/>
      <w:r w:rsidR="007F6C8D" w:rsidRPr="001F71FE">
        <w:rPr>
          <w:rFonts w:ascii="Times New Roman" w:hAnsi="Times New Roman"/>
          <w:highlight w:val="lightGray"/>
        </w:rPr>
        <w:t>Prijímateľ je tiež povinný informovať Poskytovateľa o začatí a ukončení konkurzného konania a konkurzu, reštrukturalizačného konania a reštrukturalizácie, ako aj o vstupe Prijímateľa do likvidácie a jej ukončení</w:t>
      </w:r>
      <w:r w:rsidR="00810414" w:rsidRPr="001F71FE">
        <w:rPr>
          <w:rFonts w:ascii="Times New Roman" w:hAnsi="Times New Roman"/>
          <w:highlight w:val="lightGray"/>
        </w:rPr>
        <w:t>.</w:t>
      </w:r>
      <w:r w:rsidR="00161823" w:rsidRPr="001F71FE">
        <w:rPr>
          <w:rFonts w:ascii="Times New Roman" w:hAnsi="Times New Roman"/>
          <w:highlight w:val="lightGray"/>
        </w:rPr>
        <w:t xml:space="preserve"> </w:t>
      </w:r>
      <w:commentRangeEnd w:id="60"/>
      <w:r w:rsidR="00B5445F" w:rsidRPr="001F71FE">
        <w:rPr>
          <w:rStyle w:val="Odkaznakomentr"/>
          <w:rFonts w:ascii="Times New Roman" w:hAnsi="Times New Roman"/>
          <w:highlight w:val="lightGray"/>
          <w:lang w:val="x-none" w:eastAsia="x-none"/>
        </w:rPr>
        <w:commentReference w:id="60"/>
      </w:r>
      <w:r w:rsidR="00161823" w:rsidRPr="001F71FE">
        <w:rPr>
          <w:rFonts w:ascii="Times New Roman" w:hAnsi="Times New Roman"/>
        </w:rPr>
        <w:t xml:space="preserve">Prijímateľ je povinný informovať Poskytovateľa o zavedení ozdravného režimu a zavedení nútenej správy. </w:t>
      </w:r>
      <w:r w:rsidR="004A5016" w:rsidRPr="001F71FE">
        <w:rPr>
          <w:rFonts w:ascii="Times New Roman" w:hAnsi="Times New Roman"/>
        </w:rPr>
        <w:t xml:space="preserve">Prijímateľ je povinný informovať Poskytovateľa </w:t>
      </w:r>
      <w:r w:rsidR="007D2CD6" w:rsidRPr="001F71FE">
        <w:rPr>
          <w:rFonts w:ascii="Times New Roman" w:hAnsi="Times New Roman"/>
        </w:rPr>
        <w:t>o </w:t>
      </w:r>
      <w:r w:rsidR="007D2CD6" w:rsidRPr="001F71FE">
        <w:rPr>
          <w:rFonts w:ascii="Times New Roman" w:hAnsi="Times New Roman"/>
          <w:b/>
        </w:rPr>
        <w:t>trestnom konaní</w:t>
      </w:r>
      <w:r w:rsidR="007D2CD6" w:rsidRPr="001F71FE">
        <w:rPr>
          <w:rFonts w:ascii="Times New Roman" w:hAnsi="Times New Roman"/>
        </w:rPr>
        <w:t>, ktoré sa proti nemu vedie podľa zák</w:t>
      </w:r>
      <w:ins w:id="61" w:author="Autor">
        <w:r w:rsidR="00B33B66">
          <w:rPr>
            <w:rFonts w:ascii="Times New Roman" w:hAnsi="Times New Roman"/>
          </w:rPr>
          <w:t>ona</w:t>
        </w:r>
      </w:ins>
      <w:del w:id="62" w:author="Autor">
        <w:r w:rsidR="0040516C" w:rsidRPr="001F71FE" w:rsidDel="00B33B66">
          <w:rPr>
            <w:rFonts w:ascii="Times New Roman" w:hAnsi="Times New Roman"/>
          </w:rPr>
          <w:delText>.</w:delText>
        </w:r>
      </w:del>
      <w:r w:rsidR="0040516C" w:rsidRPr="001F71FE">
        <w:rPr>
          <w:rFonts w:ascii="Times New Roman" w:hAnsi="Times New Roman"/>
        </w:rPr>
        <w:t xml:space="preserve"> č. 91/2016 Z. z. o trestnej zodpovednosti právnických osôb a zmene a doplnení niektorých zákonov v znení neskorších predpisov a o uložení trest</w:t>
      </w:r>
      <w:r w:rsidR="00D40E89" w:rsidRPr="001F71FE">
        <w:rPr>
          <w:rFonts w:ascii="Times New Roman" w:hAnsi="Times New Roman"/>
        </w:rPr>
        <w:t>u v</w:t>
      </w:r>
      <w:r w:rsidR="00E40676" w:rsidRPr="001F71FE">
        <w:rPr>
          <w:rFonts w:ascii="Times New Roman" w:hAnsi="Times New Roman"/>
        </w:rPr>
        <w:t xml:space="preserve"> nadväznosti na úpravu uvedenú </w:t>
      </w:r>
      <w:commentRangeStart w:id="63"/>
      <w:r w:rsidR="00E40676" w:rsidRPr="001F71FE">
        <w:rPr>
          <w:rFonts w:ascii="Times New Roman" w:hAnsi="Times New Roman"/>
        </w:rPr>
        <w:t>v článku 2 ods. 2.</w:t>
      </w:r>
      <w:r w:rsidR="000B3902" w:rsidRPr="001F71FE">
        <w:rPr>
          <w:rFonts w:ascii="Times New Roman" w:hAnsi="Times New Roman"/>
        </w:rPr>
        <w:t>9</w:t>
      </w:r>
      <w:r w:rsidR="00E40676" w:rsidRPr="001F71FE">
        <w:rPr>
          <w:rFonts w:ascii="Times New Roman" w:hAnsi="Times New Roman"/>
        </w:rPr>
        <w:t xml:space="preserve"> zmluvy</w:t>
      </w:r>
      <w:commentRangeEnd w:id="63"/>
      <w:r w:rsidR="00242331" w:rsidRPr="001F71FE">
        <w:rPr>
          <w:rStyle w:val="Odkaznakomentr"/>
          <w:rFonts w:ascii="Times New Roman" w:hAnsi="Times New Roman"/>
          <w:lang w:val="x-none" w:eastAsia="x-none"/>
        </w:rPr>
        <w:commentReference w:id="63"/>
      </w:r>
      <w:r w:rsidR="0039286B" w:rsidRPr="001F71FE">
        <w:rPr>
          <w:rFonts w:ascii="Times New Roman" w:hAnsi="Times New Roman"/>
        </w:rPr>
        <w:t>,</w:t>
      </w:r>
      <w:r w:rsidR="00E40676" w:rsidRPr="001F71FE">
        <w:rPr>
          <w:rFonts w:ascii="Times New Roman" w:hAnsi="Times New Roman"/>
        </w:rPr>
        <w:t xml:space="preserve"> </w:t>
      </w:r>
      <w:ins w:id="64" w:author="Autor">
        <w:r w:rsidR="00B33B66">
          <w:rPr>
            <w:rFonts w:ascii="Times New Roman" w:hAnsi="Times New Roman"/>
          </w:rPr>
          <w:t xml:space="preserve">a to </w:t>
        </w:r>
      </w:ins>
      <w:r w:rsidR="00E40676" w:rsidRPr="001F71FE">
        <w:rPr>
          <w:rFonts w:ascii="Times New Roman" w:hAnsi="Times New Roman"/>
        </w:rPr>
        <w:t xml:space="preserve">bez ohľadu na </w:t>
      </w:r>
      <w:del w:id="65" w:author="Autor">
        <w:r w:rsidR="00E40676" w:rsidRPr="001F71FE" w:rsidDel="00B33B66">
          <w:rPr>
            <w:rFonts w:ascii="Times New Roman" w:hAnsi="Times New Roman"/>
          </w:rPr>
          <w:delText xml:space="preserve">to </w:delText>
        </w:r>
      </w:del>
      <w:r w:rsidR="00E40676" w:rsidRPr="001F71FE">
        <w:rPr>
          <w:rFonts w:ascii="Times New Roman" w:hAnsi="Times New Roman"/>
        </w:rPr>
        <w:t xml:space="preserve">súvislosť uvedeného trestného konania </w:t>
      </w:r>
      <w:r w:rsidR="0039286B" w:rsidRPr="001F71FE">
        <w:rPr>
          <w:rFonts w:ascii="Times New Roman" w:hAnsi="Times New Roman"/>
        </w:rPr>
        <w:t>s Projektom.</w:t>
      </w:r>
    </w:p>
    <w:p w14:paraId="100756B0" w14:textId="77777777" w:rsidR="009F6941" w:rsidRPr="001F71FE" w:rsidRDefault="00B7129C">
      <w:pPr>
        <w:numPr>
          <w:ilvl w:val="0"/>
          <w:numId w:val="30"/>
        </w:numPr>
        <w:tabs>
          <w:tab w:val="clear" w:pos="900"/>
          <w:tab w:val="num" w:pos="851"/>
        </w:tabs>
        <w:spacing w:line="264" w:lineRule="auto"/>
        <w:ind w:left="567" w:hanging="567"/>
        <w:jc w:val="both"/>
        <w:rPr>
          <w:rFonts w:ascii="Times New Roman" w:hAnsi="Times New Roman"/>
        </w:rPr>
      </w:pPr>
      <w:r w:rsidRPr="001F71FE">
        <w:rPr>
          <w:rFonts w:ascii="Times New Roman" w:hAnsi="Times New Roman"/>
        </w:rPr>
        <w:t xml:space="preserve">Prijímateľ je zodpovedný za </w:t>
      </w:r>
      <w:r w:rsidRPr="001F71FE">
        <w:rPr>
          <w:rFonts w:ascii="Times New Roman" w:hAnsi="Times New Roman"/>
          <w:b/>
        </w:rPr>
        <w:t>presnosť, správnosť, pravdivosť a úplnosť všetkých informácií</w:t>
      </w:r>
      <w:r w:rsidRPr="001F71FE">
        <w:rPr>
          <w:rFonts w:ascii="Times New Roman" w:hAnsi="Times New Roman"/>
        </w:rPr>
        <w:t xml:space="preserve"> poskytovaných Poskytovateľovi.</w:t>
      </w:r>
      <w:r w:rsidR="009F6941" w:rsidRPr="001F71FE">
        <w:rPr>
          <w:rFonts w:ascii="Times New Roman" w:hAnsi="Times New Roman"/>
        </w:rPr>
        <w:t xml:space="preserve"> Monitorovacie správy Projektu</w:t>
      </w:r>
      <w:r w:rsidR="00AB00F4" w:rsidRPr="001F71FE">
        <w:rPr>
          <w:rFonts w:ascii="Times New Roman" w:hAnsi="Times New Roman"/>
        </w:rPr>
        <w:t xml:space="preserve"> </w:t>
      </w:r>
      <w:r w:rsidR="009F6941" w:rsidRPr="001F71FE">
        <w:rPr>
          <w:rFonts w:ascii="Times New Roman" w:hAnsi="Times New Roman"/>
        </w:rPr>
        <w:t>podlieha</w:t>
      </w:r>
      <w:r w:rsidR="00AB00F4" w:rsidRPr="001F71FE">
        <w:rPr>
          <w:rFonts w:ascii="Times New Roman" w:hAnsi="Times New Roman"/>
        </w:rPr>
        <w:t>jú</w:t>
      </w:r>
      <w:r w:rsidR="009F6941" w:rsidRPr="001F71FE">
        <w:rPr>
          <w:rFonts w:ascii="Times New Roman" w:hAnsi="Times New Roman"/>
        </w:rPr>
        <w:t xml:space="preserve"> výkonu kontroly Poskytovateľom. </w:t>
      </w:r>
    </w:p>
    <w:p w14:paraId="049564E6" w14:textId="77777777" w:rsidR="00BC2E06" w:rsidRPr="001F71FE" w:rsidRDefault="00BC2E06">
      <w:pPr>
        <w:numPr>
          <w:ilvl w:val="0"/>
          <w:numId w:val="30"/>
        </w:numPr>
        <w:tabs>
          <w:tab w:val="clear" w:pos="900"/>
          <w:tab w:val="num" w:pos="851"/>
        </w:tabs>
        <w:spacing w:line="264" w:lineRule="auto"/>
        <w:ind w:left="567" w:hanging="567"/>
        <w:jc w:val="both"/>
        <w:rPr>
          <w:rFonts w:ascii="Times New Roman" w:hAnsi="Times New Roman"/>
        </w:rPr>
      </w:pPr>
      <w:r w:rsidRPr="001F71FE">
        <w:rPr>
          <w:rFonts w:ascii="Times New Roman" w:hAnsi="Times New Roman"/>
        </w:rPr>
        <w:t xml:space="preserve">Poskytovateľ je oprávnený požadovať od Prijímateľa </w:t>
      </w:r>
      <w:r w:rsidRPr="001F71FE">
        <w:rPr>
          <w:rFonts w:ascii="Times New Roman" w:hAnsi="Times New Roman"/>
          <w:b/>
        </w:rPr>
        <w:t>správy a informácie</w:t>
      </w:r>
      <w:r w:rsidRPr="001F71FE">
        <w:rPr>
          <w:rFonts w:ascii="Times New Roman" w:hAnsi="Times New Roman"/>
        </w:rPr>
        <w:t xml:space="preserve"> </w:t>
      </w:r>
      <w:r w:rsidR="00455CF2" w:rsidRPr="001F71FE">
        <w:rPr>
          <w:rFonts w:ascii="Times New Roman" w:hAnsi="Times New Roman"/>
          <w:b/>
        </w:rPr>
        <w:t>viažuce</w:t>
      </w:r>
      <w:r w:rsidRPr="001F71FE">
        <w:rPr>
          <w:rFonts w:ascii="Times New Roman" w:hAnsi="Times New Roman"/>
          <w:b/>
        </w:rPr>
        <w:t xml:space="preserve"> sa k Projektu aj nad rámec</w:t>
      </w:r>
      <w:r w:rsidRPr="001F71FE">
        <w:rPr>
          <w:rFonts w:ascii="Times New Roman" w:hAnsi="Times New Roman"/>
        </w:rPr>
        <w:t xml:space="preserve"> rozsahu </w:t>
      </w:r>
      <w:r w:rsidR="003D3F0F" w:rsidRPr="001F71FE">
        <w:rPr>
          <w:rFonts w:ascii="Times New Roman" w:hAnsi="Times New Roman"/>
        </w:rPr>
        <w:t xml:space="preserve">stanovenom </w:t>
      </w:r>
      <w:commentRangeStart w:id="66"/>
      <w:r w:rsidR="003D3F0F" w:rsidRPr="001F71FE">
        <w:rPr>
          <w:rFonts w:ascii="Times New Roman" w:hAnsi="Times New Roman"/>
        </w:rPr>
        <w:t>v</w:t>
      </w:r>
      <w:r w:rsidR="00C37E6A" w:rsidRPr="001F71FE">
        <w:rPr>
          <w:rFonts w:ascii="Times New Roman" w:hAnsi="Times New Roman"/>
        </w:rPr>
        <w:t> </w:t>
      </w:r>
      <w:r w:rsidR="003D3F0F" w:rsidRPr="001F71FE">
        <w:rPr>
          <w:rFonts w:ascii="Times New Roman" w:hAnsi="Times New Roman"/>
        </w:rPr>
        <w:t>ods</w:t>
      </w:r>
      <w:r w:rsidR="00C37E6A" w:rsidRPr="001F71FE">
        <w:rPr>
          <w:rFonts w:ascii="Times New Roman" w:hAnsi="Times New Roman"/>
        </w:rPr>
        <w:t>.</w:t>
      </w:r>
      <w:r w:rsidR="003D3F0F" w:rsidRPr="001F71FE">
        <w:rPr>
          <w:rFonts w:ascii="Times New Roman" w:hAnsi="Times New Roman"/>
        </w:rPr>
        <w:t xml:space="preserve"> 1 písm</w:t>
      </w:r>
      <w:r w:rsidR="00C37E6A" w:rsidRPr="001F71FE">
        <w:rPr>
          <w:rFonts w:ascii="Times New Roman" w:hAnsi="Times New Roman"/>
        </w:rPr>
        <w:t>.</w:t>
      </w:r>
      <w:r w:rsidR="003D3F0F" w:rsidRPr="001F71FE">
        <w:rPr>
          <w:rFonts w:ascii="Times New Roman" w:hAnsi="Times New Roman"/>
        </w:rPr>
        <w:t xml:space="preserve"> a) až </w:t>
      </w:r>
      <w:r w:rsidR="00B57D95" w:rsidRPr="001F71FE">
        <w:rPr>
          <w:rFonts w:ascii="Times New Roman" w:hAnsi="Times New Roman"/>
        </w:rPr>
        <w:t>c</w:t>
      </w:r>
      <w:r w:rsidR="003E5CA9" w:rsidRPr="001F71FE">
        <w:rPr>
          <w:rFonts w:ascii="Times New Roman" w:hAnsi="Times New Roman"/>
        </w:rPr>
        <w:t>)</w:t>
      </w:r>
      <w:r w:rsidR="003D3F0F" w:rsidRPr="001F71FE">
        <w:rPr>
          <w:rFonts w:ascii="Times New Roman" w:hAnsi="Times New Roman"/>
        </w:rPr>
        <w:t xml:space="preserve"> tohto článku </w:t>
      </w:r>
      <w:commentRangeEnd w:id="66"/>
      <w:r w:rsidR="00EE0E93" w:rsidRPr="001F71FE">
        <w:rPr>
          <w:rStyle w:val="Odkaznakomentr"/>
          <w:rFonts w:ascii="Times New Roman" w:hAnsi="Times New Roman"/>
          <w:lang w:val="x-none" w:eastAsia="x-none"/>
        </w:rPr>
        <w:commentReference w:id="66"/>
      </w:r>
      <w:r w:rsidRPr="001F71FE">
        <w:rPr>
          <w:rFonts w:ascii="Times New Roman" w:hAnsi="Times New Roman"/>
        </w:rPr>
        <w:t>a Prijímateľ je povinný v lehotách stanovených Poskytovateľom tieto správy a informácie poskytnúť</w:t>
      </w:r>
      <w:r w:rsidR="00EE37BC" w:rsidRPr="001F71FE">
        <w:rPr>
          <w:rFonts w:ascii="Times New Roman" w:hAnsi="Times New Roman"/>
        </w:rPr>
        <w:t>, pričom zo strany Poskytovateľa nesmie ísť o šikanózny výkon práva</w:t>
      </w:r>
      <w:r w:rsidRPr="001F71FE">
        <w:rPr>
          <w:rFonts w:ascii="Times New Roman" w:hAnsi="Times New Roman"/>
        </w:rPr>
        <w:t xml:space="preserve">. </w:t>
      </w:r>
    </w:p>
    <w:p w14:paraId="724C7F8D" w14:textId="77777777" w:rsidR="006071B1" w:rsidRPr="001F71FE" w:rsidRDefault="006071B1">
      <w:pPr>
        <w:numPr>
          <w:ilvl w:val="0"/>
          <w:numId w:val="30"/>
        </w:numPr>
        <w:tabs>
          <w:tab w:val="clear" w:pos="900"/>
          <w:tab w:val="num" w:pos="851"/>
        </w:tabs>
        <w:spacing w:line="264" w:lineRule="auto"/>
        <w:ind w:left="567" w:hanging="567"/>
        <w:jc w:val="both"/>
        <w:rPr>
          <w:rFonts w:ascii="Times New Roman" w:hAnsi="Times New Roman"/>
        </w:rPr>
      </w:pPr>
      <w:r w:rsidRPr="001F71FE">
        <w:rPr>
          <w:rFonts w:ascii="Times New Roman" w:hAnsi="Times New Roman"/>
        </w:rPr>
        <w:t xml:space="preserve">Prijímateľ je povinný </w:t>
      </w:r>
      <w:r w:rsidRPr="001F71FE">
        <w:rPr>
          <w:rFonts w:ascii="Times New Roman" w:hAnsi="Times New Roman"/>
          <w:b/>
        </w:rPr>
        <w:t>informovať</w:t>
      </w:r>
      <w:r w:rsidRPr="001F71FE">
        <w:rPr>
          <w:rFonts w:ascii="Times New Roman" w:hAnsi="Times New Roman"/>
        </w:rPr>
        <w:t xml:space="preserve"> Poskytovateľa </w:t>
      </w:r>
      <w:r w:rsidRPr="001F71FE">
        <w:rPr>
          <w:rFonts w:ascii="Times New Roman" w:hAnsi="Times New Roman"/>
          <w:b/>
        </w:rPr>
        <w:t>o dodaní tovarov, poskytnutí služieb alebo vykonaní stavebných prác</w:t>
      </w:r>
      <w:r w:rsidRPr="001F71FE">
        <w:rPr>
          <w:rFonts w:ascii="Times New Roman" w:hAnsi="Times New Roman"/>
        </w:rPr>
        <w:t>, ktoré boli dodané/poskytn</w:t>
      </w:r>
      <w:r w:rsidR="00CD6A7A" w:rsidRPr="001F71FE">
        <w:rPr>
          <w:rFonts w:ascii="Times New Roman" w:hAnsi="Times New Roman"/>
        </w:rPr>
        <w:t>uté alebo vykonané po uhradení P</w:t>
      </w:r>
      <w:r w:rsidRPr="001F71FE">
        <w:rPr>
          <w:rFonts w:ascii="Times New Roman" w:hAnsi="Times New Roman"/>
        </w:rPr>
        <w:t xml:space="preserve">reddavkovej platby Prijímateľom Dodávateľovi, a to zaslaním zúčtovacej faktúry a prípadne ďalšej podpornej dokumentácie. Prijímateľ je povinný informovať Poskytovateľa o dodaní tovarov, poskytnutí služieb alebo vykonaní stavebných prác </w:t>
      </w:r>
      <w:r w:rsidR="006D20C2" w:rsidRPr="001F71FE">
        <w:rPr>
          <w:rFonts w:ascii="Times New Roman" w:hAnsi="Times New Roman"/>
          <w:b/>
        </w:rPr>
        <w:t>B</w:t>
      </w:r>
      <w:r w:rsidRPr="001F71FE">
        <w:rPr>
          <w:rFonts w:ascii="Times New Roman" w:hAnsi="Times New Roman"/>
          <w:b/>
        </w:rPr>
        <w:t xml:space="preserve">ezodkladne </w:t>
      </w:r>
      <w:r w:rsidRPr="001F71FE">
        <w:rPr>
          <w:rFonts w:ascii="Times New Roman" w:hAnsi="Times New Roman"/>
        </w:rPr>
        <w:t>po ich dodaní, poskytnutí alebo vykonaní, nie však neskôr ako v lehote určenej Poskytovateľom</w:t>
      </w:r>
      <w:r w:rsidR="00C53921" w:rsidRPr="001F71FE">
        <w:rPr>
          <w:rFonts w:ascii="Times New Roman" w:hAnsi="Times New Roman"/>
        </w:rPr>
        <w:t>.</w:t>
      </w:r>
    </w:p>
    <w:p w14:paraId="7BC646AB" w14:textId="77777777" w:rsidR="00107570" w:rsidRPr="001F71FE" w:rsidRDefault="00107570" w:rsidP="00520834">
      <w:pPr>
        <w:pStyle w:val="Nadpis3"/>
        <w:rPr>
          <w:lang w:val="sk-SK"/>
        </w:rPr>
      </w:pPr>
      <w:r w:rsidRPr="001F71FE">
        <w:lastRenderedPageBreak/>
        <w:t>Článok 5</w:t>
      </w:r>
      <w:r w:rsidR="00B525EB" w:rsidRPr="001F71FE">
        <w:rPr>
          <w:lang w:val="sk-SK"/>
        </w:rPr>
        <w:t xml:space="preserve"> </w:t>
      </w:r>
      <w:r w:rsidR="00776169" w:rsidRPr="001F71FE">
        <w:t>INFORMOVANIE A</w:t>
      </w:r>
      <w:r w:rsidR="00D61775" w:rsidRPr="001F71FE">
        <w:t> </w:t>
      </w:r>
      <w:r w:rsidR="00D61775" w:rsidRPr="001F71FE">
        <w:rPr>
          <w:lang w:val="sk-SK"/>
        </w:rPr>
        <w:t>VIDITEĽNOSŤ</w:t>
      </w:r>
    </w:p>
    <w:p w14:paraId="00921778" w14:textId="77777777" w:rsidR="00D61775" w:rsidRPr="001F71FE" w:rsidRDefault="00D61775">
      <w:pPr>
        <w:numPr>
          <w:ilvl w:val="0"/>
          <w:numId w:val="53"/>
        </w:numPr>
        <w:tabs>
          <w:tab w:val="clear" w:pos="360"/>
          <w:tab w:val="num" w:pos="426"/>
        </w:tabs>
        <w:spacing w:before="120" w:line="264" w:lineRule="auto"/>
        <w:ind w:left="426" w:hanging="426"/>
        <w:jc w:val="both"/>
        <w:rPr>
          <w:rFonts w:ascii="Times New Roman" w:hAnsi="Times New Roman"/>
        </w:rPr>
      </w:pPr>
      <w:r w:rsidRPr="001F71FE">
        <w:rPr>
          <w:rFonts w:ascii="Times New Roman" w:hAnsi="Times New Roman"/>
        </w:rPr>
        <w:t xml:space="preserve">Prijímateľ je povinný počas </w:t>
      </w:r>
      <w:r w:rsidR="000112B5" w:rsidRPr="001F71FE">
        <w:rPr>
          <w:rFonts w:ascii="Times New Roman" w:hAnsi="Times New Roman"/>
        </w:rPr>
        <w:t>trvania</w:t>
      </w:r>
      <w:r w:rsidRPr="001F71FE">
        <w:rPr>
          <w:rFonts w:ascii="Times New Roman" w:hAnsi="Times New Roman"/>
        </w:rPr>
        <w:t xml:space="preserve"> Zmluvy o poskytnutí NFP </w:t>
      </w:r>
      <w:r w:rsidRPr="001F71FE">
        <w:rPr>
          <w:rFonts w:ascii="Times New Roman" w:hAnsi="Times New Roman"/>
          <w:b/>
        </w:rPr>
        <w:t>informovať verejnosť o príspevku</w:t>
      </w:r>
      <w:r w:rsidRPr="001F71FE">
        <w:rPr>
          <w:rFonts w:ascii="Times New Roman" w:hAnsi="Times New Roman"/>
        </w:rPr>
        <w:t xml:space="preserve">, ktorý na základe Zmluvy o poskytnutí NFP získa, resp. získal formou NFP prostredníctvom opatrení v oblasti informovania a viditeľnosti uvedených v tomto článku, ostatných ustanovení Zmluvy o poskytnutí NFP a Právnych dokumentov. </w:t>
      </w:r>
    </w:p>
    <w:p w14:paraId="7F9B081E" w14:textId="77777777" w:rsidR="00D61775" w:rsidRPr="001F71FE" w:rsidRDefault="00D61775">
      <w:pPr>
        <w:numPr>
          <w:ilvl w:val="0"/>
          <w:numId w:val="53"/>
        </w:numPr>
        <w:spacing w:before="120" w:line="264" w:lineRule="auto"/>
        <w:jc w:val="both"/>
        <w:rPr>
          <w:rFonts w:ascii="Times New Roman" w:hAnsi="Times New Roman"/>
        </w:rPr>
      </w:pPr>
      <w:r w:rsidRPr="001F71FE">
        <w:rPr>
          <w:rFonts w:ascii="Times New Roman" w:hAnsi="Times New Roman"/>
        </w:rPr>
        <w:t>Prijímateľ sa zaväzuje, že všetky opatrenia v oblasti informovania a viditeľnosti zamerané na verejnosť budú obsahovať nasledujúce informácie:</w:t>
      </w:r>
    </w:p>
    <w:p w14:paraId="79936992" w14:textId="7B567AF2" w:rsidR="00D61775" w:rsidRPr="001F71FE" w:rsidRDefault="00D61775">
      <w:pPr>
        <w:numPr>
          <w:ilvl w:val="1"/>
          <w:numId w:val="53"/>
        </w:numPr>
        <w:tabs>
          <w:tab w:val="num" w:pos="709"/>
        </w:tabs>
        <w:spacing w:after="0" w:line="264" w:lineRule="auto"/>
        <w:ind w:left="709" w:hanging="283"/>
        <w:jc w:val="both"/>
        <w:rPr>
          <w:rFonts w:ascii="Times New Roman" w:hAnsi="Times New Roman"/>
        </w:rPr>
      </w:pPr>
      <w:r w:rsidRPr="001F71FE">
        <w:rPr>
          <w:rFonts w:ascii="Times New Roman" w:hAnsi="Times New Roman"/>
          <w:b/>
        </w:rPr>
        <w:t>znak Európskej únie</w:t>
      </w:r>
      <w:r w:rsidRPr="001F71FE">
        <w:rPr>
          <w:rFonts w:ascii="Times New Roman" w:hAnsi="Times New Roman"/>
        </w:rPr>
        <w:t xml:space="preserve"> v súlade s požadovanými grafickými štandardmi;</w:t>
      </w:r>
    </w:p>
    <w:p w14:paraId="27460964" w14:textId="77777777" w:rsidR="00D61775" w:rsidRPr="001F71FE" w:rsidRDefault="00D61775">
      <w:pPr>
        <w:numPr>
          <w:ilvl w:val="1"/>
          <w:numId w:val="53"/>
        </w:numPr>
        <w:tabs>
          <w:tab w:val="num" w:pos="709"/>
        </w:tabs>
        <w:spacing w:after="0" w:line="264" w:lineRule="auto"/>
        <w:ind w:left="709" w:hanging="283"/>
        <w:jc w:val="both"/>
        <w:rPr>
          <w:rFonts w:ascii="Times New Roman" w:hAnsi="Times New Roman"/>
        </w:rPr>
      </w:pPr>
      <w:r w:rsidRPr="001F71FE">
        <w:rPr>
          <w:rFonts w:ascii="Times New Roman" w:hAnsi="Times New Roman"/>
          <w:b/>
        </w:rPr>
        <w:t>povinný text „Financovan</w:t>
      </w:r>
      <w:r w:rsidR="009B2DE5" w:rsidRPr="001F71FE">
        <w:rPr>
          <w:rFonts w:ascii="Times New Roman" w:hAnsi="Times New Roman"/>
          <w:b/>
        </w:rPr>
        <w:t>ý</w:t>
      </w:r>
      <w:r w:rsidRPr="001F71FE">
        <w:rPr>
          <w:rFonts w:ascii="Times New Roman" w:hAnsi="Times New Roman"/>
          <w:b/>
        </w:rPr>
        <w:t xml:space="preserve"> Európskou úniou“ alebo „Spolufinancovan</w:t>
      </w:r>
      <w:r w:rsidR="009B2DE5" w:rsidRPr="001F71FE">
        <w:rPr>
          <w:rFonts w:ascii="Times New Roman" w:hAnsi="Times New Roman"/>
          <w:b/>
        </w:rPr>
        <w:t>ý</w:t>
      </w:r>
      <w:r w:rsidRPr="001F71FE">
        <w:rPr>
          <w:rFonts w:ascii="Times New Roman" w:hAnsi="Times New Roman"/>
          <w:b/>
        </w:rPr>
        <w:t xml:space="preserve"> Európskou úniou“</w:t>
      </w:r>
      <w:r w:rsidRPr="001F71FE">
        <w:rPr>
          <w:rFonts w:ascii="Times New Roman" w:hAnsi="Times New Roman"/>
        </w:rPr>
        <w:t>.</w:t>
      </w:r>
    </w:p>
    <w:p w14:paraId="44E304D7" w14:textId="77777777" w:rsidR="00D61775" w:rsidRPr="001F71FE" w:rsidRDefault="00D61775">
      <w:pPr>
        <w:numPr>
          <w:ilvl w:val="0"/>
          <w:numId w:val="53"/>
        </w:numPr>
        <w:tabs>
          <w:tab w:val="clear" w:pos="360"/>
          <w:tab w:val="num" w:pos="426"/>
        </w:tabs>
        <w:spacing w:before="120" w:after="0" w:line="264" w:lineRule="auto"/>
        <w:ind w:left="426" w:hanging="426"/>
        <w:jc w:val="both"/>
        <w:rPr>
          <w:rFonts w:ascii="Times New Roman" w:hAnsi="Times New Roman"/>
        </w:rPr>
      </w:pPr>
      <w:r w:rsidRPr="001F71FE">
        <w:rPr>
          <w:rFonts w:ascii="Times New Roman" w:hAnsi="Times New Roman"/>
        </w:rPr>
        <w:t xml:space="preserve">Ak má Prijímateľ zriadené </w:t>
      </w:r>
      <w:r w:rsidRPr="001F71FE">
        <w:rPr>
          <w:rFonts w:ascii="Times New Roman" w:hAnsi="Times New Roman"/>
          <w:b/>
        </w:rPr>
        <w:t>webové sídlo a/alebo sociálne médiá</w:t>
      </w:r>
      <w:r w:rsidRPr="001F71FE">
        <w:rPr>
          <w:rFonts w:ascii="Times New Roman" w:hAnsi="Times New Roman"/>
        </w:rPr>
        <w:t xml:space="preserve">, je povinný počas Realizácie aktivít Projektu </w:t>
      </w:r>
      <w:r w:rsidR="00422707" w:rsidRPr="001F71FE">
        <w:rPr>
          <w:rFonts w:ascii="Times New Roman" w:hAnsi="Times New Roman"/>
          <w:highlight w:val="lightGray"/>
        </w:rPr>
        <w:t>a Udržateľnosti Projektu</w:t>
      </w:r>
      <w:r w:rsidR="00422707" w:rsidRPr="001F71FE">
        <w:rPr>
          <w:rFonts w:ascii="Times New Roman" w:hAnsi="Times New Roman"/>
        </w:rPr>
        <w:t xml:space="preserve"> </w:t>
      </w:r>
      <w:r w:rsidRPr="001F71FE">
        <w:rPr>
          <w:rFonts w:ascii="Times New Roman" w:hAnsi="Times New Roman"/>
        </w:rPr>
        <w:t>uverejniť na svojom webovom sídle a/alebo na sociálnych médiách krátky opis Projektu, vrátane popisu cieľ</w:t>
      </w:r>
      <w:r w:rsidR="00B77F4F" w:rsidRPr="001F71FE">
        <w:rPr>
          <w:rFonts w:ascii="Times New Roman" w:hAnsi="Times New Roman"/>
        </w:rPr>
        <w:t>a</w:t>
      </w:r>
      <w:r w:rsidRPr="001F71FE">
        <w:rPr>
          <w:rFonts w:ascii="Times New Roman" w:hAnsi="Times New Roman"/>
        </w:rPr>
        <w:t xml:space="preserve"> a výsledkov Projektu. Rozsah informácie zverejnenej na webovom sídle Prijímateľa musí byť primeraný výške poskytovaného NFP a musí zdôrazňovať finančnú podporu z Európskej únie. </w:t>
      </w:r>
    </w:p>
    <w:p w14:paraId="543D78D5" w14:textId="5CD6C84B" w:rsidR="00D61775" w:rsidRPr="001F71FE" w:rsidRDefault="00D61775">
      <w:pPr>
        <w:numPr>
          <w:ilvl w:val="0"/>
          <w:numId w:val="53"/>
        </w:numPr>
        <w:tabs>
          <w:tab w:val="clear" w:pos="360"/>
          <w:tab w:val="num" w:pos="426"/>
        </w:tabs>
        <w:spacing w:before="120" w:after="0" w:line="264" w:lineRule="auto"/>
        <w:ind w:left="426" w:hanging="426"/>
        <w:jc w:val="both"/>
        <w:rPr>
          <w:rFonts w:ascii="Times New Roman" w:hAnsi="Times New Roman"/>
        </w:rPr>
      </w:pPr>
      <w:r w:rsidRPr="001F71FE">
        <w:rPr>
          <w:rFonts w:ascii="Times New Roman" w:hAnsi="Times New Roman"/>
        </w:rPr>
        <w:t xml:space="preserve">Prijímateľ je povinný v prípade </w:t>
      </w:r>
      <w:r w:rsidRPr="00691BAC">
        <w:rPr>
          <w:rFonts w:ascii="Times New Roman" w:hAnsi="Times New Roman"/>
          <w:b/>
          <w:rPrChange w:id="67" w:author="Autor">
            <w:rPr>
              <w:rFonts w:ascii="Times New Roman" w:hAnsi="Times New Roman"/>
            </w:rPr>
          </w:rPrChange>
        </w:rPr>
        <w:t xml:space="preserve">Projektu, ktorého </w:t>
      </w:r>
      <w:ins w:id="68" w:author="Autor">
        <w:r w:rsidR="00C23F55" w:rsidRPr="00691BAC">
          <w:rPr>
            <w:rFonts w:ascii="Times New Roman" w:hAnsi="Times New Roman"/>
            <w:b/>
            <w:rPrChange w:id="69" w:author="Autor">
              <w:rPr>
                <w:rFonts w:ascii="Times New Roman" w:hAnsi="Times New Roman"/>
              </w:rPr>
            </w:rPrChange>
          </w:rPr>
          <w:t xml:space="preserve">Celkové oprávnené výdavky </w:t>
        </w:r>
      </w:ins>
      <w:del w:id="70" w:author="Autor">
        <w:r w:rsidRPr="00691BAC" w:rsidDel="00C23F55">
          <w:rPr>
            <w:rFonts w:ascii="Times New Roman" w:hAnsi="Times New Roman"/>
            <w:b/>
            <w:rPrChange w:id="71" w:author="Autor">
              <w:rPr>
                <w:rFonts w:ascii="Times New Roman" w:hAnsi="Times New Roman"/>
              </w:rPr>
            </w:rPrChange>
          </w:rPr>
          <w:delText xml:space="preserve">celková výška NFP </w:delText>
        </w:r>
      </w:del>
      <w:r w:rsidRPr="00691BAC">
        <w:rPr>
          <w:rFonts w:ascii="Times New Roman" w:hAnsi="Times New Roman"/>
          <w:b/>
          <w:rPrChange w:id="72" w:author="Autor">
            <w:rPr>
              <w:rFonts w:ascii="Times New Roman" w:hAnsi="Times New Roman"/>
            </w:rPr>
          </w:rPrChange>
        </w:rPr>
        <w:t>na Projekt presahuj</w:t>
      </w:r>
      <w:ins w:id="73" w:author="Autor">
        <w:r w:rsidR="00C23F55" w:rsidRPr="00691BAC">
          <w:rPr>
            <w:rFonts w:ascii="Times New Roman" w:hAnsi="Times New Roman"/>
            <w:b/>
            <w:rPrChange w:id="74" w:author="Autor">
              <w:rPr>
                <w:rFonts w:ascii="Times New Roman" w:hAnsi="Times New Roman"/>
              </w:rPr>
            </w:rPrChange>
          </w:rPr>
          <w:t>ú</w:t>
        </w:r>
      </w:ins>
      <w:del w:id="75" w:author="Autor">
        <w:r w:rsidRPr="00691BAC" w:rsidDel="00C23F55">
          <w:rPr>
            <w:rFonts w:ascii="Times New Roman" w:hAnsi="Times New Roman"/>
            <w:b/>
            <w:rPrChange w:id="76" w:author="Autor">
              <w:rPr>
                <w:rFonts w:ascii="Times New Roman" w:hAnsi="Times New Roman"/>
              </w:rPr>
            </w:rPrChange>
          </w:rPr>
          <w:delText>e</w:delText>
        </w:r>
      </w:del>
      <w:r w:rsidRPr="00691BAC">
        <w:rPr>
          <w:rFonts w:ascii="Times New Roman" w:hAnsi="Times New Roman"/>
          <w:b/>
          <w:rPrChange w:id="77" w:author="Autor">
            <w:rPr>
              <w:rFonts w:ascii="Times New Roman" w:hAnsi="Times New Roman"/>
            </w:rPr>
          </w:rPrChange>
        </w:rPr>
        <w:t xml:space="preserve"> 10 000 000 EUR</w:t>
      </w:r>
      <w:r w:rsidRPr="001F71FE">
        <w:rPr>
          <w:rFonts w:ascii="Times New Roman" w:hAnsi="Times New Roman"/>
        </w:rPr>
        <w:t xml:space="preserve">, zorganizovať </w:t>
      </w:r>
      <w:r w:rsidR="00511B92" w:rsidRPr="00691BAC">
        <w:rPr>
          <w:rFonts w:ascii="Times New Roman" w:hAnsi="Times New Roman"/>
          <w:b/>
          <w:rPrChange w:id="78" w:author="Autor">
            <w:rPr>
              <w:rFonts w:ascii="Times New Roman" w:hAnsi="Times New Roman"/>
            </w:rPr>
          </w:rPrChange>
        </w:rPr>
        <w:t>informačné podujatie</w:t>
      </w:r>
      <w:r w:rsidR="00511B92" w:rsidRPr="001F71FE">
        <w:rPr>
          <w:rFonts w:ascii="Times New Roman" w:hAnsi="Times New Roman"/>
        </w:rPr>
        <w:t xml:space="preserve"> alebo v náležitom prípade </w:t>
      </w:r>
      <w:r w:rsidRPr="001F71FE">
        <w:rPr>
          <w:rFonts w:ascii="Times New Roman" w:hAnsi="Times New Roman"/>
        </w:rPr>
        <w:t>komunikačnú aktivit</w:t>
      </w:r>
      <w:r w:rsidR="00511B92" w:rsidRPr="001F71FE">
        <w:rPr>
          <w:rFonts w:ascii="Times New Roman" w:hAnsi="Times New Roman"/>
        </w:rPr>
        <w:t xml:space="preserve">u a včas </w:t>
      </w:r>
      <w:r w:rsidR="000C3DE6" w:rsidRPr="001F71FE">
        <w:rPr>
          <w:rFonts w:ascii="Times New Roman" w:hAnsi="Times New Roman"/>
        </w:rPr>
        <w:t>zapojiť</w:t>
      </w:r>
      <w:r w:rsidR="00511B92" w:rsidRPr="001F71FE">
        <w:rPr>
          <w:rFonts w:ascii="Times New Roman" w:hAnsi="Times New Roman"/>
        </w:rPr>
        <w:t xml:space="preserve"> zástupcov Európskej komisie a Poskytovateľa</w:t>
      </w:r>
      <w:r w:rsidRPr="001F71FE">
        <w:rPr>
          <w:rFonts w:ascii="Times New Roman" w:hAnsi="Times New Roman"/>
        </w:rPr>
        <w:t>.</w:t>
      </w:r>
      <w:r w:rsidR="00D71D15" w:rsidRPr="001F71FE">
        <w:rPr>
          <w:rFonts w:ascii="Times New Roman" w:hAnsi="Times New Roman"/>
        </w:rPr>
        <w:t xml:space="preserve"> </w:t>
      </w:r>
      <w:r w:rsidR="006D1F50" w:rsidRPr="001F71FE">
        <w:rPr>
          <w:rFonts w:ascii="Times New Roman" w:hAnsi="Times New Roman"/>
        </w:rPr>
        <w:t xml:space="preserve">Ak </w:t>
      </w:r>
      <w:ins w:id="79" w:author="Autor">
        <w:r w:rsidR="00C20DCF">
          <w:rPr>
            <w:rFonts w:ascii="Times New Roman" w:hAnsi="Times New Roman"/>
          </w:rPr>
          <w:t>P</w:t>
        </w:r>
      </w:ins>
      <w:del w:id="80" w:author="Autor">
        <w:r w:rsidR="006D1F50" w:rsidRPr="001F71FE" w:rsidDel="00C20DCF">
          <w:rPr>
            <w:rFonts w:ascii="Times New Roman" w:hAnsi="Times New Roman"/>
          </w:rPr>
          <w:delText>p</w:delText>
        </w:r>
      </w:del>
      <w:r w:rsidR="006D1F50" w:rsidRPr="001F71FE">
        <w:rPr>
          <w:rFonts w:ascii="Times New Roman" w:hAnsi="Times New Roman"/>
        </w:rPr>
        <w:t xml:space="preserve">rijímateľ nesplní svoje povinnosti podľa </w:t>
      </w:r>
      <w:r w:rsidR="00E40435" w:rsidRPr="001F71FE">
        <w:rPr>
          <w:rFonts w:ascii="Times New Roman" w:hAnsi="Times New Roman"/>
        </w:rPr>
        <w:t>predchádzajúcej vety</w:t>
      </w:r>
      <w:r w:rsidR="00B77137" w:rsidRPr="001F71FE">
        <w:rPr>
          <w:rFonts w:ascii="Times New Roman" w:hAnsi="Times New Roman"/>
        </w:rPr>
        <w:t xml:space="preserve"> ani v dodatočnej primeranej lehote,</w:t>
      </w:r>
      <w:r w:rsidR="00BB7CB6" w:rsidRPr="001F71FE">
        <w:rPr>
          <w:rFonts w:ascii="Times New Roman" w:hAnsi="Times New Roman"/>
        </w:rPr>
        <w:t xml:space="preserve"> ktorú mu </w:t>
      </w:r>
      <w:r w:rsidR="004B4593" w:rsidRPr="001F71FE">
        <w:rPr>
          <w:rFonts w:ascii="Times New Roman" w:hAnsi="Times New Roman"/>
        </w:rPr>
        <w:t>poskytne Poskytovateľ, uplatní sa sankcia podľa článku 50 ods. 3</w:t>
      </w:r>
      <w:r w:rsidR="00E374A6">
        <w:rPr>
          <w:rFonts w:ascii="Times New Roman" w:hAnsi="Times New Roman"/>
        </w:rPr>
        <w:t>nariadenia o spoločných ustanoveniach</w:t>
      </w:r>
      <w:r w:rsidR="004B4593" w:rsidRPr="001F71FE">
        <w:rPr>
          <w:rFonts w:ascii="Times New Roman" w:hAnsi="Times New Roman"/>
        </w:rPr>
        <w:t xml:space="preserve">. </w:t>
      </w:r>
    </w:p>
    <w:p w14:paraId="55515D38" w14:textId="1EE371E2" w:rsidR="009C2B93" w:rsidRPr="001F71FE" w:rsidRDefault="00D61775" w:rsidP="001D6F73">
      <w:pPr>
        <w:numPr>
          <w:ilvl w:val="0"/>
          <w:numId w:val="53"/>
        </w:numPr>
        <w:tabs>
          <w:tab w:val="clear" w:pos="360"/>
          <w:tab w:val="num" w:pos="426"/>
        </w:tabs>
        <w:spacing w:before="120" w:after="0" w:line="264" w:lineRule="auto"/>
        <w:ind w:left="426" w:hanging="426"/>
        <w:jc w:val="both"/>
        <w:rPr>
          <w:rFonts w:ascii="Times New Roman" w:hAnsi="Times New Roman"/>
        </w:rPr>
      </w:pPr>
      <w:r w:rsidRPr="001F71FE">
        <w:rPr>
          <w:rFonts w:ascii="Times New Roman" w:hAnsi="Times New Roman"/>
        </w:rPr>
        <w:t xml:space="preserve">Prijímateľ je povinný zabezpečiť </w:t>
      </w:r>
      <w:r w:rsidR="003667F2" w:rsidRPr="001F71FE">
        <w:rPr>
          <w:rFonts w:ascii="Times New Roman" w:hAnsi="Times New Roman"/>
        </w:rPr>
        <w:t>v prípade Projektu,</w:t>
      </w:r>
      <w:r w:rsidR="00956AEF" w:rsidRPr="001F71FE">
        <w:rPr>
          <w:rFonts w:ascii="Times New Roman" w:hAnsi="Times New Roman"/>
        </w:rPr>
        <w:t xml:space="preserve"> ktorého </w:t>
      </w:r>
      <w:r w:rsidR="00956AEF" w:rsidRPr="001F71FE">
        <w:rPr>
          <w:rFonts w:ascii="Times New Roman" w:hAnsi="Times New Roman"/>
          <w:b/>
        </w:rPr>
        <w:t>celkové náklady presahujú 100 000 EUR</w:t>
      </w:r>
      <w:r w:rsidR="00956AEF" w:rsidRPr="001F71FE">
        <w:rPr>
          <w:rFonts w:ascii="Times New Roman" w:hAnsi="Times New Roman"/>
        </w:rPr>
        <w:t xml:space="preserve"> a</w:t>
      </w:r>
      <w:r w:rsidR="003667F2" w:rsidRPr="001F71FE">
        <w:rPr>
          <w:rFonts w:ascii="Times New Roman" w:hAnsi="Times New Roman"/>
        </w:rPr>
        <w:t xml:space="preserve"> ktorý zahŕňa </w:t>
      </w:r>
      <w:r w:rsidR="00520400" w:rsidRPr="001F71FE">
        <w:rPr>
          <w:rFonts w:ascii="Times New Roman" w:hAnsi="Times New Roman"/>
          <w:b/>
        </w:rPr>
        <w:t>hmotné investície</w:t>
      </w:r>
      <w:r w:rsidR="00520400" w:rsidRPr="001F71FE">
        <w:rPr>
          <w:rFonts w:ascii="Times New Roman" w:hAnsi="Times New Roman"/>
        </w:rPr>
        <w:t xml:space="preserve">, </w:t>
      </w:r>
      <w:r w:rsidRPr="001F71FE">
        <w:rPr>
          <w:rFonts w:ascii="Times New Roman" w:hAnsi="Times New Roman"/>
        </w:rPr>
        <w:t xml:space="preserve">inštaláciu </w:t>
      </w:r>
      <w:r w:rsidRPr="001F71FE">
        <w:rPr>
          <w:rFonts w:ascii="Times New Roman" w:hAnsi="Times New Roman"/>
          <w:b/>
        </w:rPr>
        <w:t>trvalej tabule alebo pútača</w:t>
      </w:r>
      <w:r w:rsidR="003F5469" w:rsidRPr="001F71FE">
        <w:rPr>
          <w:rFonts w:ascii="Times New Roman" w:hAnsi="Times New Roman"/>
          <w:b/>
        </w:rPr>
        <w:t xml:space="preserve"> </w:t>
      </w:r>
      <w:r w:rsidR="003F5469" w:rsidRPr="001F71FE">
        <w:rPr>
          <w:rFonts w:ascii="Times New Roman" w:hAnsi="Times New Roman"/>
        </w:rPr>
        <w:t>jasne viditeľné verejnosti</w:t>
      </w:r>
      <w:r w:rsidR="00DB277F" w:rsidRPr="001F71FE">
        <w:rPr>
          <w:rFonts w:ascii="Times New Roman" w:hAnsi="Times New Roman"/>
        </w:rPr>
        <w:t>, a to od</w:t>
      </w:r>
      <w:r w:rsidR="00800AAC" w:rsidRPr="001F71FE">
        <w:rPr>
          <w:rFonts w:ascii="Times New Roman" w:hAnsi="Times New Roman"/>
        </w:rPr>
        <w:t xml:space="preserve">o dňa </w:t>
      </w:r>
      <w:ins w:id="81" w:author="Autor">
        <w:r w:rsidR="00F32861">
          <w:rPr>
            <w:rFonts w:ascii="Times New Roman" w:hAnsi="Times New Roman"/>
          </w:rPr>
          <w:t>Z</w:t>
        </w:r>
      </w:ins>
      <w:del w:id="82" w:author="Autor">
        <w:r w:rsidR="00800AAC" w:rsidRPr="001F71FE" w:rsidDel="00F32861">
          <w:rPr>
            <w:rFonts w:ascii="Times New Roman" w:hAnsi="Times New Roman"/>
          </w:rPr>
          <w:delText>z</w:delText>
        </w:r>
      </w:del>
      <w:r w:rsidR="00800AAC" w:rsidRPr="001F71FE">
        <w:rPr>
          <w:rFonts w:ascii="Times New Roman" w:hAnsi="Times New Roman"/>
        </w:rPr>
        <w:t xml:space="preserve">ačatia </w:t>
      </w:r>
      <w:ins w:id="83" w:author="Autor">
        <w:r w:rsidR="00F32861">
          <w:rPr>
            <w:rFonts w:ascii="Times New Roman" w:hAnsi="Times New Roman"/>
          </w:rPr>
          <w:t>r</w:t>
        </w:r>
      </w:ins>
      <w:del w:id="84" w:author="Autor">
        <w:r w:rsidR="00800AAC" w:rsidRPr="001F71FE" w:rsidDel="00F32861">
          <w:rPr>
            <w:rFonts w:ascii="Times New Roman" w:hAnsi="Times New Roman"/>
          </w:rPr>
          <w:delText>R</w:delText>
        </w:r>
      </w:del>
      <w:r w:rsidR="00800AAC" w:rsidRPr="001F71FE">
        <w:rPr>
          <w:rFonts w:ascii="Times New Roman" w:hAnsi="Times New Roman"/>
        </w:rPr>
        <w:t>ealizácie aktivít Projektu</w:t>
      </w:r>
      <w:r w:rsidR="001D55A7" w:rsidRPr="001F71FE">
        <w:rPr>
          <w:rFonts w:ascii="Times New Roman" w:hAnsi="Times New Roman"/>
        </w:rPr>
        <w:t xml:space="preserve"> alebo po inštalácii zakúpených zariadení</w:t>
      </w:r>
      <w:r w:rsidR="00800AAC" w:rsidRPr="001F71FE">
        <w:rPr>
          <w:rFonts w:ascii="Times New Roman" w:hAnsi="Times New Roman"/>
        </w:rPr>
        <w:t xml:space="preserve">, ak </w:t>
      </w:r>
      <w:r w:rsidR="00762077" w:rsidRPr="001F71FE">
        <w:rPr>
          <w:rFonts w:ascii="Times New Roman" w:hAnsi="Times New Roman"/>
        </w:rPr>
        <w:t>k </w:t>
      </w:r>
      <w:ins w:id="85" w:author="Autor">
        <w:r w:rsidR="00F32861">
          <w:rPr>
            <w:rFonts w:ascii="Times New Roman" w:hAnsi="Times New Roman"/>
          </w:rPr>
          <w:t>Z</w:t>
        </w:r>
      </w:ins>
      <w:del w:id="86" w:author="Autor">
        <w:r w:rsidR="00762077" w:rsidRPr="001F71FE" w:rsidDel="00F32861">
          <w:rPr>
            <w:rFonts w:ascii="Times New Roman" w:hAnsi="Times New Roman"/>
          </w:rPr>
          <w:delText>z</w:delText>
        </w:r>
      </w:del>
      <w:r w:rsidR="00762077" w:rsidRPr="001F71FE">
        <w:rPr>
          <w:rFonts w:ascii="Times New Roman" w:hAnsi="Times New Roman"/>
        </w:rPr>
        <w:t xml:space="preserve">ačatiu </w:t>
      </w:r>
      <w:ins w:id="87" w:author="Autor">
        <w:r w:rsidR="00F32861">
          <w:rPr>
            <w:rFonts w:ascii="Times New Roman" w:hAnsi="Times New Roman"/>
          </w:rPr>
          <w:t>r</w:t>
        </w:r>
      </w:ins>
      <w:del w:id="88" w:author="Autor">
        <w:r w:rsidR="008F3EB2" w:rsidRPr="001F71FE" w:rsidDel="00F32861">
          <w:rPr>
            <w:rFonts w:ascii="Times New Roman" w:hAnsi="Times New Roman"/>
          </w:rPr>
          <w:delText>R</w:delText>
        </w:r>
      </w:del>
      <w:r w:rsidR="008F3EB2" w:rsidRPr="001F71FE">
        <w:rPr>
          <w:rFonts w:ascii="Times New Roman" w:hAnsi="Times New Roman"/>
        </w:rPr>
        <w:t xml:space="preserve">ealizácie aktivít Projektu </w:t>
      </w:r>
      <w:r w:rsidR="00762077" w:rsidRPr="001F71FE">
        <w:rPr>
          <w:rFonts w:ascii="Times New Roman" w:hAnsi="Times New Roman"/>
        </w:rPr>
        <w:t>došlo až po nadobudnutí účinnosti Zmluvy o poskytnutí NFP</w:t>
      </w:r>
      <w:r w:rsidR="008F3EB2" w:rsidRPr="001F71FE">
        <w:rPr>
          <w:rFonts w:ascii="Times New Roman" w:hAnsi="Times New Roman"/>
        </w:rPr>
        <w:t>,</w:t>
      </w:r>
      <w:r w:rsidR="00762077" w:rsidRPr="001F71FE">
        <w:rPr>
          <w:rFonts w:ascii="Times New Roman" w:hAnsi="Times New Roman"/>
        </w:rPr>
        <w:t xml:space="preserve"> </w:t>
      </w:r>
      <w:r w:rsidR="00762077" w:rsidRPr="001F71FE">
        <w:rPr>
          <w:rFonts w:ascii="Times New Roman" w:hAnsi="Times New Roman"/>
          <w:highlight w:val="lightGray"/>
        </w:rPr>
        <w:t>alebo ku dň</w:t>
      </w:r>
      <w:r w:rsidR="008F3EB2" w:rsidRPr="001F71FE">
        <w:rPr>
          <w:rFonts w:ascii="Times New Roman" w:hAnsi="Times New Roman"/>
          <w:highlight w:val="lightGray"/>
        </w:rPr>
        <w:t>u</w:t>
      </w:r>
      <w:r w:rsidR="00762077" w:rsidRPr="001F71FE">
        <w:rPr>
          <w:rFonts w:ascii="Times New Roman" w:hAnsi="Times New Roman"/>
          <w:highlight w:val="lightGray"/>
        </w:rPr>
        <w:t xml:space="preserve"> nadobudnutia účinnosti Zmluvy o poskytnutí NFP, ak k </w:t>
      </w:r>
      <w:ins w:id="89" w:author="Autor">
        <w:r w:rsidR="00F32861">
          <w:rPr>
            <w:rFonts w:ascii="Times New Roman" w:hAnsi="Times New Roman"/>
            <w:highlight w:val="lightGray"/>
          </w:rPr>
          <w:t>Z</w:t>
        </w:r>
      </w:ins>
      <w:del w:id="90" w:author="Autor">
        <w:r w:rsidR="00762077" w:rsidRPr="001F71FE" w:rsidDel="00F32861">
          <w:rPr>
            <w:rFonts w:ascii="Times New Roman" w:hAnsi="Times New Roman"/>
            <w:highlight w:val="lightGray"/>
          </w:rPr>
          <w:delText>z</w:delText>
        </w:r>
      </w:del>
      <w:r w:rsidR="00762077" w:rsidRPr="001F71FE">
        <w:rPr>
          <w:rFonts w:ascii="Times New Roman" w:hAnsi="Times New Roman"/>
          <w:highlight w:val="lightGray"/>
        </w:rPr>
        <w:t xml:space="preserve">ačatiu </w:t>
      </w:r>
      <w:ins w:id="91" w:author="Autor">
        <w:r w:rsidR="00F32861">
          <w:rPr>
            <w:rFonts w:ascii="Times New Roman" w:hAnsi="Times New Roman"/>
            <w:highlight w:val="lightGray"/>
          </w:rPr>
          <w:t>r</w:t>
        </w:r>
      </w:ins>
      <w:del w:id="92" w:author="Autor">
        <w:r w:rsidR="00762077" w:rsidRPr="001F71FE" w:rsidDel="00F32861">
          <w:rPr>
            <w:rFonts w:ascii="Times New Roman" w:hAnsi="Times New Roman"/>
            <w:highlight w:val="lightGray"/>
          </w:rPr>
          <w:delText>R</w:delText>
        </w:r>
      </w:del>
      <w:r w:rsidR="00762077" w:rsidRPr="001F71FE">
        <w:rPr>
          <w:rFonts w:ascii="Times New Roman" w:hAnsi="Times New Roman"/>
          <w:highlight w:val="lightGray"/>
        </w:rPr>
        <w:t>ealizácie aktivít Projektu došlo pred nadobudnutím účinnosti Zmluvy o poskytnutí NFP</w:t>
      </w:r>
      <w:r w:rsidR="00A65B85" w:rsidRPr="001F71FE">
        <w:rPr>
          <w:rFonts w:ascii="Times New Roman" w:hAnsi="Times New Roman"/>
          <w:highlight w:val="lightGray"/>
        </w:rPr>
        <w:t>, ak Poskytovateľ nestanoví neskorší čas plnenia uvedenej povinnosti (k určitému dátumu alebo formou lehoty</w:t>
      </w:r>
      <w:r w:rsidR="00A65B85" w:rsidRPr="001F71FE">
        <w:rPr>
          <w:rFonts w:ascii="Times New Roman" w:hAnsi="Times New Roman"/>
          <w:b/>
          <w:highlight w:val="lightGray"/>
        </w:rPr>
        <w:t>)</w:t>
      </w:r>
      <w:r w:rsidR="00762077" w:rsidRPr="001F71FE">
        <w:rPr>
          <w:rFonts w:ascii="Times New Roman" w:hAnsi="Times New Roman"/>
          <w:b/>
          <w:highlight w:val="lightGray"/>
        </w:rPr>
        <w:t>.</w:t>
      </w:r>
      <w:r w:rsidR="004F1066" w:rsidRPr="001F71FE">
        <w:rPr>
          <w:rFonts w:ascii="Times New Roman" w:hAnsi="Times New Roman"/>
          <w:b/>
        </w:rPr>
        <w:t xml:space="preserve"> </w:t>
      </w:r>
    </w:p>
    <w:p w14:paraId="2D71FF04" w14:textId="5A23B833" w:rsidR="00F70B2F" w:rsidRPr="001F71FE" w:rsidRDefault="009562F5" w:rsidP="001D6F73">
      <w:pPr>
        <w:numPr>
          <w:ilvl w:val="0"/>
          <w:numId w:val="53"/>
        </w:numPr>
        <w:spacing w:before="120" w:after="0" w:line="264" w:lineRule="auto"/>
        <w:jc w:val="both"/>
        <w:rPr>
          <w:rFonts w:ascii="Times New Roman" w:hAnsi="Times New Roman"/>
        </w:rPr>
      </w:pPr>
      <w:ins w:id="93" w:author="Autor">
        <w:r>
          <w:rPr>
            <w:rFonts w:ascii="Times New Roman" w:hAnsi="Times New Roman"/>
          </w:rPr>
          <w:t>A</w:t>
        </w:r>
      </w:ins>
      <w:del w:id="94" w:author="Autor">
        <w:r w:rsidR="00D61775" w:rsidRPr="001F71FE" w:rsidDel="009562F5">
          <w:rPr>
            <w:rFonts w:ascii="Times New Roman" w:hAnsi="Times New Roman"/>
          </w:rPr>
          <w:delText>V prípade, a</w:delText>
        </w:r>
      </w:del>
      <w:r w:rsidR="00D61775" w:rsidRPr="001F71FE">
        <w:rPr>
          <w:rFonts w:ascii="Times New Roman" w:hAnsi="Times New Roman"/>
        </w:rPr>
        <w:t xml:space="preserve">k sa na Projekt </w:t>
      </w:r>
      <w:r w:rsidR="00D61775" w:rsidRPr="001F71FE">
        <w:rPr>
          <w:rFonts w:ascii="Times New Roman" w:hAnsi="Times New Roman"/>
          <w:b/>
        </w:rPr>
        <w:t>nevzťahuje ods</w:t>
      </w:r>
      <w:r w:rsidR="00615597" w:rsidRPr="001F71FE">
        <w:rPr>
          <w:rFonts w:ascii="Times New Roman" w:hAnsi="Times New Roman"/>
          <w:b/>
        </w:rPr>
        <w:t>.</w:t>
      </w:r>
      <w:r w:rsidR="00D61775" w:rsidRPr="001F71FE">
        <w:rPr>
          <w:rFonts w:ascii="Times New Roman" w:hAnsi="Times New Roman"/>
          <w:b/>
        </w:rPr>
        <w:t xml:space="preserve"> 5 tohto článku, </w:t>
      </w:r>
      <w:r w:rsidR="00496FAD" w:rsidRPr="001F71FE">
        <w:rPr>
          <w:rFonts w:ascii="Times New Roman" w:hAnsi="Times New Roman"/>
          <w:b/>
        </w:rPr>
        <w:t>P</w:t>
      </w:r>
      <w:r w:rsidR="00D61775" w:rsidRPr="001F71FE">
        <w:rPr>
          <w:rFonts w:ascii="Times New Roman" w:hAnsi="Times New Roman"/>
          <w:b/>
        </w:rPr>
        <w:t>rijímateľ vystaví</w:t>
      </w:r>
      <w:r w:rsidR="00D61775" w:rsidRPr="001F71FE">
        <w:rPr>
          <w:rFonts w:ascii="Times New Roman" w:hAnsi="Times New Roman"/>
        </w:rPr>
        <w:t xml:space="preserve"> po </w:t>
      </w:r>
      <w:ins w:id="95" w:author="Autor">
        <w:r>
          <w:rPr>
            <w:rFonts w:ascii="Times New Roman" w:hAnsi="Times New Roman"/>
          </w:rPr>
          <w:t>Z</w:t>
        </w:r>
      </w:ins>
      <w:del w:id="96" w:author="Autor">
        <w:r w:rsidR="00D61775" w:rsidRPr="001F71FE" w:rsidDel="009562F5">
          <w:rPr>
            <w:rFonts w:ascii="Times New Roman" w:hAnsi="Times New Roman"/>
          </w:rPr>
          <w:delText>z</w:delText>
        </w:r>
      </w:del>
      <w:r w:rsidR="00D61775" w:rsidRPr="001F71FE">
        <w:rPr>
          <w:rFonts w:ascii="Times New Roman" w:hAnsi="Times New Roman"/>
        </w:rPr>
        <w:t xml:space="preserve">ačatí </w:t>
      </w:r>
      <w:ins w:id="97" w:author="Autor">
        <w:r>
          <w:rPr>
            <w:rFonts w:ascii="Times New Roman" w:hAnsi="Times New Roman"/>
          </w:rPr>
          <w:t>r</w:t>
        </w:r>
      </w:ins>
      <w:del w:id="98" w:author="Autor">
        <w:r w:rsidR="000A1969" w:rsidRPr="001F71FE" w:rsidDel="009562F5">
          <w:rPr>
            <w:rFonts w:ascii="Times New Roman" w:hAnsi="Times New Roman"/>
          </w:rPr>
          <w:delText>R</w:delText>
        </w:r>
      </w:del>
      <w:r w:rsidR="00D61775" w:rsidRPr="001F71FE">
        <w:rPr>
          <w:rFonts w:ascii="Times New Roman" w:hAnsi="Times New Roman"/>
        </w:rPr>
        <w:t xml:space="preserve">ealizácie </w:t>
      </w:r>
      <w:r w:rsidR="000A1969" w:rsidRPr="001F71FE">
        <w:rPr>
          <w:rFonts w:ascii="Times New Roman" w:hAnsi="Times New Roman"/>
        </w:rPr>
        <w:t xml:space="preserve">aktivít </w:t>
      </w:r>
      <w:r w:rsidR="00D61775" w:rsidRPr="001F71FE">
        <w:rPr>
          <w:rFonts w:ascii="Times New Roman" w:hAnsi="Times New Roman"/>
        </w:rPr>
        <w:t xml:space="preserve">Projektu na mieste dobre viditeľnom verejnosťou </w:t>
      </w:r>
      <w:r w:rsidR="00D61775" w:rsidRPr="001F71FE">
        <w:rPr>
          <w:rFonts w:ascii="Times New Roman" w:hAnsi="Times New Roman"/>
          <w:b/>
        </w:rPr>
        <w:t>plagát vo veľkosti minimálne A3 alebo elektronické zobrazovacie zariadenie</w:t>
      </w:r>
      <w:r w:rsidR="00D61775" w:rsidRPr="001F71FE">
        <w:rPr>
          <w:rFonts w:ascii="Times New Roman" w:hAnsi="Times New Roman"/>
        </w:rPr>
        <w:t xml:space="preserve"> s informáciami o Projekte a podpore z</w:t>
      </w:r>
      <w:r w:rsidR="004A3BF6" w:rsidRPr="001F71FE">
        <w:rPr>
          <w:rFonts w:ascii="Times New Roman" w:hAnsi="Times New Roman"/>
        </w:rPr>
        <w:t> Fondov EÚ</w:t>
      </w:r>
      <w:r w:rsidR="00D61775" w:rsidRPr="001F71FE">
        <w:rPr>
          <w:rFonts w:ascii="Times New Roman" w:hAnsi="Times New Roman"/>
        </w:rPr>
        <w:t>.</w:t>
      </w:r>
      <w:r w:rsidR="008D08D0" w:rsidRPr="001F71FE">
        <w:rPr>
          <w:rFonts w:ascii="Times New Roman" w:hAnsi="Times New Roman"/>
        </w:rPr>
        <w:t xml:space="preserve"> </w:t>
      </w:r>
    </w:p>
    <w:p w14:paraId="095115D9" w14:textId="77777777" w:rsidR="00D61775" w:rsidRPr="001F71FE" w:rsidRDefault="00D61775" w:rsidP="001D6F73">
      <w:pPr>
        <w:numPr>
          <w:ilvl w:val="0"/>
          <w:numId w:val="53"/>
        </w:numPr>
        <w:spacing w:before="120" w:after="0" w:line="264" w:lineRule="auto"/>
        <w:jc w:val="both"/>
        <w:rPr>
          <w:rFonts w:ascii="Times New Roman" w:hAnsi="Times New Roman"/>
        </w:rPr>
      </w:pPr>
      <w:r w:rsidRPr="001F71FE">
        <w:rPr>
          <w:rFonts w:ascii="Times New Roman" w:hAnsi="Times New Roman"/>
        </w:rPr>
        <w:t xml:space="preserve">Prijímateľ sa zaväzuje uviesť na pútači, na stálej tabuli a plagátoch informácie uvedené </w:t>
      </w:r>
      <w:commentRangeStart w:id="99"/>
      <w:r w:rsidRPr="001F71FE">
        <w:rPr>
          <w:rFonts w:ascii="Times New Roman" w:hAnsi="Times New Roman"/>
        </w:rPr>
        <w:t>v</w:t>
      </w:r>
      <w:r w:rsidR="00C37E6A" w:rsidRPr="001F71FE">
        <w:rPr>
          <w:rFonts w:ascii="Times New Roman" w:hAnsi="Times New Roman"/>
        </w:rPr>
        <w:t> </w:t>
      </w:r>
      <w:r w:rsidRPr="001F71FE">
        <w:rPr>
          <w:rFonts w:ascii="Times New Roman" w:hAnsi="Times New Roman"/>
        </w:rPr>
        <w:t>ods</w:t>
      </w:r>
      <w:r w:rsidR="00C37E6A" w:rsidRPr="001F71FE">
        <w:rPr>
          <w:rFonts w:ascii="Times New Roman" w:hAnsi="Times New Roman"/>
        </w:rPr>
        <w:t>.</w:t>
      </w:r>
      <w:r w:rsidRPr="001F71FE">
        <w:rPr>
          <w:rFonts w:ascii="Times New Roman" w:hAnsi="Times New Roman"/>
        </w:rPr>
        <w:t xml:space="preserve"> 2 tohto článku</w:t>
      </w:r>
      <w:commentRangeEnd w:id="99"/>
      <w:r w:rsidR="00A224AA" w:rsidRPr="001F71FE">
        <w:rPr>
          <w:rStyle w:val="Odkaznakomentr"/>
          <w:rFonts w:ascii="Times New Roman" w:hAnsi="Times New Roman"/>
          <w:lang w:val="x-none" w:eastAsia="x-none"/>
        </w:rPr>
        <w:commentReference w:id="99"/>
      </w:r>
      <w:r w:rsidRPr="001F71FE">
        <w:rPr>
          <w:rFonts w:ascii="Times New Roman" w:hAnsi="Times New Roman"/>
        </w:rPr>
        <w:t>, pričom na vytvorenie podkladov pre výrobu pútačov, tabú</w:t>
      </w:r>
      <w:r w:rsidR="00351222" w:rsidRPr="001F71FE">
        <w:rPr>
          <w:rFonts w:ascii="Times New Roman" w:hAnsi="Times New Roman"/>
        </w:rPr>
        <w:t>ľ a</w:t>
      </w:r>
      <w:r w:rsidRPr="001F71FE">
        <w:rPr>
          <w:rFonts w:ascii="Times New Roman" w:hAnsi="Times New Roman"/>
        </w:rPr>
        <w:t xml:space="preserve"> plagátov môže použiť online dostupný nástroj vytvorený </w:t>
      </w:r>
      <w:r w:rsidR="00F776D8" w:rsidRPr="001F71FE">
        <w:rPr>
          <w:rFonts w:ascii="Times New Roman" w:hAnsi="Times New Roman"/>
        </w:rPr>
        <w:t>Európskou k</w:t>
      </w:r>
      <w:r w:rsidRPr="001F71FE">
        <w:rPr>
          <w:rFonts w:ascii="Times New Roman" w:hAnsi="Times New Roman"/>
        </w:rPr>
        <w:t>omisiou - online generátor publicity.</w:t>
      </w:r>
    </w:p>
    <w:p w14:paraId="06BFCDB3" w14:textId="211E2FA4" w:rsidR="00D61775" w:rsidRPr="001F71FE" w:rsidRDefault="00904E9C" w:rsidP="00904E9C">
      <w:pPr>
        <w:numPr>
          <w:ilvl w:val="0"/>
          <w:numId w:val="53"/>
        </w:numPr>
        <w:spacing w:before="120" w:after="0" w:line="264" w:lineRule="auto"/>
        <w:jc w:val="both"/>
        <w:rPr>
          <w:rFonts w:ascii="Times New Roman" w:hAnsi="Times New Roman"/>
        </w:rPr>
      </w:pPr>
      <w:r w:rsidRPr="00904E9C">
        <w:rPr>
          <w:rFonts w:ascii="Times New Roman" w:hAnsi="Times New Roman"/>
        </w:rPr>
        <w:t xml:space="preserve">V prípade </w:t>
      </w:r>
      <w:r w:rsidRPr="00893640">
        <w:rPr>
          <w:rFonts w:ascii="Times New Roman" w:hAnsi="Times New Roman"/>
          <w:b/>
        </w:rPr>
        <w:t>veľmi malých reklamných predmetov</w:t>
      </w:r>
      <w:r w:rsidRPr="00904E9C">
        <w:rPr>
          <w:rFonts w:ascii="Times New Roman" w:hAnsi="Times New Roman"/>
        </w:rPr>
        <w:t>, pri ktorých je z technicky objektívnych dôvodov nevyhnutn</w:t>
      </w:r>
      <w:r w:rsidR="007E62AD">
        <w:rPr>
          <w:rFonts w:ascii="Times New Roman" w:hAnsi="Times New Roman"/>
        </w:rPr>
        <w:t>é, aby výška znaku EÚ bola menšia</w:t>
      </w:r>
      <w:r w:rsidRPr="00904E9C">
        <w:rPr>
          <w:rFonts w:ascii="Times New Roman" w:hAnsi="Times New Roman"/>
        </w:rPr>
        <w:t xml:space="preserve"> ako 1 cm sa ustanovenie ods. 2 pí</w:t>
      </w:r>
      <w:r w:rsidR="007A5502">
        <w:rPr>
          <w:rFonts w:ascii="Times New Roman" w:hAnsi="Times New Roman"/>
        </w:rPr>
        <w:t xml:space="preserve">sm. b) tohto článku nepoužije. V tomto prípade je Prijímateľ </w:t>
      </w:r>
      <w:r w:rsidRPr="00904E9C">
        <w:rPr>
          <w:rFonts w:ascii="Times New Roman" w:hAnsi="Times New Roman"/>
        </w:rPr>
        <w:t xml:space="preserve">povinný umiestniť iba znak Európskej únie, pričom minimálna veľkosť znaku EÚ je 5 mm na výšku. </w:t>
      </w:r>
    </w:p>
    <w:p w14:paraId="0742F16C" w14:textId="797ADD41" w:rsidR="00D61775" w:rsidRPr="001F71FE" w:rsidRDefault="00D61775">
      <w:pPr>
        <w:numPr>
          <w:ilvl w:val="0"/>
          <w:numId w:val="53"/>
        </w:numPr>
        <w:tabs>
          <w:tab w:val="clear" w:pos="360"/>
          <w:tab w:val="num" w:pos="426"/>
        </w:tabs>
        <w:spacing w:before="120" w:line="264" w:lineRule="auto"/>
        <w:ind w:left="425" w:hanging="425"/>
        <w:jc w:val="both"/>
        <w:rPr>
          <w:rFonts w:ascii="Times New Roman" w:hAnsi="Times New Roman"/>
        </w:rPr>
      </w:pPr>
      <w:r w:rsidRPr="001F71FE">
        <w:rPr>
          <w:rFonts w:ascii="Times New Roman" w:hAnsi="Times New Roman"/>
        </w:rPr>
        <w:t xml:space="preserve">Prijímateľ sa zaväzuje uvádzať </w:t>
      </w:r>
      <w:r w:rsidRPr="001F71FE">
        <w:rPr>
          <w:rFonts w:ascii="Times New Roman" w:hAnsi="Times New Roman"/>
          <w:b/>
        </w:rPr>
        <w:t>vo všetkých dokumentoch a písomných výstupoch Projektu</w:t>
      </w:r>
      <w:r w:rsidR="00A224AA" w:rsidRPr="001F71FE">
        <w:rPr>
          <w:rFonts w:ascii="Times New Roman" w:hAnsi="Times New Roman"/>
          <w:b/>
        </w:rPr>
        <w:t xml:space="preserve"> </w:t>
      </w:r>
      <w:r w:rsidR="00A224AA" w:rsidRPr="001F71FE">
        <w:rPr>
          <w:rFonts w:ascii="Times New Roman" w:hAnsi="Times New Roman"/>
        </w:rPr>
        <w:t>vrátane prezenčných listín</w:t>
      </w:r>
      <w:r w:rsidRPr="001F71FE">
        <w:rPr>
          <w:rFonts w:ascii="Times New Roman" w:hAnsi="Times New Roman"/>
        </w:rPr>
        <w:t xml:space="preserve">, ktoré sa týkajú Realizácie aktivít Projektu a sú určené pre verejnosť alebo </w:t>
      </w:r>
      <w:r w:rsidR="00CD6218" w:rsidRPr="001F71FE">
        <w:rPr>
          <w:rFonts w:ascii="Times New Roman" w:hAnsi="Times New Roman"/>
        </w:rPr>
        <w:t xml:space="preserve">Vecne zapojené osoby/Účastníkov </w:t>
      </w:r>
      <w:r w:rsidR="00B56465" w:rsidRPr="001F71FE">
        <w:rPr>
          <w:rFonts w:ascii="Times New Roman" w:hAnsi="Times New Roman"/>
        </w:rPr>
        <w:t>Projektu vrátane Cieľovej skupiny AMIF/ C</w:t>
      </w:r>
      <w:r w:rsidR="00A224AA" w:rsidRPr="001F71FE">
        <w:rPr>
          <w:rFonts w:ascii="Times New Roman" w:hAnsi="Times New Roman"/>
        </w:rPr>
        <w:t>ieľových skupín AMIF</w:t>
      </w:r>
      <w:r w:rsidRPr="001F71FE">
        <w:rPr>
          <w:rFonts w:ascii="Times New Roman" w:hAnsi="Times New Roman"/>
        </w:rPr>
        <w:t>, informácie uvedené v</w:t>
      </w:r>
      <w:r w:rsidR="00C37E6A" w:rsidRPr="001F71FE">
        <w:rPr>
          <w:rFonts w:ascii="Times New Roman" w:hAnsi="Times New Roman"/>
        </w:rPr>
        <w:t> </w:t>
      </w:r>
      <w:r w:rsidRPr="001F71FE">
        <w:rPr>
          <w:rFonts w:ascii="Times New Roman" w:hAnsi="Times New Roman"/>
        </w:rPr>
        <w:t>ods</w:t>
      </w:r>
      <w:r w:rsidR="00C37E6A" w:rsidRPr="001F71FE">
        <w:rPr>
          <w:rFonts w:ascii="Times New Roman" w:hAnsi="Times New Roman"/>
        </w:rPr>
        <w:t>.</w:t>
      </w:r>
      <w:r w:rsidRPr="001F71FE">
        <w:rPr>
          <w:rFonts w:ascii="Times New Roman" w:hAnsi="Times New Roman"/>
        </w:rPr>
        <w:t xml:space="preserve"> 2 tohto článku</w:t>
      </w:r>
      <w:r w:rsidR="007C6B6F">
        <w:rPr>
          <w:rFonts w:ascii="Times New Roman" w:hAnsi="Times New Roman"/>
        </w:rPr>
        <w:t>.</w:t>
      </w:r>
      <w:r w:rsidRPr="001F71FE">
        <w:rPr>
          <w:rFonts w:ascii="Times New Roman" w:hAnsi="Times New Roman"/>
        </w:rPr>
        <w:t xml:space="preserve"> Účtovné </w:t>
      </w:r>
      <w:r w:rsidRPr="001F71FE">
        <w:rPr>
          <w:rFonts w:ascii="Times New Roman" w:hAnsi="Times New Roman"/>
        </w:rPr>
        <w:lastRenderedPageBreak/>
        <w:t>a obdobné doklady (napr. faktúry, výplatné pásky, dodacie listy a pod.) nie je potrebné označovať v zmysle ods</w:t>
      </w:r>
      <w:r w:rsidR="00C37E6A" w:rsidRPr="001F71FE">
        <w:rPr>
          <w:rFonts w:ascii="Times New Roman" w:hAnsi="Times New Roman"/>
        </w:rPr>
        <w:t>.</w:t>
      </w:r>
      <w:r w:rsidRPr="001F71FE">
        <w:rPr>
          <w:rFonts w:ascii="Times New Roman" w:hAnsi="Times New Roman"/>
        </w:rPr>
        <w:t xml:space="preserve"> 2 tohto článku.</w:t>
      </w:r>
    </w:p>
    <w:p w14:paraId="2E3461DA" w14:textId="77777777" w:rsidR="00D61775" w:rsidRPr="001F71FE" w:rsidRDefault="00D61775">
      <w:pPr>
        <w:numPr>
          <w:ilvl w:val="0"/>
          <w:numId w:val="53"/>
        </w:numPr>
        <w:tabs>
          <w:tab w:val="clear" w:pos="360"/>
          <w:tab w:val="num" w:pos="426"/>
        </w:tabs>
        <w:spacing w:before="120" w:line="264" w:lineRule="auto"/>
        <w:ind w:left="425" w:hanging="425"/>
        <w:jc w:val="both"/>
        <w:rPr>
          <w:rFonts w:ascii="Times New Roman" w:hAnsi="Times New Roman"/>
        </w:rPr>
      </w:pPr>
      <w:r w:rsidRPr="001F71FE">
        <w:rPr>
          <w:rFonts w:ascii="Times New Roman" w:hAnsi="Times New Roman"/>
        </w:rPr>
        <w:t>Poskytovateľ je oprávnený určiť bližšie technické podmienky na splnenie povinných požiadaviek v oblasti informovania a viditeľnosti v</w:t>
      </w:r>
      <w:r w:rsidR="00014D59" w:rsidRPr="001F71FE">
        <w:rPr>
          <w:rFonts w:ascii="Times New Roman" w:hAnsi="Times New Roman"/>
        </w:rPr>
        <w:t> Príručke pre prijímateľa</w:t>
      </w:r>
      <w:r w:rsidRPr="001F71FE">
        <w:rPr>
          <w:rFonts w:ascii="Times New Roman" w:hAnsi="Times New Roman"/>
        </w:rPr>
        <w:t xml:space="preserve">. </w:t>
      </w:r>
    </w:p>
    <w:p w14:paraId="2A9AA2B7" w14:textId="77777777" w:rsidR="00D1364D" w:rsidRPr="001F71FE" w:rsidRDefault="00D61775" w:rsidP="00EA3265">
      <w:pPr>
        <w:numPr>
          <w:ilvl w:val="0"/>
          <w:numId w:val="53"/>
        </w:numPr>
        <w:tabs>
          <w:tab w:val="clear" w:pos="360"/>
          <w:tab w:val="num" w:pos="426"/>
        </w:tabs>
        <w:spacing w:before="240" w:line="264" w:lineRule="auto"/>
        <w:ind w:left="426" w:hanging="426"/>
        <w:jc w:val="both"/>
        <w:rPr>
          <w:rFonts w:ascii="Times New Roman" w:hAnsi="Times New Roman"/>
        </w:rPr>
      </w:pPr>
      <w:r w:rsidRPr="001F71FE">
        <w:rPr>
          <w:rFonts w:ascii="Times New Roman" w:hAnsi="Times New Roman"/>
        </w:rPr>
        <w:t>Ak Poskytovateľ neurčí inak, Prijímateľ je povinný použiť grafický štandard pre opatrenia v oblasti informovania a viditeľnosti obsiahnutý v</w:t>
      </w:r>
      <w:r w:rsidR="00014D59" w:rsidRPr="001F71FE">
        <w:rPr>
          <w:rFonts w:ascii="Times New Roman" w:hAnsi="Times New Roman"/>
        </w:rPr>
        <w:t> Príručke pre prijímateľa</w:t>
      </w:r>
      <w:r w:rsidRPr="001F71FE">
        <w:rPr>
          <w:rFonts w:ascii="Times New Roman" w:hAnsi="Times New Roman"/>
        </w:rPr>
        <w:t>.</w:t>
      </w:r>
    </w:p>
    <w:p w14:paraId="09611B01" w14:textId="77777777" w:rsidR="00107570" w:rsidRPr="001F71FE" w:rsidRDefault="00107570" w:rsidP="00520834">
      <w:pPr>
        <w:pStyle w:val="Nadpis3"/>
      </w:pPr>
      <w:r w:rsidRPr="001F71FE">
        <w:t>Článok 6</w:t>
      </w:r>
      <w:r w:rsidRPr="001F71FE">
        <w:tab/>
      </w:r>
      <w:commentRangeStart w:id="100"/>
      <w:r w:rsidR="00D913EA" w:rsidRPr="001F71FE">
        <w:t>VLASTNÍCTVO A POUŽITIE VÝSTUPOV</w:t>
      </w:r>
      <w:commentRangeEnd w:id="100"/>
      <w:r w:rsidR="00D913EA" w:rsidRPr="001F71FE">
        <w:rPr>
          <w:rStyle w:val="Odkaznakomentr"/>
          <w:b w:val="0"/>
          <w:bCs w:val="0"/>
        </w:rPr>
        <w:commentReference w:id="100"/>
      </w:r>
      <w:r w:rsidR="00D913EA" w:rsidRPr="001F71FE">
        <w:rPr>
          <w:lang w:val="sk-SK"/>
        </w:rPr>
        <w:t xml:space="preserve"> PROJEKTU</w:t>
      </w:r>
    </w:p>
    <w:p w14:paraId="6D55A4A4" w14:textId="77777777" w:rsidR="00D913EA" w:rsidRPr="001F71FE" w:rsidRDefault="00D913EA" w:rsidP="00D913EA">
      <w:pPr>
        <w:numPr>
          <w:ilvl w:val="0"/>
          <w:numId w:val="16"/>
        </w:numPr>
        <w:tabs>
          <w:tab w:val="clear" w:pos="720"/>
          <w:tab w:val="num" w:pos="540"/>
        </w:tabs>
        <w:spacing w:before="120" w:line="264" w:lineRule="auto"/>
        <w:ind w:left="567" w:hanging="567"/>
        <w:jc w:val="both"/>
        <w:rPr>
          <w:rFonts w:ascii="Times New Roman" w:hAnsi="Times New Roman"/>
          <w:lang w:eastAsia="sk-SK"/>
        </w:rPr>
      </w:pPr>
      <w:r w:rsidRPr="001F71FE">
        <w:rPr>
          <w:rFonts w:ascii="Times New Roman" w:hAnsi="Times New Roman"/>
          <w:bCs/>
          <w:lang w:eastAsia="sk-SK"/>
        </w:rPr>
        <w:t xml:space="preserve">Prijímateľ sa zaväzuje, že počas Realizácie Projektu </w:t>
      </w:r>
      <w:r w:rsidRPr="001F71FE">
        <w:rPr>
          <w:rFonts w:ascii="Times New Roman" w:hAnsi="Times New Roman"/>
          <w:bCs/>
          <w:highlight w:val="lightGray"/>
          <w:lang w:eastAsia="sk-SK"/>
        </w:rPr>
        <w:t>a Obdobia Udržateľnosti Projektu</w:t>
      </w:r>
      <w:r w:rsidRPr="001F71FE">
        <w:rPr>
          <w:rFonts w:ascii="Times New Roman" w:hAnsi="Times New Roman"/>
          <w:bCs/>
          <w:lang w:eastAsia="sk-SK"/>
        </w:rPr>
        <w:t xml:space="preserve">: </w:t>
      </w:r>
    </w:p>
    <w:p w14:paraId="099A1906" w14:textId="77777777" w:rsidR="00D913EA" w:rsidRPr="001F71FE" w:rsidRDefault="00D913EA" w:rsidP="00D913EA">
      <w:pPr>
        <w:numPr>
          <w:ilvl w:val="2"/>
          <w:numId w:val="15"/>
        </w:numPr>
        <w:spacing w:before="120" w:after="0" w:line="264" w:lineRule="auto"/>
        <w:ind w:left="720"/>
        <w:jc w:val="both"/>
        <w:rPr>
          <w:rFonts w:ascii="Times New Roman" w:hAnsi="Times New Roman"/>
          <w:highlight w:val="lightGray"/>
          <w:lang w:eastAsia="sk-SK"/>
        </w:rPr>
      </w:pPr>
      <w:r w:rsidRPr="001F71FE">
        <w:rPr>
          <w:rFonts w:ascii="Times New Roman" w:hAnsi="Times New Roman"/>
          <w:lang w:eastAsia="sk-SK"/>
        </w:rPr>
        <w:t xml:space="preserve">budú </w:t>
      </w:r>
      <w:r w:rsidRPr="001F71FE">
        <w:rPr>
          <w:rFonts w:ascii="Times New Roman" w:hAnsi="Times New Roman"/>
          <w:b/>
          <w:lang w:eastAsia="sk-SK"/>
        </w:rPr>
        <w:t>nehnuteľnosti</w:t>
      </w:r>
      <w:r w:rsidRPr="001F71FE">
        <w:rPr>
          <w:rFonts w:ascii="Times New Roman" w:hAnsi="Times New Roman"/>
          <w:lang w:eastAsia="sk-SK"/>
        </w:rPr>
        <w:t>, v súvislosti s ktorými sa Projekt realizuje, spĺňať vo Výzve stanovené podmienky</w:t>
      </w:r>
      <w:r w:rsidRPr="001F71FE">
        <w:rPr>
          <w:rFonts w:ascii="Times New Roman" w:hAnsi="Times New Roman"/>
        </w:rPr>
        <w:t xml:space="preserve"> z hľadiska vlastníckych</w:t>
      </w:r>
      <w:r w:rsidR="006C13EA" w:rsidRPr="001F71FE">
        <w:rPr>
          <w:rFonts w:ascii="Times New Roman" w:hAnsi="Times New Roman"/>
        </w:rPr>
        <w:t xml:space="preserve"> alebo</w:t>
      </w:r>
      <w:r w:rsidRPr="001F71FE">
        <w:rPr>
          <w:rFonts w:ascii="Times New Roman" w:hAnsi="Times New Roman"/>
        </w:rPr>
        <w:t xml:space="preserve"> iných práv</w:t>
      </w:r>
      <w:r w:rsidRPr="001F71FE">
        <w:rPr>
          <w:rFonts w:ascii="Times New Roman" w:hAnsi="Times New Roman"/>
          <w:lang w:eastAsia="sk-SK"/>
        </w:rPr>
        <w:t xml:space="preserve"> vzťahujúcich sa na právny vzťah Prijímateľa k nehnuteľnostiam, </w:t>
      </w:r>
      <w:r w:rsidR="00DE6446" w:rsidRPr="001F71FE">
        <w:rPr>
          <w:rFonts w:ascii="Times New Roman" w:hAnsi="Times New Roman"/>
          <w:lang w:eastAsia="sk-SK"/>
        </w:rPr>
        <w:t>na </w:t>
      </w:r>
      <w:r w:rsidRPr="001F71FE">
        <w:rPr>
          <w:rFonts w:ascii="Times New Roman" w:hAnsi="Times New Roman"/>
          <w:lang w:eastAsia="sk-SK"/>
        </w:rPr>
        <w:t xml:space="preserve">ktorých alebo v súvislosti s ktorými sa Projekt realizuje v zmysle Výzvy (ďalej ako „Nehnuteľnosti na realizáciu Projektu“). To znamená, že </w:t>
      </w:r>
      <w:r w:rsidRPr="001F71FE">
        <w:rPr>
          <w:rFonts w:ascii="Times New Roman" w:hAnsi="Times New Roman"/>
          <w:b/>
          <w:lang w:eastAsia="sk-SK"/>
        </w:rPr>
        <w:t>Prijímateľ musí mať k Nehnuteľnosti na realizáciu Projektu právny vzťah</w:t>
      </w:r>
      <w:r w:rsidRPr="001F71FE">
        <w:rPr>
          <w:rFonts w:ascii="Times New Roman" w:hAnsi="Times New Roman"/>
          <w:lang w:eastAsia="sk-SK"/>
        </w:rPr>
        <w:t>, ktorý je ako akceptovateľný definovaný vo Výzve, a to vrátane podmienok vzťahujúcich sa na ťarchy a iné práva tretích osôb viažucich sa k Nehnuteľnosti na realizáciu Projektu. Z právneho vzťahu</w:t>
      </w:r>
      <w:r w:rsidRPr="001F71FE">
        <w:rPr>
          <w:rFonts w:ascii="Times New Roman" w:hAnsi="Times New Roman"/>
          <w:bCs/>
          <w:lang w:eastAsia="sk-SK"/>
        </w:rPr>
        <w:t xml:space="preserve"> Prijímateľa k Nehnuteľnostiam na realizáciu Projektu musí byť </w:t>
      </w:r>
      <w:r w:rsidRPr="001F71FE">
        <w:rPr>
          <w:rFonts w:ascii="Times New Roman" w:hAnsi="Times New Roman"/>
          <w:lang w:eastAsia="sk-SK"/>
        </w:rPr>
        <w:t>zrejmé</w:t>
      </w:r>
      <w:r w:rsidRPr="001F71FE">
        <w:rPr>
          <w:rFonts w:ascii="Times New Roman" w:hAnsi="Times New Roman"/>
          <w:bCs/>
          <w:lang w:eastAsia="sk-SK"/>
        </w:rPr>
        <w:t xml:space="preserve">, že Prijímateľ je oprávnený Nehnuteľnosti na realizáciu Projektu </w:t>
      </w:r>
      <w:r w:rsidRPr="001F71FE">
        <w:rPr>
          <w:rFonts w:ascii="Times New Roman" w:hAnsi="Times New Roman"/>
          <w:b/>
          <w:bCs/>
          <w:lang w:eastAsia="sk-SK"/>
        </w:rPr>
        <w:t>nerušene a plnohodnotne užívať</w:t>
      </w:r>
      <w:r w:rsidRPr="001F71FE">
        <w:rPr>
          <w:rFonts w:ascii="Times New Roman" w:hAnsi="Times New Roman"/>
          <w:bCs/>
          <w:lang w:eastAsia="sk-SK"/>
        </w:rPr>
        <w:t xml:space="preserve"> </w:t>
      </w:r>
      <w:commentRangeStart w:id="101"/>
      <w:r w:rsidRPr="001F71FE">
        <w:rPr>
          <w:rFonts w:ascii="Times New Roman" w:hAnsi="Times New Roman"/>
          <w:bCs/>
          <w:lang w:eastAsia="sk-SK"/>
        </w:rPr>
        <w:t xml:space="preserve">počas Realizácie </w:t>
      </w:r>
      <w:r w:rsidRPr="001F71FE">
        <w:rPr>
          <w:rFonts w:ascii="Times New Roman" w:hAnsi="Times New Roman"/>
          <w:bCs/>
          <w:highlight w:val="lightGray"/>
          <w:lang w:eastAsia="sk-SK"/>
        </w:rPr>
        <w:t xml:space="preserve">Projektu a počas Obdobia </w:t>
      </w:r>
      <w:r w:rsidRPr="001F71FE">
        <w:rPr>
          <w:rFonts w:ascii="Times New Roman" w:hAnsi="Times New Roman"/>
          <w:highlight w:val="lightGray"/>
          <w:lang w:eastAsia="sk-SK"/>
        </w:rPr>
        <w:t>Udržateľnosti Projektu</w:t>
      </w:r>
      <w:commentRangeEnd w:id="101"/>
      <w:r w:rsidRPr="001F71FE">
        <w:rPr>
          <w:rStyle w:val="Odkaznakomentr"/>
          <w:rFonts w:ascii="Times New Roman" w:hAnsi="Times New Roman"/>
          <w:highlight w:val="lightGray"/>
          <w:lang w:val="x-none" w:eastAsia="x-none"/>
        </w:rPr>
        <w:commentReference w:id="101"/>
      </w:r>
      <w:r w:rsidRPr="001F71FE">
        <w:rPr>
          <w:rFonts w:ascii="Times New Roman" w:hAnsi="Times New Roman"/>
          <w:lang w:eastAsia="sk-SK"/>
        </w:rPr>
        <w:t xml:space="preserve">. Môže pritom </w:t>
      </w:r>
      <w:r w:rsidRPr="001F71FE">
        <w:rPr>
          <w:rFonts w:ascii="Times New Roman" w:hAnsi="Times New Roman"/>
          <w:bCs/>
          <w:lang w:eastAsia="sk-SK"/>
        </w:rPr>
        <w:t xml:space="preserve">dôjsť aj ku kombinácii rôznych právnych titulov, ktoré toto právo Prijímateľa zakladajú a ktoré sa môžu navzájom meniť pri dodržaní všetkých podmienok stanovených Výzvou počas Realizácie Projektu </w:t>
      </w:r>
      <w:r w:rsidRPr="001F71FE">
        <w:rPr>
          <w:rFonts w:ascii="Times New Roman" w:hAnsi="Times New Roman"/>
          <w:bCs/>
          <w:highlight w:val="lightGray"/>
          <w:lang w:eastAsia="sk-SK"/>
        </w:rPr>
        <w:t xml:space="preserve">a Obdobia Udržateľnosti Projektu;  </w:t>
      </w:r>
    </w:p>
    <w:p w14:paraId="77BEAEF4" w14:textId="77777777" w:rsidR="00D913EA" w:rsidRPr="001F71FE" w:rsidRDefault="00D913EA" w:rsidP="00D913EA">
      <w:pPr>
        <w:numPr>
          <w:ilvl w:val="2"/>
          <w:numId w:val="15"/>
        </w:numPr>
        <w:spacing w:before="120" w:after="0" w:line="264" w:lineRule="auto"/>
        <w:ind w:left="720"/>
        <w:jc w:val="both"/>
        <w:rPr>
          <w:rFonts w:ascii="Times New Roman" w:hAnsi="Times New Roman"/>
          <w:lang w:eastAsia="sk-SK"/>
        </w:rPr>
      </w:pPr>
      <w:r w:rsidRPr="001F71FE">
        <w:rPr>
          <w:rFonts w:ascii="Times New Roman" w:hAnsi="Times New Roman"/>
          <w:b/>
          <w:lang w:eastAsia="sk-SK"/>
        </w:rPr>
        <w:t>Predmet Projektu, jeho časti a iné veci, práva alebo iné majetkové hodnoty</w:t>
      </w:r>
      <w:r w:rsidRPr="001F71FE">
        <w:rPr>
          <w:rFonts w:ascii="Times New Roman" w:hAnsi="Times New Roman"/>
          <w:lang w:eastAsia="sk-SK"/>
        </w:rPr>
        <w:t>, ktoré obstaral alebo zhodnotil v rámci Projektu z NFP alebo z jeho časti (ďalej len „</w:t>
      </w:r>
      <w:r w:rsidRPr="001F71FE">
        <w:rPr>
          <w:rFonts w:ascii="Times New Roman" w:hAnsi="Times New Roman"/>
          <w:b/>
          <w:lang w:eastAsia="sk-SK"/>
        </w:rPr>
        <w:t>Majetok nadobudnutý z NFP</w:t>
      </w:r>
      <w:r w:rsidRPr="001F71FE">
        <w:rPr>
          <w:rFonts w:ascii="Times New Roman" w:hAnsi="Times New Roman"/>
          <w:lang w:eastAsia="sk-SK"/>
        </w:rPr>
        <w:t xml:space="preserve">“): </w:t>
      </w:r>
    </w:p>
    <w:p w14:paraId="694AB42F" w14:textId="7986F641" w:rsidR="00D913EA" w:rsidRPr="001F71FE" w:rsidRDefault="00D913EA" w:rsidP="00D913EA">
      <w:pPr>
        <w:numPr>
          <w:ilvl w:val="3"/>
          <w:numId w:val="2"/>
        </w:numPr>
        <w:spacing w:before="120" w:after="0" w:line="264" w:lineRule="auto"/>
        <w:ind w:left="1276" w:hanging="566"/>
        <w:jc w:val="both"/>
        <w:rPr>
          <w:rFonts w:ascii="Times New Roman" w:hAnsi="Times New Roman"/>
        </w:rPr>
      </w:pPr>
      <w:r w:rsidRPr="001F71FE">
        <w:rPr>
          <w:rFonts w:ascii="Times New Roman" w:hAnsi="Times New Roman"/>
          <w:bCs/>
        </w:rPr>
        <w:t xml:space="preserve">bude </w:t>
      </w:r>
      <w:r w:rsidRPr="001F71FE">
        <w:rPr>
          <w:rFonts w:ascii="Times New Roman" w:hAnsi="Times New Roman"/>
        </w:rPr>
        <w:t>používať výlučne</w:t>
      </w:r>
      <w:r w:rsidRPr="001F71FE">
        <w:rPr>
          <w:rFonts w:ascii="Times New Roman" w:hAnsi="Times New Roman"/>
          <w:b/>
        </w:rPr>
        <w:t xml:space="preserve"> pri výkone vlastnej činnosti</w:t>
      </w:r>
      <w:r w:rsidRPr="001F71FE">
        <w:rPr>
          <w:rFonts w:ascii="Times New Roman" w:hAnsi="Times New Roman"/>
        </w:rPr>
        <w:t xml:space="preserve">, v súvislosti s Projektom, na ktorý bol NFP poskytnutý, s výnimkou prípadov, kedy pre zabezpečenie a udržanie cieľa Projektu je vhodné </w:t>
      </w:r>
      <w:r w:rsidR="006C13EA" w:rsidRPr="001F71FE">
        <w:rPr>
          <w:rFonts w:ascii="Times New Roman" w:hAnsi="Times New Roman"/>
        </w:rPr>
        <w:t xml:space="preserve">alebo potrebné </w:t>
      </w:r>
      <w:r w:rsidRPr="001F71FE">
        <w:rPr>
          <w:rFonts w:ascii="Times New Roman" w:hAnsi="Times New Roman"/>
        </w:rPr>
        <w:t xml:space="preserve">prenechanie </w:t>
      </w:r>
      <w:r w:rsidR="00561D9A" w:rsidRPr="001F71FE">
        <w:rPr>
          <w:rFonts w:ascii="Times New Roman" w:hAnsi="Times New Roman"/>
        </w:rPr>
        <w:t>do iného druhu užívania, správy alebo</w:t>
      </w:r>
      <w:r w:rsidR="00525E23" w:rsidRPr="001F71FE">
        <w:rPr>
          <w:rFonts w:ascii="Times New Roman" w:hAnsi="Times New Roman"/>
        </w:rPr>
        <w:t xml:space="preserve"> </w:t>
      </w:r>
      <w:r w:rsidRPr="001F71FE">
        <w:rPr>
          <w:rFonts w:ascii="Times New Roman" w:hAnsi="Times New Roman"/>
        </w:rPr>
        <w:t>prevádzkovania Majetku nadobudnutého z NFP tretej osobe podľa Schválenej žiadosti o NFP alebo </w:t>
      </w:r>
      <w:r w:rsidR="006C13EA" w:rsidRPr="001F71FE">
        <w:rPr>
          <w:rFonts w:ascii="Times New Roman" w:hAnsi="Times New Roman"/>
        </w:rPr>
        <w:t>podľa</w:t>
      </w:r>
      <w:r w:rsidRPr="001F71FE">
        <w:rPr>
          <w:rFonts w:ascii="Times New Roman" w:hAnsi="Times New Roman"/>
        </w:rPr>
        <w:t> </w:t>
      </w:r>
      <w:r w:rsidR="006C13EA" w:rsidRPr="001F71FE">
        <w:rPr>
          <w:rFonts w:ascii="Times New Roman" w:hAnsi="Times New Roman"/>
        </w:rPr>
        <w:t xml:space="preserve">Výzvy </w:t>
      </w:r>
      <w:r w:rsidRPr="001F71FE">
        <w:rPr>
          <w:rFonts w:ascii="Times New Roman" w:hAnsi="Times New Roman"/>
        </w:rPr>
        <w:t>alebo takéto prenechanie prevádzkovania nebráni dosiahnutiu a udržaniu cieľa Projektu,</w:t>
      </w:r>
    </w:p>
    <w:p w14:paraId="71EF5E7D" w14:textId="77777777" w:rsidR="00D913EA" w:rsidRPr="001F71FE" w:rsidRDefault="00D913EA" w:rsidP="00D913EA">
      <w:pPr>
        <w:numPr>
          <w:ilvl w:val="3"/>
          <w:numId w:val="2"/>
        </w:numPr>
        <w:spacing w:before="120" w:after="0" w:line="264" w:lineRule="auto"/>
        <w:ind w:left="1260" w:hanging="540"/>
        <w:jc w:val="both"/>
        <w:rPr>
          <w:rFonts w:ascii="Times New Roman" w:hAnsi="Times New Roman"/>
          <w:bCs/>
        </w:rPr>
      </w:pPr>
      <w:r w:rsidRPr="00893640">
        <w:rPr>
          <w:rFonts w:ascii="Times New Roman" w:hAnsi="Times New Roman"/>
          <w:b/>
          <w:bCs/>
        </w:rPr>
        <w:t>ak to jeho povaha dovoľuje, zaradí ho do svojho majetku</w:t>
      </w:r>
      <w:r w:rsidRPr="001F71FE">
        <w:rPr>
          <w:rFonts w:ascii="Times New Roman" w:hAnsi="Times New Roman"/>
          <w:bCs/>
        </w:rPr>
        <w:t xml:space="preserve"> pri dodržaní príslušného právneho predpisu aplikovateľného na Prijímateľa podľa jeho štatutárneho postavenia (napr. Zákona o účtovníctve), ak osobitné právne predpisy výslovne nestanovujú iný postup pri aplikácii výnimiek podľa bodu (i) vyššie, a zostane v jeho majetku,</w:t>
      </w:r>
    </w:p>
    <w:p w14:paraId="0708E570" w14:textId="1141AD65" w:rsidR="00D913EA" w:rsidRPr="001F71FE" w:rsidRDefault="00D913EA" w:rsidP="00D913EA">
      <w:pPr>
        <w:numPr>
          <w:ilvl w:val="3"/>
          <w:numId w:val="2"/>
        </w:numPr>
        <w:spacing w:before="120" w:after="0" w:line="264" w:lineRule="auto"/>
        <w:ind w:left="1260" w:hanging="540"/>
        <w:jc w:val="both"/>
        <w:rPr>
          <w:rFonts w:ascii="Times New Roman" w:hAnsi="Times New Roman"/>
          <w:bCs/>
        </w:rPr>
      </w:pPr>
      <w:r w:rsidRPr="001F71FE">
        <w:rPr>
          <w:rFonts w:ascii="Times New Roman" w:hAnsi="Times New Roman"/>
          <w:bCs/>
        </w:rPr>
        <w:t>nadobudne od tretích osôb na základe trhových podmienok pri využití postupov a podmienok obstarávania uvedených v</w:t>
      </w:r>
      <w:r w:rsidR="00570EB9" w:rsidRPr="001F71FE">
        <w:rPr>
          <w:rFonts w:ascii="Times New Roman" w:hAnsi="Times New Roman"/>
          <w:bCs/>
        </w:rPr>
        <w:t> </w:t>
      </w:r>
      <w:r w:rsidRPr="001F71FE">
        <w:rPr>
          <w:rFonts w:ascii="Times New Roman" w:hAnsi="Times New Roman"/>
          <w:bCs/>
        </w:rPr>
        <w:t>čl</w:t>
      </w:r>
      <w:r w:rsidR="00570EB9" w:rsidRPr="001F71FE">
        <w:rPr>
          <w:rFonts w:ascii="Times New Roman" w:hAnsi="Times New Roman"/>
          <w:bCs/>
        </w:rPr>
        <w:t>.</w:t>
      </w:r>
      <w:r w:rsidRPr="001F71FE">
        <w:rPr>
          <w:rFonts w:ascii="Times New Roman" w:hAnsi="Times New Roman"/>
          <w:bCs/>
        </w:rPr>
        <w:t xml:space="preserve"> 3 VZP. </w:t>
      </w:r>
      <w:commentRangeStart w:id="102"/>
      <w:r w:rsidRPr="001F71FE">
        <w:rPr>
          <w:rFonts w:ascii="Times New Roman" w:hAnsi="Times New Roman"/>
          <w:b/>
          <w:bCs/>
        </w:rPr>
        <w:t xml:space="preserve">Majetok </w:t>
      </w:r>
      <w:r w:rsidRPr="001F71FE">
        <w:rPr>
          <w:rFonts w:ascii="Times New Roman" w:hAnsi="Times New Roman"/>
          <w:bCs/>
        </w:rPr>
        <w:t xml:space="preserve">nadobudnutý z NFP, ktorý bol </w:t>
      </w:r>
      <w:r w:rsidRPr="001F71FE">
        <w:rPr>
          <w:rFonts w:ascii="Times New Roman" w:hAnsi="Times New Roman"/>
          <w:b/>
          <w:bCs/>
        </w:rPr>
        <w:t>nadobudnutý od tretích osôb</w:t>
      </w:r>
      <w:r w:rsidRPr="001F71FE">
        <w:rPr>
          <w:rFonts w:ascii="Times New Roman" w:hAnsi="Times New Roman"/>
          <w:bCs/>
        </w:rPr>
        <w:t xml:space="preserve">, musí byť </w:t>
      </w:r>
      <w:r w:rsidRPr="001F71FE">
        <w:rPr>
          <w:rFonts w:ascii="Times New Roman" w:hAnsi="Times New Roman"/>
          <w:b/>
          <w:bCs/>
        </w:rPr>
        <w:t>nový a nepoužívaný</w:t>
      </w:r>
      <w:r w:rsidRPr="001F71FE">
        <w:rPr>
          <w:rFonts w:ascii="Times New Roman" w:hAnsi="Times New Roman"/>
          <w:bCs/>
        </w:rPr>
        <w:t xml:space="preserve">, </w:t>
      </w:r>
      <w:ins w:id="103" w:author="Autor">
        <w:r w:rsidR="004C1480">
          <w:rPr>
            <w:rFonts w:ascii="Times New Roman" w:hAnsi="Times New Roman"/>
            <w:bCs/>
          </w:rPr>
          <w:t xml:space="preserve">ak z obsahu Výzvy alebo Právneho dokumentu Poskytovateľa nevyplýva iný režim; </w:t>
        </w:r>
      </w:ins>
      <w:del w:id="104" w:author="Autor">
        <w:r w:rsidRPr="001F71FE" w:rsidDel="004C1480">
          <w:rPr>
            <w:rFonts w:ascii="Times New Roman" w:hAnsi="Times New Roman"/>
            <w:bCs/>
          </w:rPr>
          <w:delText xml:space="preserve">pričom </w:delText>
        </w:r>
      </w:del>
      <w:r w:rsidRPr="001F71FE">
        <w:rPr>
          <w:rFonts w:ascii="Times New Roman" w:hAnsi="Times New Roman"/>
          <w:bCs/>
        </w:rPr>
        <w:t>za nový majetok sa nepovažuje taký majetok, ktorý Prijímateľ už predtým, čo i len z časti vlastnil, mal u seba ako detentor, prípadne mal k nemu iný právny vzťah a následne ho opäť priamo alebo nepriamo nadobudol od tretej osoby, bez ohľadu na časový faktor</w:t>
      </w:r>
      <w:commentRangeEnd w:id="102"/>
      <w:r w:rsidRPr="001F71FE">
        <w:rPr>
          <w:rStyle w:val="Odkaznakomentr"/>
          <w:rFonts w:ascii="Times New Roman" w:hAnsi="Times New Roman"/>
          <w:lang w:val="x-none" w:eastAsia="x-none"/>
        </w:rPr>
        <w:commentReference w:id="102"/>
      </w:r>
      <w:r w:rsidRPr="001F71FE">
        <w:rPr>
          <w:rFonts w:ascii="Times New Roman" w:hAnsi="Times New Roman"/>
          <w:bCs/>
        </w:rPr>
        <w:t>,</w:t>
      </w:r>
    </w:p>
    <w:p w14:paraId="7B56AF42" w14:textId="77777777" w:rsidR="00D913EA" w:rsidRPr="001F71FE" w:rsidRDefault="00D913EA" w:rsidP="00D913EA">
      <w:pPr>
        <w:numPr>
          <w:ilvl w:val="3"/>
          <w:numId w:val="2"/>
        </w:numPr>
        <w:spacing w:before="120" w:after="0" w:line="264" w:lineRule="auto"/>
        <w:ind w:left="1260" w:hanging="540"/>
        <w:jc w:val="both"/>
        <w:rPr>
          <w:rFonts w:ascii="Times New Roman" w:hAnsi="Times New Roman"/>
          <w:bCs/>
        </w:rPr>
      </w:pPr>
      <w:r w:rsidRPr="001F71FE">
        <w:rPr>
          <w:rFonts w:ascii="Times New Roman" w:hAnsi="Times New Roman"/>
          <w:bCs/>
        </w:rPr>
        <w:lastRenderedPageBreak/>
        <w:t xml:space="preserve">ak to určí Poskytovateľ, </w:t>
      </w:r>
      <w:r w:rsidRPr="001F71FE">
        <w:rPr>
          <w:rFonts w:ascii="Times New Roman" w:hAnsi="Times New Roman"/>
          <w:b/>
          <w:bCs/>
        </w:rPr>
        <w:t>Prijímateľ označí</w:t>
      </w:r>
      <w:r w:rsidRPr="001F71FE">
        <w:rPr>
          <w:rFonts w:ascii="Times New Roman" w:hAnsi="Times New Roman"/>
          <w:bCs/>
        </w:rPr>
        <w:t xml:space="preserve"> jednotlivé hnuteľné veci, ktoré tvoria Majetok nadobudnutý z NFP, </w:t>
      </w:r>
      <w:r w:rsidRPr="001F71FE">
        <w:rPr>
          <w:rFonts w:ascii="Times New Roman" w:hAnsi="Times New Roman"/>
          <w:b/>
          <w:bCs/>
        </w:rPr>
        <w:t>spôsobom určeným Poskytovateľom</w:t>
      </w:r>
      <w:r w:rsidRPr="001F71FE">
        <w:rPr>
          <w:rFonts w:ascii="Times New Roman" w:hAnsi="Times New Roman"/>
          <w:bCs/>
        </w:rPr>
        <w:t xml:space="preserve"> tak, aby nemohli byť zamenené s inou vecou od ich nadobudnutia počas Realizácie Projektu </w:t>
      </w:r>
      <w:r w:rsidRPr="001F71FE">
        <w:rPr>
          <w:rFonts w:ascii="Times New Roman" w:hAnsi="Times New Roman"/>
          <w:bCs/>
          <w:highlight w:val="lightGray"/>
        </w:rPr>
        <w:t>a Obdobia Udržateľnosti Projektu</w:t>
      </w:r>
      <w:r w:rsidRPr="001F71FE">
        <w:rPr>
          <w:rFonts w:ascii="Times New Roman" w:hAnsi="Times New Roman"/>
          <w:bCs/>
        </w:rPr>
        <w:t>; uvedená podmienka sa nedotýka povinností Prijímateľa v zmysle čl</w:t>
      </w:r>
      <w:r w:rsidR="00570EB9" w:rsidRPr="001F71FE">
        <w:rPr>
          <w:rFonts w:ascii="Times New Roman" w:hAnsi="Times New Roman"/>
          <w:bCs/>
        </w:rPr>
        <w:t>.</w:t>
      </w:r>
      <w:r w:rsidRPr="001F71FE">
        <w:rPr>
          <w:rFonts w:ascii="Times New Roman" w:hAnsi="Times New Roman"/>
          <w:bCs/>
        </w:rPr>
        <w:t xml:space="preserve"> 2 ods</w:t>
      </w:r>
      <w:r w:rsidR="00570EB9" w:rsidRPr="001F71FE">
        <w:rPr>
          <w:rFonts w:ascii="Times New Roman" w:hAnsi="Times New Roman"/>
          <w:bCs/>
        </w:rPr>
        <w:t>.</w:t>
      </w:r>
      <w:r w:rsidRPr="001F71FE">
        <w:rPr>
          <w:rFonts w:ascii="Times New Roman" w:hAnsi="Times New Roman"/>
          <w:bCs/>
        </w:rPr>
        <w:t xml:space="preserve"> </w:t>
      </w:r>
      <w:r w:rsidR="00E611AF" w:rsidRPr="001F71FE">
        <w:rPr>
          <w:rFonts w:ascii="Times New Roman" w:hAnsi="Times New Roman"/>
          <w:bCs/>
        </w:rPr>
        <w:t>6</w:t>
      </w:r>
      <w:r w:rsidRPr="001F71FE">
        <w:rPr>
          <w:rFonts w:ascii="Times New Roman" w:hAnsi="Times New Roman"/>
          <w:bCs/>
        </w:rPr>
        <w:t xml:space="preserve"> a</w:t>
      </w:r>
      <w:r w:rsidR="00570EB9" w:rsidRPr="001F71FE">
        <w:rPr>
          <w:rFonts w:ascii="Times New Roman" w:hAnsi="Times New Roman"/>
          <w:bCs/>
        </w:rPr>
        <w:t> </w:t>
      </w:r>
      <w:r w:rsidRPr="001F71FE">
        <w:rPr>
          <w:rFonts w:ascii="Times New Roman" w:hAnsi="Times New Roman"/>
          <w:bCs/>
        </w:rPr>
        <w:t>čl</w:t>
      </w:r>
      <w:r w:rsidR="00570EB9" w:rsidRPr="001F71FE">
        <w:rPr>
          <w:rFonts w:ascii="Times New Roman" w:hAnsi="Times New Roman"/>
          <w:bCs/>
        </w:rPr>
        <w:t>.</w:t>
      </w:r>
      <w:r w:rsidRPr="001F71FE">
        <w:rPr>
          <w:rFonts w:ascii="Times New Roman" w:hAnsi="Times New Roman"/>
          <w:bCs/>
        </w:rPr>
        <w:t xml:space="preserve"> 5 VZP, </w:t>
      </w:r>
    </w:p>
    <w:p w14:paraId="478E724F" w14:textId="77777777" w:rsidR="00D913EA" w:rsidRPr="001F71FE" w:rsidRDefault="00D913EA" w:rsidP="00D913EA">
      <w:pPr>
        <w:numPr>
          <w:ilvl w:val="3"/>
          <w:numId w:val="2"/>
        </w:numPr>
        <w:spacing w:before="120" w:after="0" w:line="264" w:lineRule="auto"/>
        <w:ind w:left="1276" w:hanging="567"/>
        <w:jc w:val="both"/>
        <w:rPr>
          <w:rFonts w:ascii="Times New Roman" w:hAnsi="Times New Roman"/>
          <w:bCs/>
        </w:rPr>
      </w:pPr>
      <w:r w:rsidRPr="001F71FE">
        <w:rPr>
          <w:rFonts w:ascii="Times New Roman" w:hAnsi="Times New Roman"/>
          <w:bCs/>
        </w:rPr>
        <w:t xml:space="preserve">bude nadobúdať, ak ide o nehmotný Majetok nadobudnutý z NFP, ktorý je predmetom </w:t>
      </w:r>
      <w:r w:rsidRPr="001F71FE">
        <w:rPr>
          <w:rFonts w:ascii="Times New Roman" w:hAnsi="Times New Roman"/>
          <w:b/>
          <w:bCs/>
        </w:rPr>
        <w:t>duševného vlastníctva</w:t>
      </w:r>
      <w:r w:rsidRPr="001F71FE">
        <w:rPr>
          <w:rFonts w:ascii="Times New Roman" w:hAnsi="Times New Roman"/>
          <w:bCs/>
        </w:rPr>
        <w:t xml:space="preserve"> (napr. autorského práva,  práva ku know-how a iných osobitných druhov práv k nehmotným statkom, k nakladaniu s ktorými sa vyžaduje právny titul) (ďalej aj ako „</w:t>
      </w:r>
      <w:r w:rsidRPr="001F71FE">
        <w:rPr>
          <w:rFonts w:ascii="Times New Roman" w:hAnsi="Times New Roman"/>
          <w:b/>
          <w:bCs/>
        </w:rPr>
        <w:t>Majetok, ktorý je predmetom duševného vlastníctva</w:t>
      </w:r>
      <w:r w:rsidRPr="001F71FE">
        <w:rPr>
          <w:rFonts w:ascii="Times New Roman" w:hAnsi="Times New Roman"/>
          <w:bCs/>
        </w:rPr>
        <w:t>“), na základe písomn</w:t>
      </w:r>
      <w:r w:rsidR="00AB2018" w:rsidRPr="001F71FE">
        <w:rPr>
          <w:rFonts w:ascii="Times New Roman" w:hAnsi="Times New Roman"/>
          <w:bCs/>
        </w:rPr>
        <w:t>ého</w:t>
      </w:r>
      <w:r w:rsidRPr="001F71FE">
        <w:rPr>
          <w:rFonts w:ascii="Times New Roman" w:hAnsi="Times New Roman"/>
          <w:bCs/>
        </w:rPr>
        <w:t xml:space="preserve"> zmluv</w:t>
      </w:r>
      <w:r w:rsidR="00AB2018" w:rsidRPr="001F71FE">
        <w:rPr>
          <w:rFonts w:ascii="Times New Roman" w:hAnsi="Times New Roman"/>
          <w:bCs/>
        </w:rPr>
        <w:t>ného vzťahu</w:t>
      </w:r>
      <w:r w:rsidRPr="001F71FE">
        <w:rPr>
          <w:rFonts w:ascii="Times New Roman" w:hAnsi="Times New Roman"/>
          <w:bCs/>
        </w:rPr>
        <w:t xml:space="preserve">, vrátane rámcovej dohody, z obsahu ktorých musí vyplývať splnenie nasledovných podmienok: </w:t>
      </w:r>
    </w:p>
    <w:p w14:paraId="3EC419F0" w14:textId="77777777" w:rsidR="00D913EA" w:rsidRPr="001F71FE" w:rsidRDefault="00D913EA">
      <w:pPr>
        <w:numPr>
          <w:ilvl w:val="0"/>
          <w:numId w:val="28"/>
        </w:numPr>
        <w:tabs>
          <w:tab w:val="clear" w:pos="1080"/>
          <w:tab w:val="num" w:pos="1800"/>
        </w:tabs>
        <w:spacing w:before="120" w:after="0" w:line="264" w:lineRule="auto"/>
        <w:ind w:left="1800" w:hanging="540"/>
        <w:jc w:val="both"/>
        <w:rPr>
          <w:rFonts w:ascii="Times New Roman" w:hAnsi="Times New Roman"/>
          <w:bCs/>
        </w:rPr>
      </w:pPr>
      <w:r w:rsidRPr="001F71FE">
        <w:rPr>
          <w:rFonts w:ascii="Times New Roman" w:hAnsi="Times New Roman"/>
          <w:bCs/>
        </w:rPr>
        <w:t xml:space="preserve">Ak Prijímateľ nadobudne Majetok, ktorý je predmetom duševného vlastníctva, na základe zmluvy, ktorej účelom/predmetom je aj </w:t>
      </w:r>
      <w:r w:rsidRPr="001F71FE">
        <w:rPr>
          <w:rFonts w:ascii="Times New Roman" w:hAnsi="Times New Roman"/>
          <w:bCs/>
          <w:u w:val="single"/>
        </w:rPr>
        <w:t>vytvorenie alebo zabezpečenie vytvorenia diela</w:t>
      </w:r>
      <w:r w:rsidRPr="001F71FE">
        <w:rPr>
          <w:rFonts w:ascii="Times New Roman" w:hAnsi="Times New Roman"/>
          <w:bCs/>
        </w:rPr>
        <w:t xml:space="preserve"> alebo iného Majetku, ktorý je predmetom duševného vlastníctva, pre Projekt, </w:t>
      </w:r>
      <w:r w:rsidRPr="001F71FE">
        <w:rPr>
          <w:rFonts w:ascii="Times New Roman" w:hAnsi="Times New Roman"/>
          <w:b/>
          <w:bCs/>
        </w:rPr>
        <w:t>Prijímateľ</w:t>
      </w:r>
      <w:r w:rsidRPr="001F71FE">
        <w:rPr>
          <w:rFonts w:ascii="Times New Roman" w:hAnsi="Times New Roman"/>
          <w:bCs/>
        </w:rPr>
        <w:t xml:space="preserve"> ako nadobúdateľ musí byť oprávnený v rozsahu, v akom to nevylučujú </w:t>
      </w:r>
      <w:r w:rsidR="0042087E" w:rsidRPr="001F71FE">
        <w:rPr>
          <w:rFonts w:ascii="Times New Roman" w:hAnsi="Times New Roman"/>
          <w:bCs/>
        </w:rPr>
        <w:t xml:space="preserve">právne </w:t>
      </w:r>
      <w:r w:rsidRPr="001F71FE">
        <w:rPr>
          <w:rFonts w:ascii="Times New Roman" w:hAnsi="Times New Roman"/>
          <w:bCs/>
        </w:rPr>
        <w:t xml:space="preserve">predpisy SR kogentnej povahy, </w:t>
      </w:r>
      <w:r w:rsidRPr="001F71FE">
        <w:rPr>
          <w:rFonts w:ascii="Times New Roman" w:hAnsi="Times New Roman"/>
          <w:b/>
          <w:bCs/>
        </w:rPr>
        <w:t>použiť dielo alebo vykonávať práva</w:t>
      </w:r>
      <w:r w:rsidRPr="001F71FE">
        <w:rPr>
          <w:rFonts w:ascii="Times New Roman" w:hAnsi="Times New Roman"/>
          <w:bCs/>
        </w:rPr>
        <w:t xml:space="preserve"> viažuce sa k Majetku, ktorý je predmetom duševného vlastníctva, v súvislosti s Projektom na základe vecne, miestne a časovo neobmedzenej, výhradnej, trvalej, </w:t>
      </w:r>
      <w:r w:rsidRPr="001F71FE">
        <w:rPr>
          <w:rFonts w:ascii="Times New Roman" w:hAnsi="Times New Roman"/>
          <w:b/>
          <w:bCs/>
        </w:rPr>
        <w:t>bez osobitného súhlasu Dodávateľa a/alebo autora</w:t>
      </w:r>
      <w:r w:rsidRPr="001F71FE">
        <w:rPr>
          <w:rFonts w:ascii="Times New Roman" w:hAnsi="Times New Roman"/>
          <w:bCs/>
        </w:rPr>
        <w:t xml:space="preserve"> prevoditeľnej, v písomnej forme vy</w:t>
      </w:r>
      <w:r w:rsidR="00C83FD7" w:rsidRPr="001F71FE">
        <w:rPr>
          <w:rFonts w:ascii="Times New Roman" w:hAnsi="Times New Roman"/>
          <w:bCs/>
        </w:rPr>
        <w:t>ja</w:t>
      </w:r>
      <w:r w:rsidRPr="001F71FE">
        <w:rPr>
          <w:rFonts w:ascii="Times New Roman" w:hAnsi="Times New Roman"/>
          <w:bCs/>
        </w:rPr>
        <w:t>drenej licencie (súhlasu), ktorej (ktorého) obsahom nebudú žiadne obmedzenia Prijímateľa pri používaní diela alebo pri vykonávaní iného práva k Majetku, ktorý je predmetom duševného vlastníctva, ktoré by vyžadovali dodatočný alebo osobitný súhlas Dodávateľa a/alebo autora na uplatňovanie práv k dielu alebo dodatočný alebo osobitný súhlas majiteľa práva na vykonávanie iného práva k Majetku, ktorý je predmetom duševného vlastníctva, v dôsledku čoho bude Prijímateľ oprávnený všetky práva k Majetku, ktorý je predmetom duševného vlastníctva, nerušene a neobmedzene aplikovať, užívať, požívať, šíriť, rozmnožovať, prepracovať, spájať, spracovať, adaptovať, uviesť na verejnosti, ďalej vyvíjať a chrániť a nakladať s nimi na ľubovoľný účel (vrátane tých spôsobov použitia Majetku, ktorý je predmetom duševného vlastníctva, ktoré nad rámec účelu zmluvného vzťahu s Dodávateľom súvisia s dosiahnutím alebo udržaním cieľa Projektu podľa čl</w:t>
      </w:r>
      <w:r w:rsidR="00E611AF" w:rsidRPr="001F71FE">
        <w:rPr>
          <w:rFonts w:ascii="Times New Roman" w:hAnsi="Times New Roman"/>
          <w:bCs/>
        </w:rPr>
        <w:t>.</w:t>
      </w:r>
      <w:r w:rsidRPr="001F71FE">
        <w:rPr>
          <w:rFonts w:ascii="Times New Roman" w:hAnsi="Times New Roman"/>
          <w:bCs/>
        </w:rPr>
        <w:t xml:space="preserve"> 2 ods. 2.2 zmluvy), </w:t>
      </w:r>
      <w:r w:rsidRPr="001F71FE">
        <w:rPr>
          <w:rFonts w:ascii="Times New Roman" w:hAnsi="Times New Roman"/>
          <w:b/>
          <w:bCs/>
        </w:rPr>
        <w:t>prípadne v rovnakom rozsahu ich previesť</w:t>
      </w:r>
      <w:r w:rsidRPr="001F71FE">
        <w:rPr>
          <w:rFonts w:ascii="Times New Roman" w:hAnsi="Times New Roman"/>
          <w:bCs/>
        </w:rPr>
        <w:t xml:space="preserve"> </w:t>
      </w:r>
      <w:r w:rsidRPr="001F71FE">
        <w:rPr>
          <w:rFonts w:ascii="Times New Roman" w:hAnsi="Times New Roman"/>
          <w:b/>
          <w:bCs/>
        </w:rPr>
        <w:t>či poskytnúť čiastočne</w:t>
      </w:r>
      <w:r w:rsidRPr="001F71FE">
        <w:rPr>
          <w:rFonts w:ascii="Times New Roman" w:hAnsi="Times New Roman"/>
          <w:bCs/>
        </w:rPr>
        <w:t xml:space="preserve"> alebo v celosti </w:t>
      </w:r>
      <w:r w:rsidRPr="001F71FE">
        <w:rPr>
          <w:rFonts w:ascii="Times New Roman" w:hAnsi="Times New Roman"/>
          <w:b/>
          <w:bCs/>
        </w:rPr>
        <w:t>tretej osobe</w:t>
      </w:r>
      <w:r w:rsidRPr="001F71FE">
        <w:rPr>
          <w:rFonts w:ascii="Times New Roman" w:hAnsi="Times New Roman"/>
          <w:bCs/>
        </w:rPr>
        <w:t xml:space="preserve">, </w:t>
      </w:r>
      <w:r w:rsidRPr="001F71FE">
        <w:rPr>
          <w:rFonts w:ascii="Times New Roman" w:hAnsi="Times New Roman"/>
          <w:b/>
          <w:bCs/>
        </w:rPr>
        <w:t>pričom takáto licencia sa poskytuje bezodplatne</w:t>
      </w:r>
      <w:r w:rsidRPr="001F71FE">
        <w:rPr>
          <w:rFonts w:ascii="Times New Roman" w:hAnsi="Times New Roman"/>
          <w:bCs/>
        </w:rPr>
        <w:t xml:space="preserve"> a bezpodmienečne tak, aby Prijímateľovi nevznikali v tejto súvislosti dodatočné náklady z dôvodu výkonu jeho práv týkajúcich sa Majetku, ktorý je predmetom duševného vlastníctva. V zmluve s Dodávateľom je Prijímateľ povinný zabezpečiť, že práva a povinnosti z udelenej licencie prechádzajú na právneho nástupcu</w:t>
      </w:r>
      <w:r w:rsidR="00E26E7F" w:rsidRPr="001F71FE">
        <w:rPr>
          <w:rFonts w:ascii="Times New Roman" w:hAnsi="Times New Roman"/>
          <w:bCs/>
        </w:rPr>
        <w:t xml:space="preserve"> </w:t>
      </w:r>
      <w:r w:rsidRPr="001F71FE">
        <w:rPr>
          <w:rFonts w:ascii="Times New Roman" w:hAnsi="Times New Roman"/>
          <w:bCs/>
        </w:rPr>
        <w:t xml:space="preserve">Prijímateľa. </w:t>
      </w:r>
    </w:p>
    <w:p w14:paraId="0423F2D8" w14:textId="77777777" w:rsidR="00D913EA" w:rsidRPr="001F71FE" w:rsidRDefault="00D913EA">
      <w:pPr>
        <w:numPr>
          <w:ilvl w:val="0"/>
          <w:numId w:val="28"/>
        </w:numPr>
        <w:tabs>
          <w:tab w:val="clear" w:pos="1080"/>
          <w:tab w:val="num" w:pos="1800"/>
        </w:tabs>
        <w:spacing w:before="120" w:after="0" w:line="264" w:lineRule="auto"/>
        <w:ind w:left="1800" w:hanging="540"/>
        <w:jc w:val="both"/>
        <w:rPr>
          <w:rFonts w:ascii="Times New Roman" w:hAnsi="Times New Roman"/>
          <w:bCs/>
        </w:rPr>
      </w:pPr>
      <w:r w:rsidRPr="001F71FE">
        <w:rPr>
          <w:rFonts w:ascii="Times New Roman" w:hAnsi="Times New Roman"/>
          <w:bCs/>
        </w:rPr>
        <w:t xml:space="preserve">V zmluve podľa bodu A. budú zahrnuté ustanovenia o možnosti zverejnenia/uvádzania autorov a subdodávateľov Dodávateľa. </w:t>
      </w:r>
    </w:p>
    <w:p w14:paraId="7227F619" w14:textId="6067DBBF" w:rsidR="00D913EA" w:rsidRPr="001F71FE" w:rsidRDefault="00D913EA">
      <w:pPr>
        <w:numPr>
          <w:ilvl w:val="0"/>
          <w:numId w:val="28"/>
        </w:numPr>
        <w:tabs>
          <w:tab w:val="clear" w:pos="1080"/>
          <w:tab w:val="num" w:pos="1800"/>
        </w:tabs>
        <w:spacing w:before="120" w:after="0" w:line="264" w:lineRule="auto"/>
        <w:ind w:left="1800" w:hanging="540"/>
        <w:jc w:val="both"/>
        <w:rPr>
          <w:rFonts w:ascii="Times New Roman" w:hAnsi="Times New Roman"/>
          <w:bCs/>
        </w:rPr>
      </w:pPr>
      <w:r w:rsidRPr="001F71FE">
        <w:rPr>
          <w:rFonts w:ascii="Times New Roman" w:hAnsi="Times New Roman"/>
          <w:bCs/>
        </w:rPr>
        <w:t xml:space="preserve">Ak Prijímateľ nadobudne Majetok, ktorý je predmetom duševného vlastníctva, na základe zmluvy, ktorej predmetom je </w:t>
      </w:r>
      <w:r w:rsidRPr="001F71FE">
        <w:rPr>
          <w:rFonts w:ascii="Times New Roman" w:hAnsi="Times New Roman"/>
          <w:bCs/>
          <w:u w:val="single"/>
        </w:rPr>
        <w:t>dodávka existujúceho diela</w:t>
      </w:r>
      <w:r w:rsidRPr="001F71FE">
        <w:rPr>
          <w:rFonts w:ascii="Times New Roman" w:hAnsi="Times New Roman"/>
          <w:bCs/>
        </w:rPr>
        <w:t xml:space="preserve"> alebo iného existujúceho práva k Majetku, ktorý je predmetom duševného vlastníctva, pre Projekt, ktoré </w:t>
      </w:r>
      <w:r w:rsidRPr="001F71FE">
        <w:rPr>
          <w:rFonts w:ascii="Times New Roman" w:hAnsi="Times New Roman"/>
          <w:b/>
          <w:bCs/>
        </w:rPr>
        <w:t xml:space="preserve">nebolo zhotovené podľa požiadaviek Prijímateľa a ktoré sa v rovnakej alebo obdobnej podobe </w:t>
      </w:r>
      <w:r w:rsidRPr="001F71FE">
        <w:rPr>
          <w:rFonts w:ascii="Times New Roman" w:hAnsi="Times New Roman"/>
          <w:b/>
          <w:bCs/>
        </w:rPr>
        <w:lastRenderedPageBreak/>
        <w:t>ponúka aj iným osobám, Prijímateľ</w:t>
      </w:r>
      <w:r w:rsidRPr="001F71FE">
        <w:rPr>
          <w:rFonts w:ascii="Times New Roman" w:hAnsi="Times New Roman"/>
          <w:bCs/>
        </w:rPr>
        <w:t xml:space="preserve"> ako nadobúdateľ </w:t>
      </w:r>
      <w:r w:rsidRPr="001F71FE">
        <w:rPr>
          <w:rFonts w:ascii="Times New Roman" w:hAnsi="Times New Roman"/>
          <w:b/>
          <w:bCs/>
        </w:rPr>
        <w:t>musí byť oprávnený</w:t>
      </w:r>
      <w:r w:rsidRPr="001F71FE">
        <w:rPr>
          <w:rFonts w:ascii="Times New Roman" w:hAnsi="Times New Roman"/>
          <w:bCs/>
        </w:rPr>
        <w:t xml:space="preserve"> v rozsahu, v akom to nevylučujú </w:t>
      </w:r>
      <w:r w:rsidR="006C13EA" w:rsidRPr="001F71FE">
        <w:rPr>
          <w:rFonts w:ascii="Times New Roman" w:hAnsi="Times New Roman"/>
          <w:bCs/>
        </w:rPr>
        <w:t xml:space="preserve">právne </w:t>
      </w:r>
      <w:r w:rsidRPr="001F71FE">
        <w:rPr>
          <w:rFonts w:ascii="Times New Roman" w:hAnsi="Times New Roman"/>
          <w:bCs/>
        </w:rPr>
        <w:t xml:space="preserve">predpisy SR kogentnej povahy, </w:t>
      </w:r>
      <w:r w:rsidRPr="001F71FE">
        <w:rPr>
          <w:rFonts w:ascii="Times New Roman" w:hAnsi="Times New Roman"/>
          <w:b/>
          <w:bCs/>
        </w:rPr>
        <w:t>použiť dielo alebo vykonávať práva k Majetku</w:t>
      </w:r>
      <w:r w:rsidRPr="001F71FE">
        <w:rPr>
          <w:rFonts w:ascii="Times New Roman" w:hAnsi="Times New Roman"/>
          <w:bCs/>
        </w:rPr>
        <w:t xml:space="preserve">, ktorý je predmetom duševného vlastníctva, tak, aby mohol </w:t>
      </w:r>
      <w:ins w:id="105" w:author="Autor">
        <w:r w:rsidR="00DE7874">
          <w:rPr>
            <w:rFonts w:ascii="Times New Roman" w:hAnsi="Times New Roman"/>
            <w:bCs/>
          </w:rPr>
          <w:t>r</w:t>
        </w:r>
      </w:ins>
      <w:del w:id="106" w:author="Autor">
        <w:r w:rsidRPr="001F71FE" w:rsidDel="00DE7874">
          <w:rPr>
            <w:rFonts w:ascii="Times New Roman" w:hAnsi="Times New Roman"/>
            <w:bCs/>
          </w:rPr>
          <w:delText>R</w:delText>
        </w:r>
      </w:del>
      <w:r w:rsidRPr="001F71FE">
        <w:rPr>
          <w:rFonts w:ascii="Times New Roman" w:hAnsi="Times New Roman"/>
          <w:bCs/>
        </w:rPr>
        <w:t xml:space="preserve">ealizovať Projekt, dosiahnuť účel Zmluvy o poskytnutí NFP, cieľ Projektu </w:t>
      </w:r>
      <w:r w:rsidRPr="001F71FE">
        <w:rPr>
          <w:rFonts w:ascii="Times New Roman" w:hAnsi="Times New Roman"/>
          <w:bCs/>
          <w:highlight w:val="lightGray"/>
        </w:rPr>
        <w:t>a zabezpečiť Udržateľnosť Projektu</w:t>
      </w:r>
      <w:r w:rsidRPr="001F71FE">
        <w:rPr>
          <w:rFonts w:ascii="Times New Roman" w:hAnsi="Times New Roman"/>
          <w:bCs/>
        </w:rPr>
        <w:t xml:space="preserve"> bez obmedzení a </w:t>
      </w:r>
      <w:r w:rsidRPr="001F71FE">
        <w:rPr>
          <w:rFonts w:ascii="Times New Roman" w:hAnsi="Times New Roman"/>
          <w:b/>
          <w:bCs/>
        </w:rPr>
        <w:t>bez toho, aby vznikali dodatočné náklady</w:t>
      </w:r>
      <w:r w:rsidRPr="001F71FE">
        <w:rPr>
          <w:rFonts w:ascii="Times New Roman" w:hAnsi="Times New Roman"/>
          <w:bCs/>
        </w:rPr>
        <w:t xml:space="preserve"> vzťahujúce sa k prevádzke majetku z dôvodu výkonu práv k Majetku, ktorý je predmetom duševného vlastníctva, alebo z dôvodu iného používania Majetku, ktorý je predmetom duševného vlastníctva. Za účelom dodržania podmienok uvedených v predchádzajúcej vete je Prijímateľ povinný využiť všetky možnosti, ktoré mu umožňuj</w:t>
      </w:r>
      <w:r w:rsidR="006C13EA" w:rsidRPr="001F71FE">
        <w:rPr>
          <w:rFonts w:ascii="Times New Roman" w:hAnsi="Times New Roman"/>
          <w:bCs/>
        </w:rPr>
        <w:t>ú právne predpisy SR</w:t>
      </w:r>
      <w:r w:rsidRPr="001F71FE">
        <w:rPr>
          <w:rFonts w:ascii="Times New Roman" w:hAnsi="Times New Roman"/>
          <w:bCs/>
        </w:rPr>
        <w:t xml:space="preserve">, vrátane úpravy udelenia licencie analogicky podľa bodu A, pri zohľadnení štandardných licenčných podmienok vzťahujúcich sa na dodávaný Majetok, ktorý je predmetom duševného vlastníctva.  </w:t>
      </w:r>
    </w:p>
    <w:p w14:paraId="02190EAD" w14:textId="77777777" w:rsidR="00D913EA" w:rsidRPr="001F71FE" w:rsidRDefault="00D913EA" w:rsidP="00D913EA">
      <w:pPr>
        <w:numPr>
          <w:ilvl w:val="0"/>
          <w:numId w:val="16"/>
        </w:numPr>
        <w:tabs>
          <w:tab w:val="clear" w:pos="720"/>
          <w:tab w:val="num" w:pos="567"/>
        </w:tabs>
        <w:spacing w:before="120" w:after="0" w:line="264" w:lineRule="auto"/>
        <w:ind w:left="567" w:hanging="567"/>
        <w:jc w:val="both"/>
        <w:rPr>
          <w:rFonts w:ascii="Times New Roman" w:hAnsi="Times New Roman"/>
        </w:rPr>
      </w:pPr>
      <w:r w:rsidRPr="001F71FE">
        <w:rPr>
          <w:rFonts w:ascii="Times New Roman" w:hAnsi="Times New Roman"/>
          <w:b/>
          <w:bCs/>
          <w:lang w:eastAsia="sk-SK"/>
        </w:rPr>
        <w:t>Majetok nadobudnutý z NFP nemôže byť bez predchádzajúceho písomného súhlasu Poskytovateľa</w:t>
      </w:r>
      <w:r w:rsidRPr="001F71FE">
        <w:rPr>
          <w:rFonts w:ascii="Times New Roman" w:hAnsi="Times New Roman"/>
          <w:bCs/>
          <w:lang w:eastAsia="sk-SK"/>
        </w:rPr>
        <w:t xml:space="preserve"> počas Realizácie Projektu </w:t>
      </w:r>
      <w:r w:rsidRPr="001F71FE">
        <w:rPr>
          <w:rFonts w:ascii="Times New Roman" w:hAnsi="Times New Roman"/>
          <w:bCs/>
          <w:highlight w:val="lightGray"/>
          <w:lang w:eastAsia="sk-SK"/>
        </w:rPr>
        <w:t>a počas Obdobia Udržateľnosti Projektu</w:t>
      </w:r>
      <w:r w:rsidRPr="001F71FE">
        <w:rPr>
          <w:rFonts w:ascii="Times New Roman" w:hAnsi="Times New Roman"/>
          <w:highlight w:val="lightGray"/>
        </w:rPr>
        <w:t>:</w:t>
      </w:r>
    </w:p>
    <w:p w14:paraId="1654C46A" w14:textId="77777777" w:rsidR="00D913EA" w:rsidRPr="001F71FE" w:rsidRDefault="00D913EA" w:rsidP="00D913EA">
      <w:pPr>
        <w:numPr>
          <w:ilvl w:val="1"/>
          <w:numId w:val="16"/>
        </w:numPr>
        <w:tabs>
          <w:tab w:val="clear" w:pos="1440"/>
          <w:tab w:val="num" w:pos="1134"/>
        </w:tabs>
        <w:spacing w:before="120" w:after="0" w:line="264" w:lineRule="auto"/>
        <w:ind w:left="1134" w:hanging="425"/>
        <w:jc w:val="both"/>
        <w:rPr>
          <w:rFonts w:ascii="Times New Roman" w:hAnsi="Times New Roman"/>
        </w:rPr>
      </w:pPr>
      <w:r w:rsidRPr="001F71FE">
        <w:rPr>
          <w:rFonts w:ascii="Times New Roman" w:hAnsi="Times New Roman"/>
          <w:b/>
        </w:rPr>
        <w:t>prevedený</w:t>
      </w:r>
      <w:r w:rsidRPr="001F71FE">
        <w:rPr>
          <w:rFonts w:ascii="Times New Roman" w:hAnsi="Times New Roman"/>
        </w:rPr>
        <w:t xml:space="preserve"> </w:t>
      </w:r>
      <w:r w:rsidRPr="001F71FE">
        <w:rPr>
          <w:rFonts w:ascii="Times New Roman" w:hAnsi="Times New Roman"/>
          <w:b/>
        </w:rPr>
        <w:t>na tretiu osobu</w:t>
      </w:r>
      <w:r w:rsidRPr="001F71FE">
        <w:rPr>
          <w:rFonts w:ascii="Times New Roman" w:hAnsi="Times New Roman"/>
        </w:rPr>
        <w:t xml:space="preserve">, </w:t>
      </w:r>
    </w:p>
    <w:p w14:paraId="4CFFC783" w14:textId="77777777" w:rsidR="00D913EA" w:rsidRPr="001F71FE" w:rsidRDefault="00D913EA" w:rsidP="00D913EA">
      <w:pPr>
        <w:numPr>
          <w:ilvl w:val="1"/>
          <w:numId w:val="16"/>
        </w:numPr>
        <w:tabs>
          <w:tab w:val="clear" w:pos="1440"/>
          <w:tab w:val="num" w:pos="1134"/>
        </w:tabs>
        <w:spacing w:before="120" w:after="0" w:line="264" w:lineRule="auto"/>
        <w:ind w:left="1134" w:hanging="425"/>
        <w:jc w:val="both"/>
        <w:rPr>
          <w:rFonts w:ascii="Times New Roman" w:hAnsi="Times New Roman"/>
        </w:rPr>
      </w:pPr>
      <w:r w:rsidRPr="001F71FE">
        <w:rPr>
          <w:rFonts w:ascii="Times New Roman" w:hAnsi="Times New Roman"/>
          <w:b/>
        </w:rPr>
        <w:t>prenajatý tretej osobe</w:t>
      </w:r>
      <w:r w:rsidRPr="001F71FE">
        <w:rPr>
          <w:rFonts w:ascii="Times New Roman" w:hAnsi="Times New Roman"/>
        </w:rPr>
        <w:t xml:space="preserve"> alebo prenechaný do iného druhu užívania, resp. spôsobu používania tretej osobe, v celku alebo čiastočne, s výnimkou vyplývajúcou z ods. 1 písm</w:t>
      </w:r>
      <w:r w:rsidR="001119EF" w:rsidRPr="001F71FE">
        <w:rPr>
          <w:rFonts w:ascii="Times New Roman" w:hAnsi="Times New Roman"/>
        </w:rPr>
        <w:t>.</w:t>
      </w:r>
      <w:r w:rsidRPr="001F71FE">
        <w:rPr>
          <w:rFonts w:ascii="Times New Roman" w:hAnsi="Times New Roman"/>
        </w:rPr>
        <w:t xml:space="preserve"> b) bod (i) tohto článku alebo s výnimkou vyplývajúcou z Výzvy, </w:t>
      </w:r>
    </w:p>
    <w:p w14:paraId="0B95D57E" w14:textId="77777777" w:rsidR="00D913EA" w:rsidRPr="001F71FE" w:rsidRDefault="00D913EA" w:rsidP="00D913EA">
      <w:pPr>
        <w:numPr>
          <w:ilvl w:val="2"/>
          <w:numId w:val="15"/>
        </w:numPr>
        <w:tabs>
          <w:tab w:val="num" w:pos="1134"/>
        </w:tabs>
        <w:spacing w:before="120" w:after="0" w:line="264" w:lineRule="auto"/>
        <w:ind w:left="1134" w:hanging="425"/>
        <w:jc w:val="both"/>
        <w:rPr>
          <w:rFonts w:ascii="Times New Roman" w:hAnsi="Times New Roman"/>
        </w:rPr>
      </w:pPr>
      <w:r w:rsidRPr="001F71FE">
        <w:rPr>
          <w:rFonts w:ascii="Times New Roman" w:hAnsi="Times New Roman"/>
          <w:b/>
        </w:rPr>
        <w:t>zaťažený</w:t>
      </w:r>
      <w:r w:rsidRPr="001F71FE">
        <w:rPr>
          <w:rFonts w:ascii="Times New Roman" w:hAnsi="Times New Roman"/>
        </w:rPr>
        <w:t xml:space="preserve"> akýmkoľvek </w:t>
      </w:r>
      <w:r w:rsidRPr="001F71FE">
        <w:rPr>
          <w:rFonts w:ascii="Times New Roman" w:hAnsi="Times New Roman"/>
          <w:b/>
        </w:rPr>
        <w:t>právom tretej osoby</w:t>
      </w:r>
      <w:r w:rsidRPr="001F71FE">
        <w:rPr>
          <w:rFonts w:ascii="Times New Roman" w:hAnsi="Times New Roman"/>
        </w:rPr>
        <w:t>, okrem prípadu, ak podľa Poskytovateľa nemá vplyv na  dosiahnutie účelu Zmluvy o poskytnutí NFP alebo dosiahnutie a udržanie cieľa Projektu podľa čl</w:t>
      </w:r>
      <w:r w:rsidR="00E611AF" w:rsidRPr="001F71FE">
        <w:rPr>
          <w:rFonts w:ascii="Times New Roman" w:hAnsi="Times New Roman"/>
        </w:rPr>
        <w:t>.</w:t>
      </w:r>
      <w:r w:rsidRPr="001F71FE">
        <w:rPr>
          <w:rFonts w:ascii="Times New Roman" w:hAnsi="Times New Roman"/>
        </w:rPr>
        <w:t xml:space="preserve"> 2 ods</w:t>
      </w:r>
      <w:r w:rsidR="00E611AF" w:rsidRPr="001F71FE">
        <w:rPr>
          <w:rFonts w:ascii="Times New Roman" w:hAnsi="Times New Roman"/>
        </w:rPr>
        <w:t>.</w:t>
      </w:r>
      <w:r w:rsidRPr="001F71FE">
        <w:rPr>
          <w:rFonts w:ascii="Times New Roman" w:hAnsi="Times New Roman"/>
        </w:rPr>
        <w:t xml:space="preserve"> 2.2 zmluvy a nie je v rozpore s Výzvou</w:t>
      </w:r>
      <w:r w:rsidR="00C41FEA" w:rsidRPr="001F71FE">
        <w:rPr>
          <w:rFonts w:ascii="Times New Roman" w:hAnsi="Times New Roman"/>
        </w:rPr>
        <w:t>,</w:t>
      </w:r>
    </w:p>
    <w:p w14:paraId="0E2C01A4" w14:textId="77777777" w:rsidR="00D913EA" w:rsidRPr="001F71FE" w:rsidRDefault="00D913EA" w:rsidP="00D913EA">
      <w:pPr>
        <w:numPr>
          <w:ilvl w:val="2"/>
          <w:numId w:val="15"/>
        </w:numPr>
        <w:tabs>
          <w:tab w:val="num" w:pos="1134"/>
        </w:tabs>
        <w:spacing w:before="120" w:after="0" w:line="264" w:lineRule="auto"/>
        <w:ind w:left="1134" w:hanging="425"/>
        <w:jc w:val="both"/>
        <w:rPr>
          <w:rFonts w:ascii="Times New Roman" w:hAnsi="Times New Roman"/>
        </w:rPr>
      </w:pPr>
      <w:r w:rsidRPr="001F71FE">
        <w:rPr>
          <w:rFonts w:ascii="Times New Roman" w:hAnsi="Times New Roman"/>
          <w:b/>
        </w:rPr>
        <w:t>zaťažený záložným právom v prospech tretej osoby</w:t>
      </w:r>
      <w:r w:rsidRPr="001F71FE">
        <w:rPr>
          <w:rFonts w:ascii="Times New Roman" w:hAnsi="Times New Roman"/>
        </w:rPr>
        <w:t xml:space="preserve">. </w:t>
      </w:r>
    </w:p>
    <w:p w14:paraId="4947B344" w14:textId="77777777" w:rsidR="00D913EA" w:rsidRPr="001F71FE" w:rsidRDefault="00D913EA" w:rsidP="00D913EA">
      <w:pPr>
        <w:numPr>
          <w:ilvl w:val="0"/>
          <w:numId w:val="16"/>
        </w:numPr>
        <w:tabs>
          <w:tab w:val="clear" w:pos="720"/>
          <w:tab w:val="num" w:pos="567"/>
        </w:tabs>
        <w:spacing w:before="120" w:after="0" w:line="264" w:lineRule="auto"/>
        <w:ind w:left="567" w:hanging="567"/>
        <w:jc w:val="both"/>
        <w:rPr>
          <w:rFonts w:ascii="Times New Roman" w:hAnsi="Times New Roman"/>
          <w:bCs/>
          <w:lang w:eastAsia="sk-SK"/>
        </w:rPr>
      </w:pPr>
      <w:r w:rsidRPr="001F71FE">
        <w:rPr>
          <w:rFonts w:ascii="Times New Roman" w:hAnsi="Times New Roman"/>
          <w:b/>
          <w:bCs/>
          <w:lang w:eastAsia="sk-SK"/>
        </w:rPr>
        <w:t>Prijímateľ je povinný akúkoľvek dispozíciu s Majetkom nadobudnutým z NFP vykonať až po udelení predchádzajúceho písomného súhlasu Poskytovateľa</w:t>
      </w:r>
      <w:r w:rsidRPr="001F71FE">
        <w:rPr>
          <w:rFonts w:ascii="Times New Roman" w:hAnsi="Times New Roman"/>
          <w:bCs/>
          <w:lang w:eastAsia="sk-SK"/>
        </w:rPr>
        <w:t>, a to aj v prípadoch, na ktoré sa vzťahujú výnimky uvedené v</w:t>
      </w:r>
      <w:r w:rsidR="00570EB9" w:rsidRPr="001F71FE">
        <w:rPr>
          <w:rFonts w:ascii="Times New Roman" w:hAnsi="Times New Roman"/>
          <w:bCs/>
          <w:lang w:eastAsia="sk-SK"/>
        </w:rPr>
        <w:t> </w:t>
      </w:r>
      <w:r w:rsidRPr="001F71FE">
        <w:rPr>
          <w:rFonts w:ascii="Times New Roman" w:hAnsi="Times New Roman"/>
          <w:bCs/>
          <w:lang w:eastAsia="sk-SK"/>
        </w:rPr>
        <w:t>ods</w:t>
      </w:r>
      <w:r w:rsidR="00570EB9" w:rsidRPr="001F71FE">
        <w:rPr>
          <w:rFonts w:ascii="Times New Roman" w:hAnsi="Times New Roman"/>
          <w:bCs/>
          <w:lang w:eastAsia="sk-SK"/>
        </w:rPr>
        <w:t>.</w:t>
      </w:r>
      <w:r w:rsidRPr="001F71FE">
        <w:rPr>
          <w:rFonts w:ascii="Times New Roman" w:hAnsi="Times New Roman"/>
          <w:bCs/>
          <w:lang w:eastAsia="sk-SK"/>
        </w:rPr>
        <w:t xml:space="preserve"> 1 a 2 tohto článku, alebo vo vzťahu k takým úkonom, o ktorých sa Prijímateľ domnieva, že sa na nich nevzťahujú ods</w:t>
      </w:r>
      <w:r w:rsidR="00570EB9" w:rsidRPr="001F71FE">
        <w:rPr>
          <w:rFonts w:ascii="Times New Roman" w:hAnsi="Times New Roman"/>
          <w:bCs/>
          <w:lang w:eastAsia="sk-SK"/>
        </w:rPr>
        <w:t>.</w:t>
      </w:r>
      <w:r w:rsidRPr="001F71FE">
        <w:rPr>
          <w:rFonts w:ascii="Times New Roman" w:hAnsi="Times New Roman"/>
          <w:bCs/>
          <w:lang w:eastAsia="sk-SK"/>
        </w:rPr>
        <w:t xml:space="preserve"> 1 a 2 tohto článku. O súhlas podľa tohto odseku žiada Prijímateľ Poskytovateľa, pričom súčasťou žiadosti je dôsledné vecné </w:t>
      </w:r>
      <w:r w:rsidRPr="001F71FE">
        <w:rPr>
          <w:rFonts w:ascii="Times New Roman" w:hAnsi="Times New Roman"/>
          <w:b/>
          <w:bCs/>
          <w:lang w:eastAsia="sk-SK"/>
        </w:rPr>
        <w:t>odôvodnenie</w:t>
      </w:r>
      <w:r w:rsidRPr="001F71FE">
        <w:rPr>
          <w:rFonts w:ascii="Times New Roman" w:hAnsi="Times New Roman"/>
          <w:bCs/>
          <w:lang w:eastAsia="sk-SK"/>
        </w:rPr>
        <w:t xml:space="preserve"> splnenia podmienok na udelenie súhlasu, inak Poskytovateľ </w:t>
      </w:r>
      <w:r w:rsidR="00E76BCB" w:rsidRPr="001F71FE">
        <w:rPr>
          <w:rFonts w:ascii="Times New Roman" w:hAnsi="Times New Roman"/>
          <w:bCs/>
          <w:lang w:eastAsia="sk-SK"/>
        </w:rPr>
        <w:t>súhlas nevydá</w:t>
      </w:r>
      <w:r w:rsidRPr="001F71FE">
        <w:rPr>
          <w:rFonts w:ascii="Times New Roman" w:hAnsi="Times New Roman"/>
          <w:bCs/>
          <w:lang w:eastAsia="sk-SK"/>
        </w:rPr>
        <w:t xml:space="preserve">. </w:t>
      </w:r>
    </w:p>
    <w:p w14:paraId="5EB50481" w14:textId="77777777" w:rsidR="00D913EA" w:rsidRPr="001F71FE" w:rsidRDefault="00D913EA" w:rsidP="00D913EA">
      <w:pPr>
        <w:numPr>
          <w:ilvl w:val="0"/>
          <w:numId w:val="16"/>
        </w:numPr>
        <w:tabs>
          <w:tab w:val="clear" w:pos="720"/>
          <w:tab w:val="num" w:pos="567"/>
        </w:tabs>
        <w:spacing w:before="120" w:after="0" w:line="264" w:lineRule="auto"/>
        <w:ind w:left="567" w:hanging="567"/>
        <w:jc w:val="both"/>
        <w:rPr>
          <w:rFonts w:ascii="Times New Roman" w:hAnsi="Times New Roman"/>
          <w:bCs/>
          <w:lang w:eastAsia="sk-SK"/>
        </w:rPr>
      </w:pPr>
      <w:r w:rsidRPr="001F71FE">
        <w:rPr>
          <w:rFonts w:ascii="Times New Roman" w:hAnsi="Times New Roman"/>
          <w:b/>
          <w:bCs/>
          <w:lang w:eastAsia="sk-SK"/>
        </w:rPr>
        <w:t>Porušenie povinnosti</w:t>
      </w:r>
      <w:r w:rsidRPr="001F71FE">
        <w:rPr>
          <w:rFonts w:ascii="Times New Roman" w:hAnsi="Times New Roman"/>
          <w:bCs/>
          <w:lang w:eastAsia="sk-SK"/>
        </w:rPr>
        <w:t xml:space="preserve"> Prijímateľa podľa ods</w:t>
      </w:r>
      <w:r w:rsidR="00570EB9" w:rsidRPr="001F71FE">
        <w:rPr>
          <w:rFonts w:ascii="Times New Roman" w:hAnsi="Times New Roman"/>
          <w:bCs/>
          <w:lang w:eastAsia="sk-SK"/>
        </w:rPr>
        <w:t>.</w:t>
      </w:r>
      <w:r w:rsidRPr="001F71FE">
        <w:rPr>
          <w:rFonts w:ascii="Times New Roman" w:hAnsi="Times New Roman"/>
          <w:bCs/>
          <w:lang w:eastAsia="sk-SK"/>
        </w:rPr>
        <w:t xml:space="preserve"> 1 písm</w:t>
      </w:r>
      <w:r w:rsidR="00570EB9" w:rsidRPr="001F71FE">
        <w:rPr>
          <w:rFonts w:ascii="Times New Roman" w:hAnsi="Times New Roman"/>
          <w:bCs/>
          <w:lang w:eastAsia="sk-SK"/>
        </w:rPr>
        <w:t>.</w:t>
      </w:r>
      <w:r w:rsidRPr="001F71FE">
        <w:rPr>
          <w:rFonts w:ascii="Times New Roman" w:hAnsi="Times New Roman"/>
          <w:bCs/>
          <w:lang w:eastAsia="sk-SK"/>
        </w:rPr>
        <w:t xml:space="preserve"> b) bod (i) a (ii) a podľa ods</w:t>
      </w:r>
      <w:r w:rsidR="00570EB9" w:rsidRPr="001F71FE">
        <w:rPr>
          <w:rFonts w:ascii="Times New Roman" w:hAnsi="Times New Roman"/>
          <w:bCs/>
          <w:lang w:eastAsia="sk-SK"/>
        </w:rPr>
        <w:t>.</w:t>
      </w:r>
      <w:r w:rsidRPr="001F71FE">
        <w:rPr>
          <w:rFonts w:ascii="Times New Roman" w:hAnsi="Times New Roman"/>
          <w:bCs/>
          <w:lang w:eastAsia="sk-SK"/>
        </w:rPr>
        <w:t xml:space="preserve"> 2 tohto článku </w:t>
      </w:r>
      <w:r w:rsidRPr="001F71FE">
        <w:rPr>
          <w:rFonts w:ascii="Times New Roman" w:hAnsi="Times New Roman"/>
          <w:b/>
          <w:bCs/>
          <w:lang w:eastAsia="sk-SK"/>
        </w:rPr>
        <w:t>môže</w:t>
      </w:r>
      <w:r w:rsidRPr="001F71FE">
        <w:rPr>
          <w:rFonts w:ascii="Times New Roman" w:hAnsi="Times New Roman"/>
          <w:bCs/>
          <w:lang w:eastAsia="sk-SK"/>
        </w:rPr>
        <w:t xml:space="preserve"> v závislosti od rozsahu porušenia a druhu Majetku nadobudnutého z NFP, ku ktorému sa porušenie povinnosti viaže, </w:t>
      </w:r>
      <w:r w:rsidRPr="001F71FE">
        <w:rPr>
          <w:rFonts w:ascii="Times New Roman" w:hAnsi="Times New Roman"/>
          <w:b/>
          <w:bCs/>
          <w:lang w:eastAsia="sk-SK"/>
        </w:rPr>
        <w:t>predstavovať Podstatnú zmenu Projektu</w:t>
      </w:r>
      <w:r w:rsidRPr="001F71FE">
        <w:rPr>
          <w:rFonts w:ascii="Times New Roman" w:hAnsi="Times New Roman"/>
          <w:bCs/>
          <w:lang w:eastAsia="sk-SK"/>
        </w:rPr>
        <w:t>, s ohľadom na jej definíciu uvedenú v</w:t>
      </w:r>
      <w:r w:rsidR="00570EB9" w:rsidRPr="001F71FE">
        <w:rPr>
          <w:rFonts w:ascii="Times New Roman" w:hAnsi="Times New Roman"/>
          <w:bCs/>
          <w:lang w:eastAsia="sk-SK"/>
        </w:rPr>
        <w:t> </w:t>
      </w:r>
      <w:r w:rsidRPr="001F71FE">
        <w:rPr>
          <w:rFonts w:ascii="Times New Roman" w:hAnsi="Times New Roman"/>
          <w:bCs/>
          <w:lang w:eastAsia="sk-SK"/>
        </w:rPr>
        <w:t>čl</w:t>
      </w:r>
      <w:r w:rsidR="00570EB9" w:rsidRPr="001F71FE">
        <w:rPr>
          <w:rFonts w:ascii="Times New Roman" w:hAnsi="Times New Roman"/>
          <w:bCs/>
          <w:lang w:eastAsia="sk-SK"/>
        </w:rPr>
        <w:t>.</w:t>
      </w:r>
      <w:r w:rsidRPr="001F71FE">
        <w:rPr>
          <w:rFonts w:ascii="Times New Roman" w:hAnsi="Times New Roman"/>
          <w:bCs/>
          <w:lang w:eastAsia="sk-SK"/>
        </w:rPr>
        <w:t xml:space="preserve"> 1 ods</w:t>
      </w:r>
      <w:r w:rsidR="00570EB9" w:rsidRPr="001F71FE">
        <w:rPr>
          <w:rFonts w:ascii="Times New Roman" w:hAnsi="Times New Roman"/>
          <w:bCs/>
          <w:lang w:eastAsia="sk-SK"/>
        </w:rPr>
        <w:t>.</w:t>
      </w:r>
      <w:r w:rsidRPr="001F71FE">
        <w:rPr>
          <w:rFonts w:ascii="Times New Roman" w:hAnsi="Times New Roman"/>
          <w:bCs/>
          <w:lang w:eastAsia="sk-SK"/>
        </w:rPr>
        <w:t xml:space="preserve"> 3 VZP. </w:t>
      </w:r>
    </w:p>
    <w:p w14:paraId="617AA9AB" w14:textId="77777777" w:rsidR="00CB71B3" w:rsidRPr="001F71FE" w:rsidRDefault="00CB71B3" w:rsidP="004A5643">
      <w:pPr>
        <w:numPr>
          <w:ilvl w:val="0"/>
          <w:numId w:val="16"/>
        </w:numPr>
        <w:tabs>
          <w:tab w:val="clear" w:pos="720"/>
          <w:tab w:val="num" w:pos="567"/>
        </w:tabs>
        <w:spacing w:before="120" w:after="0" w:line="264" w:lineRule="auto"/>
        <w:ind w:left="567" w:hanging="567"/>
        <w:jc w:val="both"/>
        <w:rPr>
          <w:rFonts w:ascii="Times New Roman" w:hAnsi="Times New Roman"/>
          <w:bCs/>
          <w:lang w:eastAsia="sk-SK"/>
        </w:rPr>
      </w:pPr>
      <w:r w:rsidRPr="001F71FE">
        <w:rPr>
          <w:rFonts w:ascii="Times New Roman" w:hAnsi="Times New Roman"/>
        </w:rPr>
        <w:t xml:space="preserve">Pri dodržaní podmienok uvedených v ods. 1 až 3 tohto článku Prijímateľ zároveň berie na vedomie, že scudzenie, prenájom alebo akékoľvek iné prenechanie Majetku nadobudnutého z NFP za iných ako trhových podmienok môže zakladať štátnu pomoc podľa čl. 107 a nasl. Zmluvy o fungovaní EÚ, príslušných právnych predpisov SR alebo Právnych aktov EÚ, v dôsledku čoho bude Prijímateľ povinný vrátiť alebo vymôcť vrátenie takto poskytnutej štátnej pomoci spolu s úrokmi vo výške, v lehotách a spôsobom vyplývajúcim z uvedených právnych predpisov SR alebo Právnych aktov EÚ. Prijímateľ je povinný vrátiť NFP alebo jeho časť dotknutú konaním alebo opomenutím Prijímateľa uvedeným v prvej vete tohto odseku v súlade s čl. 18 VZP. </w:t>
      </w:r>
    </w:p>
    <w:p w14:paraId="39CBF909" w14:textId="77777777" w:rsidR="00D913EA" w:rsidRPr="001F71FE" w:rsidRDefault="00D913EA" w:rsidP="00D913EA">
      <w:pPr>
        <w:numPr>
          <w:ilvl w:val="0"/>
          <w:numId w:val="16"/>
        </w:numPr>
        <w:tabs>
          <w:tab w:val="clear" w:pos="720"/>
          <w:tab w:val="num" w:pos="567"/>
        </w:tabs>
        <w:spacing w:before="120" w:after="0" w:line="264" w:lineRule="auto"/>
        <w:ind w:left="567" w:hanging="567"/>
        <w:jc w:val="both"/>
        <w:rPr>
          <w:rFonts w:ascii="Times New Roman" w:hAnsi="Times New Roman"/>
        </w:rPr>
      </w:pPr>
      <w:r w:rsidRPr="001F71FE">
        <w:rPr>
          <w:rFonts w:ascii="Times New Roman" w:hAnsi="Times New Roman"/>
          <w:b/>
        </w:rPr>
        <w:lastRenderedPageBreak/>
        <w:t>Prijímateľ je povinný využívať alebo zabezpečiť využívanie výhradnej licencie</w:t>
      </w:r>
      <w:r w:rsidRPr="001F71FE">
        <w:rPr>
          <w:rFonts w:ascii="Times New Roman" w:hAnsi="Times New Roman"/>
        </w:rPr>
        <w:t xml:space="preserve"> podľa ods</w:t>
      </w:r>
      <w:r w:rsidR="00570EB9" w:rsidRPr="001F71FE">
        <w:rPr>
          <w:rFonts w:ascii="Times New Roman" w:hAnsi="Times New Roman"/>
        </w:rPr>
        <w:t>.</w:t>
      </w:r>
      <w:r w:rsidRPr="001F71FE">
        <w:rPr>
          <w:rFonts w:ascii="Times New Roman" w:hAnsi="Times New Roman"/>
        </w:rPr>
        <w:t xml:space="preserve"> 1 písm. b) bod (v) bod A. tohto článku tak, aby Dodávateľovi alebo autorovi diela nevzniklo právo odstúpiť od licenčnej zmluvy.</w:t>
      </w:r>
    </w:p>
    <w:p w14:paraId="611DA808" w14:textId="77777777" w:rsidR="00D913EA" w:rsidRPr="001F71FE" w:rsidRDefault="00D913EA" w:rsidP="00D913EA">
      <w:pPr>
        <w:numPr>
          <w:ilvl w:val="0"/>
          <w:numId w:val="16"/>
        </w:numPr>
        <w:tabs>
          <w:tab w:val="clear" w:pos="720"/>
          <w:tab w:val="num" w:pos="567"/>
        </w:tabs>
        <w:spacing w:before="120" w:after="0" w:line="264" w:lineRule="auto"/>
        <w:ind w:left="567" w:hanging="567"/>
        <w:jc w:val="both"/>
        <w:rPr>
          <w:rFonts w:ascii="Times New Roman" w:hAnsi="Times New Roman"/>
          <w:highlight w:val="lightGray"/>
        </w:rPr>
      </w:pPr>
      <w:r w:rsidRPr="001F71FE">
        <w:rPr>
          <w:rFonts w:ascii="Times New Roman" w:hAnsi="Times New Roman"/>
          <w:b/>
        </w:rPr>
        <w:t>Prijímateľ sa zaväzuje poskytnúť</w:t>
      </w:r>
      <w:r w:rsidRPr="001F71FE">
        <w:rPr>
          <w:rFonts w:ascii="Times New Roman" w:hAnsi="Times New Roman"/>
        </w:rPr>
        <w:t xml:space="preserve"> Poskytovateľovi a príslušným orgánom SR a EÚ </w:t>
      </w:r>
      <w:r w:rsidRPr="001F71FE">
        <w:rPr>
          <w:rFonts w:ascii="Times New Roman" w:hAnsi="Times New Roman"/>
          <w:b/>
        </w:rPr>
        <w:t>všetku dokumentáciu vytvorenú pri alebo v súvislosti s Realizáciou aktivít Projektu</w:t>
      </w:r>
      <w:r w:rsidRPr="001F71FE">
        <w:rPr>
          <w:rFonts w:ascii="Times New Roman" w:hAnsi="Times New Roman"/>
        </w:rPr>
        <w:t xml:space="preserve">, a týmto zároveň udeľuje Poskytovateľovi a príslušným orgánom SR a EÚ právo na použitie údajov z tejto dokumentácie na účely súvisiace s touto Zmluvou o poskytnutí NFP </w:t>
      </w:r>
      <w:r w:rsidRPr="001F71FE">
        <w:rPr>
          <w:rFonts w:ascii="Times New Roman" w:hAnsi="Times New Roman"/>
          <w:highlight w:val="lightGray"/>
        </w:rPr>
        <w:t xml:space="preserve">pri zohľadnení autorských práv Prijímateľa </w:t>
      </w:r>
      <w:r w:rsidRPr="001F71FE">
        <w:rPr>
          <w:rFonts w:ascii="Times New Roman" w:hAnsi="Times New Roman"/>
          <w:bCs/>
          <w:highlight w:val="lightGray"/>
        </w:rPr>
        <w:t>k Majetku, ktorý je predmetom duševného vlastníctva</w:t>
      </w:r>
      <w:r w:rsidRPr="001F71FE">
        <w:rPr>
          <w:rFonts w:ascii="Times New Roman" w:hAnsi="Times New Roman"/>
          <w:highlight w:val="lightGray"/>
        </w:rPr>
        <w:t xml:space="preserve">. </w:t>
      </w:r>
    </w:p>
    <w:p w14:paraId="49C42BF9" w14:textId="77777777" w:rsidR="00D913EA" w:rsidRPr="001F71FE" w:rsidRDefault="00D913EA" w:rsidP="00D913EA">
      <w:pPr>
        <w:numPr>
          <w:ilvl w:val="0"/>
          <w:numId w:val="16"/>
        </w:numPr>
        <w:tabs>
          <w:tab w:val="clear" w:pos="720"/>
          <w:tab w:val="num" w:pos="567"/>
        </w:tabs>
        <w:spacing w:before="120" w:line="264" w:lineRule="auto"/>
        <w:ind w:left="567" w:hanging="567"/>
        <w:jc w:val="both"/>
        <w:rPr>
          <w:rFonts w:ascii="Times New Roman" w:hAnsi="Times New Roman"/>
        </w:rPr>
      </w:pPr>
      <w:r w:rsidRPr="001F71FE">
        <w:rPr>
          <w:rFonts w:ascii="Times New Roman" w:hAnsi="Times New Roman"/>
          <w:b/>
          <w:bCs/>
        </w:rPr>
        <w:t>Porušenie povinností Prijímateľa uvedených v tomto článku</w:t>
      </w:r>
      <w:r w:rsidRPr="001F71FE">
        <w:rPr>
          <w:rFonts w:ascii="Times New Roman" w:hAnsi="Times New Roman"/>
          <w:bCs/>
        </w:rPr>
        <w:t xml:space="preserve"> alebo vykonanie právneho úkonu v súvislosti s Majetkom nadobudnutým z NFP bez predchádzajúceho písomného súhlasu Poskytovateľa </w:t>
      </w:r>
      <w:r w:rsidR="00570EB9" w:rsidRPr="001F71FE">
        <w:rPr>
          <w:rFonts w:ascii="Times New Roman" w:hAnsi="Times New Roman"/>
          <w:bCs/>
        </w:rPr>
        <w:t>podľa</w:t>
      </w:r>
      <w:r w:rsidRPr="001F71FE">
        <w:rPr>
          <w:rFonts w:ascii="Times New Roman" w:hAnsi="Times New Roman"/>
          <w:bCs/>
        </w:rPr>
        <w:t xml:space="preserve"> ods</w:t>
      </w:r>
      <w:r w:rsidR="00570EB9" w:rsidRPr="001F71FE">
        <w:rPr>
          <w:rFonts w:ascii="Times New Roman" w:hAnsi="Times New Roman"/>
          <w:bCs/>
        </w:rPr>
        <w:t>.</w:t>
      </w:r>
      <w:r w:rsidRPr="001F71FE">
        <w:rPr>
          <w:rFonts w:ascii="Times New Roman" w:hAnsi="Times New Roman"/>
          <w:bCs/>
        </w:rPr>
        <w:t xml:space="preserve"> 3 tohto článku, </w:t>
      </w:r>
      <w:r w:rsidR="00570EB9" w:rsidRPr="001F71FE">
        <w:rPr>
          <w:rFonts w:ascii="Times New Roman" w:hAnsi="Times New Roman"/>
          <w:bCs/>
        </w:rPr>
        <w:t>je</w:t>
      </w:r>
      <w:r w:rsidRPr="001F71FE">
        <w:rPr>
          <w:rFonts w:ascii="Times New Roman" w:hAnsi="Times New Roman"/>
          <w:bCs/>
        </w:rPr>
        <w:t xml:space="preserve"> </w:t>
      </w:r>
      <w:r w:rsidRPr="001F71FE">
        <w:rPr>
          <w:rFonts w:ascii="Times New Roman" w:hAnsi="Times New Roman"/>
          <w:b/>
          <w:bCs/>
        </w:rPr>
        <w:t>podstatn</w:t>
      </w:r>
      <w:r w:rsidR="00570EB9" w:rsidRPr="001F71FE">
        <w:rPr>
          <w:rFonts w:ascii="Times New Roman" w:hAnsi="Times New Roman"/>
          <w:b/>
          <w:bCs/>
        </w:rPr>
        <w:t>ým</w:t>
      </w:r>
      <w:r w:rsidRPr="001F71FE">
        <w:rPr>
          <w:rFonts w:ascii="Times New Roman" w:hAnsi="Times New Roman"/>
          <w:b/>
          <w:bCs/>
        </w:rPr>
        <w:t xml:space="preserve"> porušen</w:t>
      </w:r>
      <w:r w:rsidR="00570EB9" w:rsidRPr="001F71FE">
        <w:rPr>
          <w:rFonts w:ascii="Times New Roman" w:hAnsi="Times New Roman"/>
          <w:b/>
          <w:bCs/>
        </w:rPr>
        <w:t>ím</w:t>
      </w:r>
      <w:r w:rsidRPr="001F71FE">
        <w:rPr>
          <w:rFonts w:ascii="Times New Roman" w:hAnsi="Times New Roman"/>
          <w:b/>
          <w:bCs/>
        </w:rPr>
        <w:t xml:space="preserve"> Zmluvy</w:t>
      </w:r>
      <w:r w:rsidRPr="001F71FE">
        <w:rPr>
          <w:rFonts w:ascii="Times New Roman" w:hAnsi="Times New Roman"/>
          <w:bCs/>
        </w:rPr>
        <w:t xml:space="preserve"> o poskytnutí NFP </w:t>
      </w:r>
      <w:r w:rsidR="00570EB9" w:rsidRPr="001F71FE">
        <w:rPr>
          <w:rFonts w:ascii="Times New Roman" w:hAnsi="Times New Roman"/>
          <w:bCs/>
        </w:rPr>
        <w:t xml:space="preserve">, v dôsledku ktorého je </w:t>
      </w:r>
      <w:r w:rsidRPr="001F71FE">
        <w:rPr>
          <w:rFonts w:ascii="Times New Roman" w:hAnsi="Times New Roman"/>
          <w:bCs/>
          <w:lang w:eastAsia="sk-SK"/>
        </w:rPr>
        <w:t xml:space="preserve">Prijímateľ povinný vrátiť NFP alebo jeho časť </w:t>
      </w:r>
      <w:r w:rsidR="00570EB9" w:rsidRPr="001F71FE">
        <w:rPr>
          <w:rFonts w:ascii="Times New Roman" w:hAnsi="Times New Roman"/>
          <w:bCs/>
          <w:lang w:eastAsia="sk-SK"/>
        </w:rPr>
        <w:t>podľa </w:t>
      </w:r>
      <w:r w:rsidRPr="001F71FE">
        <w:rPr>
          <w:rFonts w:ascii="Times New Roman" w:hAnsi="Times New Roman"/>
          <w:bCs/>
          <w:lang w:eastAsia="sk-SK"/>
        </w:rPr>
        <w:t>čl</w:t>
      </w:r>
      <w:r w:rsidR="00570EB9" w:rsidRPr="001F71FE">
        <w:rPr>
          <w:rFonts w:ascii="Times New Roman" w:hAnsi="Times New Roman"/>
          <w:bCs/>
          <w:lang w:eastAsia="sk-SK"/>
        </w:rPr>
        <w:t>.</w:t>
      </w:r>
      <w:r w:rsidRPr="001F71FE">
        <w:rPr>
          <w:rFonts w:ascii="Times New Roman" w:hAnsi="Times New Roman"/>
          <w:bCs/>
          <w:lang w:eastAsia="sk-SK"/>
        </w:rPr>
        <w:t xml:space="preserve"> </w:t>
      </w:r>
      <w:r w:rsidR="00E611AF" w:rsidRPr="001F71FE">
        <w:rPr>
          <w:rFonts w:ascii="Times New Roman" w:hAnsi="Times New Roman"/>
          <w:bCs/>
          <w:lang w:eastAsia="sk-SK"/>
        </w:rPr>
        <w:t>18</w:t>
      </w:r>
      <w:r w:rsidR="00570EB9" w:rsidRPr="001F71FE">
        <w:rPr>
          <w:rFonts w:ascii="Times New Roman" w:hAnsi="Times New Roman"/>
          <w:bCs/>
          <w:lang w:eastAsia="sk-SK"/>
        </w:rPr>
        <w:t xml:space="preserve"> </w:t>
      </w:r>
      <w:r w:rsidRPr="001F71FE">
        <w:rPr>
          <w:rFonts w:ascii="Times New Roman" w:hAnsi="Times New Roman"/>
          <w:bCs/>
          <w:lang w:eastAsia="sk-SK"/>
        </w:rPr>
        <w:t>VZP</w:t>
      </w:r>
      <w:r w:rsidRPr="001F71FE">
        <w:rPr>
          <w:rFonts w:ascii="Times New Roman" w:hAnsi="Times New Roman"/>
          <w:bCs/>
        </w:rPr>
        <w:t>.</w:t>
      </w:r>
    </w:p>
    <w:p w14:paraId="05D7CCF9" w14:textId="77777777" w:rsidR="00D913EA" w:rsidRPr="001F71FE" w:rsidRDefault="00D913EA" w:rsidP="00D913EA">
      <w:pPr>
        <w:numPr>
          <w:ilvl w:val="0"/>
          <w:numId w:val="16"/>
        </w:numPr>
        <w:tabs>
          <w:tab w:val="clear" w:pos="720"/>
          <w:tab w:val="num" w:pos="567"/>
        </w:tabs>
        <w:ind w:left="567" w:hanging="567"/>
        <w:jc w:val="both"/>
        <w:rPr>
          <w:rFonts w:ascii="Times New Roman" w:hAnsi="Times New Roman"/>
        </w:rPr>
      </w:pPr>
      <w:r w:rsidRPr="001F71FE">
        <w:rPr>
          <w:rFonts w:ascii="Times New Roman" w:hAnsi="Times New Roman"/>
        </w:rPr>
        <w:t xml:space="preserve">Zmluvné strany sa dohodli a súhlasia, že </w:t>
      </w:r>
      <w:r w:rsidRPr="001F71FE">
        <w:rPr>
          <w:rFonts w:ascii="Times New Roman" w:hAnsi="Times New Roman"/>
          <w:b/>
        </w:rPr>
        <w:t xml:space="preserve">Majetok nadobudnutý z NFP podlieha výkonu rozhodnutia podľa </w:t>
      </w:r>
      <w:r w:rsidR="007D2209" w:rsidRPr="001F71FE">
        <w:rPr>
          <w:rFonts w:ascii="Times New Roman" w:hAnsi="Times New Roman"/>
          <w:b/>
        </w:rPr>
        <w:t xml:space="preserve">právnych </w:t>
      </w:r>
      <w:r w:rsidRPr="001F71FE">
        <w:rPr>
          <w:rFonts w:ascii="Times New Roman" w:hAnsi="Times New Roman"/>
          <w:b/>
        </w:rPr>
        <w:t>predpisov SR len v prípade, ak je osobou oprávnenou z výkonu rozhodnutia Poskytovateľ, Ministerstvo financií SR</w:t>
      </w:r>
      <w:r w:rsidR="00CD09A6" w:rsidRPr="001F71FE">
        <w:rPr>
          <w:rFonts w:ascii="Times New Roman" w:hAnsi="Times New Roman"/>
          <w:b/>
        </w:rPr>
        <w:t xml:space="preserve"> alebo</w:t>
      </w:r>
      <w:r w:rsidRPr="001F71FE">
        <w:rPr>
          <w:rFonts w:ascii="Times New Roman" w:hAnsi="Times New Roman"/>
          <w:b/>
        </w:rPr>
        <w:t xml:space="preserve"> Úrad vládneho auditu</w:t>
      </w:r>
      <w:r w:rsidRPr="001F71FE">
        <w:rPr>
          <w:rFonts w:ascii="Times New Roman" w:hAnsi="Times New Roman"/>
        </w:rPr>
        <w:t>.</w:t>
      </w:r>
    </w:p>
    <w:p w14:paraId="42DF13F2" w14:textId="77777777" w:rsidR="00107570" w:rsidRPr="001F71FE" w:rsidRDefault="00107570" w:rsidP="00520834">
      <w:pPr>
        <w:pStyle w:val="Nadpis3"/>
      </w:pPr>
      <w:r w:rsidRPr="001F71FE">
        <w:t>Článok 7</w:t>
      </w:r>
      <w:r w:rsidRPr="001F71FE">
        <w:tab/>
        <w:t>PREVOD A PRECHOD PRÁV A POVINNOSTÍ</w:t>
      </w:r>
    </w:p>
    <w:p w14:paraId="030CFA31" w14:textId="77777777" w:rsidR="00107570" w:rsidRPr="001F71FE" w:rsidRDefault="00107570" w:rsidP="00A11B99">
      <w:pPr>
        <w:numPr>
          <w:ilvl w:val="1"/>
          <w:numId w:val="3"/>
        </w:numPr>
        <w:spacing w:before="120" w:line="264" w:lineRule="auto"/>
        <w:jc w:val="both"/>
        <w:rPr>
          <w:rFonts w:ascii="Times New Roman" w:hAnsi="Times New Roman"/>
          <w:bCs/>
        </w:rPr>
      </w:pPr>
      <w:r w:rsidRPr="001F71FE">
        <w:rPr>
          <w:rFonts w:ascii="Times New Roman" w:hAnsi="Times New Roman"/>
          <w:b/>
          <w:bCs/>
        </w:rPr>
        <w:t xml:space="preserve">Prijímateľ </w:t>
      </w:r>
      <w:r w:rsidR="00AF40E6" w:rsidRPr="001F71FE">
        <w:rPr>
          <w:rFonts w:ascii="Times New Roman" w:hAnsi="Times New Roman"/>
          <w:b/>
          <w:bCs/>
        </w:rPr>
        <w:t>je</w:t>
      </w:r>
      <w:r w:rsidR="00A11B99" w:rsidRPr="001F71FE">
        <w:rPr>
          <w:rFonts w:ascii="Times New Roman" w:hAnsi="Times New Roman"/>
          <w:b/>
          <w:bCs/>
        </w:rPr>
        <w:t xml:space="preserve"> oprávnen</w:t>
      </w:r>
      <w:r w:rsidR="00AF40E6" w:rsidRPr="001F71FE">
        <w:rPr>
          <w:rFonts w:ascii="Times New Roman" w:hAnsi="Times New Roman"/>
          <w:b/>
          <w:bCs/>
        </w:rPr>
        <w:t>ý</w:t>
      </w:r>
      <w:r w:rsidRPr="001F71FE">
        <w:rPr>
          <w:rFonts w:ascii="Times New Roman" w:hAnsi="Times New Roman"/>
          <w:b/>
          <w:bCs/>
        </w:rPr>
        <w:t xml:space="preserve"> previesť práva a povinnosti</w:t>
      </w:r>
      <w:r w:rsidRPr="001F71FE">
        <w:rPr>
          <w:rFonts w:ascii="Times New Roman" w:hAnsi="Times New Roman"/>
          <w:bCs/>
        </w:rPr>
        <w:t xml:space="preserve"> z</w:t>
      </w:r>
      <w:r w:rsidR="00B4000D" w:rsidRPr="001F71FE">
        <w:rPr>
          <w:rFonts w:ascii="Times New Roman" w:hAnsi="Times New Roman"/>
          <w:bCs/>
        </w:rPr>
        <w:t>o</w:t>
      </w:r>
      <w:r w:rsidRPr="001F71FE">
        <w:rPr>
          <w:rFonts w:ascii="Times New Roman" w:hAnsi="Times New Roman"/>
          <w:bCs/>
        </w:rPr>
        <w:t xml:space="preserve">  Zmluvy </w:t>
      </w:r>
      <w:r w:rsidRPr="001F71FE">
        <w:rPr>
          <w:rFonts w:ascii="Times New Roman" w:hAnsi="Times New Roman"/>
        </w:rPr>
        <w:t xml:space="preserve">o poskytnutí NFP </w:t>
      </w:r>
      <w:r w:rsidRPr="001F71FE">
        <w:rPr>
          <w:rFonts w:ascii="Times New Roman" w:hAnsi="Times New Roman"/>
          <w:bCs/>
        </w:rPr>
        <w:t>na iný subjekt</w:t>
      </w:r>
      <w:r w:rsidR="005443BF" w:rsidRPr="001F71FE">
        <w:rPr>
          <w:rFonts w:ascii="Times New Roman" w:hAnsi="Times New Roman"/>
          <w:bCs/>
        </w:rPr>
        <w:t xml:space="preserve"> </w:t>
      </w:r>
      <w:r w:rsidR="005443BF" w:rsidRPr="001F71FE">
        <w:rPr>
          <w:rFonts w:ascii="Times New Roman" w:hAnsi="Times New Roman"/>
          <w:b/>
          <w:bCs/>
        </w:rPr>
        <w:t>iba s predchádzajúcim písomným súhlasom Poskytovateľa</w:t>
      </w:r>
      <w:r w:rsidR="005443BF" w:rsidRPr="001F71FE">
        <w:rPr>
          <w:rFonts w:ascii="Times New Roman" w:hAnsi="Times New Roman"/>
          <w:bCs/>
        </w:rPr>
        <w:t xml:space="preserve"> </w:t>
      </w:r>
      <w:r w:rsidR="0009622D" w:rsidRPr="001F71FE">
        <w:rPr>
          <w:rFonts w:ascii="Times New Roman" w:hAnsi="Times New Roman"/>
          <w:bCs/>
        </w:rPr>
        <w:t xml:space="preserve">za splnenia podmienok </w:t>
      </w:r>
      <w:r w:rsidR="005443BF" w:rsidRPr="001F71FE">
        <w:rPr>
          <w:rFonts w:ascii="Times New Roman" w:hAnsi="Times New Roman"/>
          <w:bCs/>
        </w:rPr>
        <w:t>podľa čl</w:t>
      </w:r>
      <w:r w:rsidR="0009622D" w:rsidRPr="001F71FE">
        <w:rPr>
          <w:rFonts w:ascii="Times New Roman" w:hAnsi="Times New Roman"/>
          <w:bCs/>
        </w:rPr>
        <w:t>.</w:t>
      </w:r>
      <w:r w:rsidR="005443BF" w:rsidRPr="001F71FE">
        <w:rPr>
          <w:rFonts w:ascii="Times New Roman" w:hAnsi="Times New Roman"/>
          <w:bCs/>
        </w:rPr>
        <w:t xml:space="preserve"> </w:t>
      </w:r>
      <w:r w:rsidR="001119EF" w:rsidRPr="001F71FE">
        <w:rPr>
          <w:rFonts w:ascii="Times New Roman" w:hAnsi="Times New Roman"/>
          <w:bCs/>
        </w:rPr>
        <w:t>16</w:t>
      </w:r>
      <w:r w:rsidR="005443BF" w:rsidRPr="001F71FE">
        <w:rPr>
          <w:rFonts w:ascii="Times New Roman" w:hAnsi="Times New Roman"/>
          <w:bCs/>
        </w:rPr>
        <w:t xml:space="preserve"> </w:t>
      </w:r>
      <w:r w:rsidR="0009622D" w:rsidRPr="001F71FE">
        <w:rPr>
          <w:rFonts w:ascii="Times New Roman" w:hAnsi="Times New Roman"/>
          <w:bCs/>
        </w:rPr>
        <w:t xml:space="preserve">ods. </w:t>
      </w:r>
      <w:r w:rsidR="00D522E9" w:rsidRPr="001F71FE">
        <w:rPr>
          <w:rFonts w:ascii="Times New Roman" w:hAnsi="Times New Roman"/>
          <w:bCs/>
        </w:rPr>
        <w:t xml:space="preserve">12 a ods. 14 </w:t>
      </w:r>
      <w:r w:rsidR="00D91654" w:rsidRPr="001F71FE">
        <w:rPr>
          <w:rFonts w:ascii="Times New Roman" w:hAnsi="Times New Roman"/>
          <w:bCs/>
        </w:rPr>
        <w:t>VZP</w:t>
      </w:r>
      <w:r w:rsidR="008D5B71" w:rsidRPr="001F71FE">
        <w:rPr>
          <w:rFonts w:ascii="Times New Roman" w:hAnsi="Times New Roman"/>
          <w:bCs/>
        </w:rPr>
        <w:t xml:space="preserve"> týkajúceho sa významnejšej zmeny</w:t>
      </w:r>
      <w:r w:rsidR="002449D8" w:rsidRPr="001F71FE">
        <w:rPr>
          <w:rFonts w:ascii="Times New Roman" w:hAnsi="Times New Roman"/>
          <w:bCs/>
        </w:rPr>
        <w:t xml:space="preserve"> ex ante</w:t>
      </w:r>
      <w:r w:rsidR="003B0EAC" w:rsidRPr="001F71FE">
        <w:rPr>
          <w:rFonts w:ascii="Times New Roman" w:hAnsi="Times New Roman"/>
          <w:bCs/>
        </w:rPr>
        <w:t xml:space="preserve"> a podmienok uvedených v</w:t>
      </w:r>
      <w:r w:rsidR="00082209" w:rsidRPr="001F71FE">
        <w:rPr>
          <w:rFonts w:ascii="Times New Roman" w:hAnsi="Times New Roman"/>
          <w:bCs/>
        </w:rPr>
        <w:t> Právnom dokumente</w:t>
      </w:r>
      <w:r w:rsidR="00486E3E" w:rsidRPr="001F71FE">
        <w:rPr>
          <w:rFonts w:ascii="Times New Roman" w:hAnsi="Times New Roman"/>
          <w:bCs/>
        </w:rPr>
        <w:t>.</w:t>
      </w:r>
      <w:r w:rsidRPr="001F71FE">
        <w:rPr>
          <w:rFonts w:ascii="Times New Roman" w:hAnsi="Times New Roman"/>
          <w:bCs/>
        </w:rPr>
        <w:t xml:space="preserve"> </w:t>
      </w:r>
      <w:r w:rsidR="00034474" w:rsidRPr="001F71FE">
        <w:rPr>
          <w:rFonts w:ascii="Times New Roman" w:hAnsi="Times New Roman"/>
          <w:szCs w:val="16"/>
        </w:rPr>
        <w:t>Prijímateľ je povinný s dostatočným časovým predstihom</w:t>
      </w:r>
      <w:r w:rsidR="00491B93" w:rsidRPr="001F71FE">
        <w:rPr>
          <w:rFonts w:ascii="Times New Roman" w:hAnsi="Times New Roman"/>
          <w:szCs w:val="16"/>
        </w:rPr>
        <w:t xml:space="preserve"> (</w:t>
      </w:r>
      <w:r w:rsidR="00034474" w:rsidRPr="001F71FE">
        <w:rPr>
          <w:rFonts w:ascii="Times New Roman" w:hAnsi="Times New Roman"/>
          <w:b/>
          <w:szCs w:val="16"/>
        </w:rPr>
        <w:t>minimálne 3 mesiace pred</w:t>
      </w:r>
      <w:r w:rsidR="008A452F" w:rsidRPr="001F71FE">
        <w:rPr>
          <w:rFonts w:ascii="Times New Roman" w:hAnsi="Times New Roman"/>
          <w:b/>
          <w:szCs w:val="16"/>
        </w:rPr>
        <w:t xml:space="preserve"> plánovaným dňom</w:t>
      </w:r>
      <w:r w:rsidR="008A452F" w:rsidRPr="001F71FE">
        <w:rPr>
          <w:rFonts w:ascii="Times New Roman" w:hAnsi="Times New Roman"/>
          <w:szCs w:val="16"/>
        </w:rPr>
        <w:t>, kedy nastanú účinky prevodu alebo prechodu práv a povinností)</w:t>
      </w:r>
      <w:r w:rsidR="00034474" w:rsidRPr="001F71FE">
        <w:rPr>
          <w:rFonts w:ascii="Times New Roman" w:hAnsi="Times New Roman"/>
          <w:szCs w:val="16"/>
        </w:rPr>
        <w:t xml:space="preserve">, </w:t>
      </w:r>
      <w:r w:rsidR="00034474" w:rsidRPr="001F71FE">
        <w:rPr>
          <w:rFonts w:ascii="Times New Roman" w:hAnsi="Times New Roman"/>
          <w:b/>
          <w:szCs w:val="16"/>
        </w:rPr>
        <w:t xml:space="preserve">informovať </w:t>
      </w:r>
      <w:r w:rsidR="00100822" w:rsidRPr="001F71FE">
        <w:rPr>
          <w:rFonts w:ascii="Times New Roman" w:hAnsi="Times New Roman"/>
          <w:b/>
          <w:szCs w:val="16"/>
        </w:rPr>
        <w:t>Poskytovateľa</w:t>
      </w:r>
      <w:r w:rsidR="00034474" w:rsidRPr="001F71FE">
        <w:rPr>
          <w:rFonts w:ascii="Times New Roman" w:hAnsi="Times New Roman"/>
          <w:szCs w:val="16"/>
        </w:rPr>
        <w:t xml:space="preserve"> o pripravovanom prechode alebo prevode práv a povinností </w:t>
      </w:r>
      <w:r w:rsidR="008A452F" w:rsidRPr="001F71FE">
        <w:rPr>
          <w:rFonts w:ascii="Times New Roman" w:hAnsi="Times New Roman"/>
          <w:szCs w:val="16"/>
        </w:rPr>
        <w:t xml:space="preserve">Prijímateľa </w:t>
      </w:r>
      <w:r w:rsidR="006A65BB" w:rsidRPr="001F71FE">
        <w:rPr>
          <w:rFonts w:ascii="Times New Roman" w:hAnsi="Times New Roman"/>
          <w:szCs w:val="16"/>
        </w:rPr>
        <w:t xml:space="preserve">alebo Partnera </w:t>
      </w:r>
      <w:r w:rsidR="00034474" w:rsidRPr="001F71FE">
        <w:rPr>
          <w:rFonts w:ascii="Times New Roman" w:hAnsi="Times New Roman"/>
          <w:szCs w:val="16"/>
        </w:rPr>
        <w:t>na iný subjekt</w:t>
      </w:r>
      <w:r w:rsidR="00A11B99" w:rsidRPr="001F71FE">
        <w:rPr>
          <w:rFonts w:ascii="Times New Roman" w:hAnsi="Times New Roman"/>
          <w:szCs w:val="16"/>
        </w:rPr>
        <w:t>; uvedená lehota neplatí, ak má prijímateľ, ktorého sa zmena týka, ku dňu, kedy nastanú účinky prevodu alebo prechodu práv a povinností vysporiadané všetky pohľadávky a záväzky voči</w:t>
      </w:r>
      <w:r w:rsidR="00D10CB1" w:rsidRPr="001F71FE">
        <w:rPr>
          <w:rFonts w:ascii="Times New Roman" w:hAnsi="Times New Roman"/>
          <w:szCs w:val="16"/>
        </w:rPr>
        <w:t xml:space="preserve"> Poskytovateľovi</w:t>
      </w:r>
      <w:r w:rsidR="00034474" w:rsidRPr="001F71FE">
        <w:rPr>
          <w:rFonts w:ascii="Times New Roman" w:hAnsi="Times New Roman"/>
          <w:szCs w:val="16"/>
        </w:rPr>
        <w:t>.</w:t>
      </w:r>
      <w:r w:rsidR="00034474" w:rsidRPr="001F71FE">
        <w:rPr>
          <w:rFonts w:cs="Arial"/>
          <w:szCs w:val="16"/>
        </w:rPr>
        <w:t xml:space="preserve"> </w:t>
      </w:r>
      <w:r w:rsidR="005443BF" w:rsidRPr="001F71FE">
        <w:rPr>
          <w:rFonts w:ascii="Times New Roman" w:hAnsi="Times New Roman"/>
          <w:b/>
          <w:bCs/>
        </w:rPr>
        <w:t>Prijímateľ spolu s odôvodnenou žiadosťou o súhlas s prevodom práv a povinnost</w:t>
      </w:r>
      <w:r w:rsidR="006E51FC" w:rsidRPr="001F71FE">
        <w:rPr>
          <w:rFonts w:ascii="Times New Roman" w:hAnsi="Times New Roman"/>
          <w:b/>
          <w:bCs/>
        </w:rPr>
        <w:t>í</w:t>
      </w:r>
      <w:r w:rsidR="005443BF" w:rsidRPr="001F71FE">
        <w:rPr>
          <w:rFonts w:ascii="Times New Roman" w:hAnsi="Times New Roman"/>
          <w:bCs/>
        </w:rPr>
        <w:t xml:space="preserve"> z</w:t>
      </w:r>
      <w:r w:rsidR="00B4000D" w:rsidRPr="001F71FE">
        <w:rPr>
          <w:rFonts w:ascii="Times New Roman" w:hAnsi="Times New Roman"/>
          <w:bCs/>
        </w:rPr>
        <w:t>o</w:t>
      </w:r>
      <w:r w:rsidR="005443BF" w:rsidRPr="001F71FE">
        <w:rPr>
          <w:rFonts w:ascii="Times New Roman" w:hAnsi="Times New Roman"/>
          <w:bCs/>
        </w:rPr>
        <w:t xml:space="preserve">  Zmluvy o poskytnutí NFP </w:t>
      </w:r>
      <w:r w:rsidR="005443BF" w:rsidRPr="001F71FE">
        <w:rPr>
          <w:rFonts w:ascii="Times New Roman" w:hAnsi="Times New Roman"/>
          <w:b/>
          <w:bCs/>
        </w:rPr>
        <w:t>predloží Poskytovateľovi doklady, ktorými preukazuje splnenie podmienok pre udelenie súhlasu</w:t>
      </w:r>
      <w:r w:rsidR="005443BF" w:rsidRPr="001F71FE">
        <w:rPr>
          <w:rFonts w:ascii="Times New Roman" w:hAnsi="Times New Roman"/>
          <w:bCs/>
        </w:rPr>
        <w:t xml:space="preserve">. Poskytovateľ je následne oprávnený vyžiadať od Prijímateľa akékoľvek dokumenty alebo požiadať o poskytnutie doplňujúcich informácií a vysvetlení potrebných k preskúmaniu splnenia podmienok pre udelenie súhlasu a Prijímateľ je povinný </w:t>
      </w:r>
      <w:r w:rsidR="00B4000D" w:rsidRPr="001F71FE">
        <w:rPr>
          <w:rFonts w:ascii="Times New Roman" w:hAnsi="Times New Roman"/>
          <w:bCs/>
        </w:rPr>
        <w:t xml:space="preserve">poskytnúť Poskytovateľovi </w:t>
      </w:r>
      <w:r w:rsidR="005443BF" w:rsidRPr="001F71FE">
        <w:rPr>
          <w:rFonts w:ascii="Times New Roman" w:hAnsi="Times New Roman"/>
          <w:bCs/>
        </w:rPr>
        <w:t>požadované dokumenty, informácie alebo vysvetlenia v primeranej lehote</w:t>
      </w:r>
      <w:r w:rsidR="00B4000D" w:rsidRPr="001F71FE">
        <w:rPr>
          <w:rFonts w:ascii="Times New Roman" w:hAnsi="Times New Roman"/>
          <w:bCs/>
        </w:rPr>
        <w:t>, ktorá nesmie byť kratšia ako lehota na Bezodkladné plnenie</w:t>
      </w:r>
      <w:r w:rsidR="005443BF" w:rsidRPr="001F71FE">
        <w:rPr>
          <w:rFonts w:ascii="Times New Roman" w:hAnsi="Times New Roman"/>
          <w:bCs/>
        </w:rPr>
        <w:t xml:space="preserve">. Ak Prijímateľ neposkytne Poskytovateľovi </w:t>
      </w:r>
      <w:r w:rsidR="00B4000D" w:rsidRPr="001F71FE">
        <w:rPr>
          <w:rFonts w:ascii="Times New Roman" w:hAnsi="Times New Roman"/>
          <w:bCs/>
        </w:rPr>
        <w:t xml:space="preserve">dokumenty, vysvetlenia a </w:t>
      </w:r>
      <w:r w:rsidR="005443BF" w:rsidRPr="001F71FE">
        <w:rPr>
          <w:rFonts w:ascii="Times New Roman" w:hAnsi="Times New Roman"/>
          <w:bCs/>
        </w:rPr>
        <w:t>informácie vyžiadan</w:t>
      </w:r>
      <w:r w:rsidR="002166C9" w:rsidRPr="001F71FE">
        <w:rPr>
          <w:rFonts w:ascii="Times New Roman" w:hAnsi="Times New Roman"/>
          <w:bCs/>
        </w:rPr>
        <w:t>é</w:t>
      </w:r>
      <w:r w:rsidR="005443BF" w:rsidRPr="001F71FE">
        <w:rPr>
          <w:rFonts w:ascii="Times New Roman" w:hAnsi="Times New Roman"/>
          <w:bCs/>
        </w:rPr>
        <w:t xml:space="preserve"> podľa predchádzajúcej vety v stanovenej lehote, Poskytovateľ súhlas so zmenou v osobe Prijímateľa neudelí. </w:t>
      </w:r>
      <w:r w:rsidR="00AC5ADA" w:rsidRPr="001F71FE">
        <w:rPr>
          <w:rFonts w:ascii="Times New Roman" w:hAnsi="Times New Roman"/>
          <w:bCs/>
        </w:rPr>
        <w:t>A</w:t>
      </w:r>
      <w:r w:rsidR="005443BF" w:rsidRPr="001F71FE">
        <w:rPr>
          <w:rFonts w:ascii="Times New Roman" w:hAnsi="Times New Roman"/>
          <w:bCs/>
        </w:rPr>
        <w:t xml:space="preserve">k Poskytovateľ </w:t>
      </w:r>
      <w:r w:rsidR="00CC72DB" w:rsidRPr="001F71FE">
        <w:rPr>
          <w:rFonts w:ascii="Times New Roman" w:hAnsi="Times New Roman"/>
          <w:bCs/>
        </w:rPr>
        <w:t>zmenu</w:t>
      </w:r>
      <w:r w:rsidR="005443BF" w:rsidRPr="001F71FE">
        <w:rPr>
          <w:rFonts w:ascii="Times New Roman" w:hAnsi="Times New Roman"/>
          <w:bCs/>
        </w:rPr>
        <w:t xml:space="preserve"> v osobe Prijímateľa </w:t>
      </w:r>
      <w:r w:rsidR="00CC72DB" w:rsidRPr="001F71FE">
        <w:rPr>
          <w:rFonts w:ascii="Times New Roman" w:hAnsi="Times New Roman"/>
          <w:bCs/>
        </w:rPr>
        <w:t>neschváli</w:t>
      </w:r>
      <w:r w:rsidR="002166C9" w:rsidRPr="001F71FE">
        <w:rPr>
          <w:rFonts w:ascii="Times New Roman" w:hAnsi="Times New Roman"/>
          <w:bCs/>
        </w:rPr>
        <w:t>, je zo Zmluvy o poskytnutí NFP voči Poskytovateľovi naďalej v nezmenenom rozsahu a obsahu zaviazaný Prijímateľ v nadväznosti na §</w:t>
      </w:r>
      <w:r w:rsidR="00D91654" w:rsidRPr="001F71FE">
        <w:rPr>
          <w:rFonts w:ascii="Times New Roman" w:hAnsi="Times New Roman"/>
          <w:bCs/>
        </w:rPr>
        <w:t xml:space="preserve"> </w:t>
      </w:r>
      <w:r w:rsidR="002166C9" w:rsidRPr="001F71FE">
        <w:rPr>
          <w:rFonts w:ascii="Times New Roman" w:hAnsi="Times New Roman"/>
          <w:bCs/>
        </w:rPr>
        <w:t>531 a nasl. Občianskeho zákonníka, bez ohľadu na akékoľvek záväzky Prijímateľa voči tretím osobám</w:t>
      </w:r>
      <w:r w:rsidR="00E62495" w:rsidRPr="001F71FE">
        <w:rPr>
          <w:rFonts w:ascii="Times New Roman" w:hAnsi="Times New Roman"/>
          <w:bCs/>
        </w:rPr>
        <w:t>; t</w:t>
      </w:r>
      <w:r w:rsidR="00B4000D" w:rsidRPr="001F71FE">
        <w:rPr>
          <w:rFonts w:ascii="Times New Roman" w:hAnsi="Times New Roman"/>
          <w:bCs/>
        </w:rPr>
        <w:t xml:space="preserve">o neplatí, ak by uvedený stav bol v rozpore s právnymi predpismi SR kogentnej povahy. </w:t>
      </w:r>
      <w:r w:rsidR="00B4000D" w:rsidRPr="001F71FE">
        <w:rPr>
          <w:rFonts w:ascii="Times New Roman" w:hAnsi="Times New Roman"/>
          <w:b/>
          <w:bCs/>
        </w:rPr>
        <w:t>Ak dôjde k prevodu práv a povinností zo Zmluvy o poskytnutí NFP na iný subjekt bez predchádzajúceho súhlasu Poskytovateľa</w:t>
      </w:r>
      <w:r w:rsidR="00B4000D" w:rsidRPr="001F71FE">
        <w:rPr>
          <w:rFonts w:ascii="Times New Roman" w:hAnsi="Times New Roman"/>
          <w:bCs/>
        </w:rPr>
        <w:t xml:space="preserve">, takéto porušenie povinnosti Prijímateľa sa považuje za </w:t>
      </w:r>
      <w:r w:rsidR="00B4000D" w:rsidRPr="001F71FE">
        <w:rPr>
          <w:rFonts w:ascii="Times New Roman" w:hAnsi="Times New Roman"/>
          <w:b/>
          <w:bCs/>
        </w:rPr>
        <w:t>podstatné porušenie Zmluvy</w:t>
      </w:r>
      <w:r w:rsidR="00B4000D" w:rsidRPr="001F71FE">
        <w:rPr>
          <w:rFonts w:ascii="Times New Roman" w:hAnsi="Times New Roman"/>
          <w:bCs/>
        </w:rPr>
        <w:t xml:space="preserve"> o poskytnutí NFP</w:t>
      </w:r>
      <w:r w:rsidR="009212D1" w:rsidRPr="001F71FE">
        <w:rPr>
          <w:rFonts w:ascii="Times New Roman" w:hAnsi="Times New Roman"/>
          <w:bCs/>
        </w:rPr>
        <w:t>, v dôsledku ktorého je</w:t>
      </w:r>
      <w:r w:rsidR="00B4000D" w:rsidRPr="001F71FE">
        <w:rPr>
          <w:rFonts w:ascii="Times New Roman" w:hAnsi="Times New Roman"/>
          <w:bCs/>
        </w:rPr>
        <w:t> Prijímateľ povinný vrátiť NFP alebo jeho časť v súlade s</w:t>
      </w:r>
      <w:r w:rsidR="00541ABC" w:rsidRPr="001F71FE">
        <w:rPr>
          <w:rFonts w:ascii="Times New Roman" w:hAnsi="Times New Roman"/>
          <w:bCs/>
        </w:rPr>
        <w:t> </w:t>
      </w:r>
      <w:r w:rsidR="00B4000D" w:rsidRPr="001F71FE">
        <w:rPr>
          <w:rFonts w:ascii="Times New Roman" w:hAnsi="Times New Roman"/>
          <w:bCs/>
        </w:rPr>
        <w:t>čl</w:t>
      </w:r>
      <w:r w:rsidR="00541ABC" w:rsidRPr="001F71FE">
        <w:rPr>
          <w:rFonts w:ascii="Times New Roman" w:hAnsi="Times New Roman"/>
          <w:bCs/>
        </w:rPr>
        <w:t>.</w:t>
      </w:r>
      <w:r w:rsidR="00B4000D" w:rsidRPr="001F71FE">
        <w:rPr>
          <w:rFonts w:ascii="Times New Roman" w:hAnsi="Times New Roman"/>
          <w:bCs/>
        </w:rPr>
        <w:t xml:space="preserve"> </w:t>
      </w:r>
      <w:r w:rsidR="00E611AF" w:rsidRPr="001F71FE">
        <w:rPr>
          <w:rFonts w:ascii="Times New Roman" w:hAnsi="Times New Roman"/>
          <w:bCs/>
        </w:rPr>
        <w:t>18</w:t>
      </w:r>
      <w:r w:rsidR="00B4000D" w:rsidRPr="001F71FE">
        <w:rPr>
          <w:rFonts w:ascii="Times New Roman" w:hAnsi="Times New Roman"/>
          <w:bCs/>
        </w:rPr>
        <w:t xml:space="preserve"> VZP</w:t>
      </w:r>
      <w:r w:rsidR="002166C9" w:rsidRPr="001F71FE">
        <w:rPr>
          <w:rFonts w:ascii="Times New Roman" w:hAnsi="Times New Roman"/>
          <w:bCs/>
        </w:rPr>
        <w:t xml:space="preserve">. </w:t>
      </w:r>
      <w:r w:rsidR="005443BF" w:rsidRPr="001F71FE">
        <w:rPr>
          <w:rFonts w:ascii="Times New Roman" w:hAnsi="Times New Roman"/>
          <w:bCs/>
        </w:rPr>
        <w:t xml:space="preserve"> </w:t>
      </w:r>
    </w:p>
    <w:p w14:paraId="23E6E406" w14:textId="77777777" w:rsidR="00107570" w:rsidRPr="001F71FE" w:rsidRDefault="00107570" w:rsidP="00B44F5B">
      <w:pPr>
        <w:numPr>
          <w:ilvl w:val="1"/>
          <w:numId w:val="3"/>
        </w:numPr>
        <w:tabs>
          <w:tab w:val="clear" w:pos="540"/>
          <w:tab w:val="num" w:pos="1134"/>
        </w:tabs>
        <w:spacing w:before="120" w:after="0" w:line="264" w:lineRule="auto"/>
        <w:ind w:left="567" w:hanging="567"/>
        <w:jc w:val="both"/>
        <w:rPr>
          <w:rFonts w:ascii="Times New Roman" w:hAnsi="Times New Roman"/>
          <w:bCs/>
        </w:rPr>
      </w:pPr>
      <w:r w:rsidRPr="001F71FE">
        <w:rPr>
          <w:rFonts w:ascii="Times New Roman" w:hAnsi="Times New Roman"/>
          <w:b/>
          <w:bCs/>
        </w:rPr>
        <w:lastRenderedPageBreak/>
        <w:t>Zmena vlastníckej štruktúry Prijímateľa</w:t>
      </w:r>
      <w:r w:rsidRPr="001F71FE">
        <w:rPr>
          <w:rFonts w:ascii="Times New Roman" w:hAnsi="Times New Roman"/>
          <w:bCs/>
        </w:rPr>
        <w:t xml:space="preserve"> (napríklad prevod akcií alebo prevod obchodného podielu v obchodnej spoločnosti, ktorá je Prijímateľom) </w:t>
      </w:r>
      <w:r w:rsidRPr="001F71FE">
        <w:rPr>
          <w:rFonts w:ascii="Times New Roman" w:hAnsi="Times New Roman"/>
          <w:b/>
          <w:bCs/>
        </w:rPr>
        <w:t>nepredstavuje Podstatnú zmenu Projektu</w:t>
      </w:r>
      <w:r w:rsidRPr="001F71FE">
        <w:rPr>
          <w:rFonts w:ascii="Times New Roman" w:hAnsi="Times New Roman"/>
          <w:bCs/>
        </w:rPr>
        <w:t xml:space="preserve"> </w:t>
      </w:r>
      <w:r w:rsidRPr="001F71FE">
        <w:rPr>
          <w:rFonts w:ascii="Times New Roman" w:hAnsi="Times New Roman"/>
          <w:b/>
          <w:bCs/>
        </w:rPr>
        <w:t xml:space="preserve">v prípade, ak táto zmena nemá vplyv na </w:t>
      </w:r>
      <w:r w:rsidR="00EF7DCB" w:rsidRPr="001F71FE">
        <w:rPr>
          <w:rFonts w:ascii="Times New Roman" w:hAnsi="Times New Roman"/>
          <w:b/>
          <w:bCs/>
        </w:rPr>
        <w:t>podmienk</w:t>
      </w:r>
      <w:r w:rsidR="006E51FC" w:rsidRPr="001F71FE">
        <w:rPr>
          <w:rFonts w:ascii="Times New Roman" w:hAnsi="Times New Roman"/>
          <w:b/>
          <w:bCs/>
        </w:rPr>
        <w:t>y</w:t>
      </w:r>
      <w:r w:rsidR="00EF7DCB" w:rsidRPr="001F71FE">
        <w:rPr>
          <w:rFonts w:ascii="Times New Roman" w:hAnsi="Times New Roman"/>
          <w:b/>
          <w:bCs/>
        </w:rPr>
        <w:t xml:space="preserve"> poskytnutia príspevku</w:t>
      </w:r>
      <w:r w:rsidR="00EF7DCB" w:rsidRPr="001F71FE">
        <w:rPr>
          <w:rFonts w:ascii="Times New Roman" w:hAnsi="Times New Roman"/>
          <w:bCs/>
        </w:rPr>
        <w:t xml:space="preserve"> </w:t>
      </w:r>
      <w:r w:rsidR="006E51FC" w:rsidRPr="001F71FE">
        <w:rPr>
          <w:rFonts w:ascii="Times New Roman" w:hAnsi="Times New Roman"/>
          <w:bCs/>
        </w:rPr>
        <w:t>určené vo Výzve</w:t>
      </w:r>
      <w:r w:rsidR="00EA58B1" w:rsidRPr="001F71FE">
        <w:rPr>
          <w:rFonts w:ascii="Times New Roman" w:hAnsi="Times New Roman"/>
          <w:bCs/>
        </w:rPr>
        <w:t xml:space="preserve">, ktoré platia aj počas </w:t>
      </w:r>
      <w:r w:rsidR="001B6083" w:rsidRPr="001F71FE">
        <w:rPr>
          <w:rFonts w:ascii="Times New Roman" w:hAnsi="Times New Roman"/>
          <w:bCs/>
        </w:rPr>
        <w:t>trvania Zmluvy o poskytnutí NFP alebo na iné skutočnosti uvedené vo Výzve</w:t>
      </w:r>
      <w:r w:rsidRPr="001F71FE">
        <w:rPr>
          <w:rFonts w:ascii="Times New Roman" w:hAnsi="Times New Roman"/>
          <w:bCs/>
        </w:rPr>
        <w:t xml:space="preserve"> a </w:t>
      </w:r>
      <w:r w:rsidRPr="001F71FE">
        <w:rPr>
          <w:rFonts w:ascii="Times New Roman" w:hAnsi="Times New Roman"/>
          <w:b/>
          <w:bCs/>
        </w:rPr>
        <w:t xml:space="preserve">zároveň táto zmena nebude mať </w:t>
      </w:r>
      <w:r w:rsidR="00731316" w:rsidRPr="001F71FE">
        <w:rPr>
          <w:rFonts w:ascii="Times New Roman" w:hAnsi="Times New Roman"/>
          <w:b/>
          <w:bCs/>
        </w:rPr>
        <w:t xml:space="preserve">negatívny </w:t>
      </w:r>
      <w:r w:rsidRPr="001F71FE">
        <w:rPr>
          <w:rFonts w:ascii="Times New Roman" w:hAnsi="Times New Roman"/>
          <w:b/>
          <w:bCs/>
        </w:rPr>
        <w:t xml:space="preserve">vplyv na dosiahnutie </w:t>
      </w:r>
      <w:r w:rsidR="00EF7DCB" w:rsidRPr="001F71FE">
        <w:rPr>
          <w:rFonts w:ascii="Times New Roman" w:hAnsi="Times New Roman"/>
          <w:b/>
          <w:bCs/>
        </w:rPr>
        <w:t>cieľa</w:t>
      </w:r>
      <w:r w:rsidRPr="001F71FE">
        <w:rPr>
          <w:rFonts w:ascii="Times New Roman" w:hAnsi="Times New Roman"/>
          <w:b/>
          <w:bCs/>
        </w:rPr>
        <w:t xml:space="preserve"> Projektu</w:t>
      </w:r>
      <w:r w:rsidRPr="001F71FE">
        <w:rPr>
          <w:rFonts w:ascii="Times New Roman" w:hAnsi="Times New Roman"/>
          <w:bCs/>
        </w:rPr>
        <w:t xml:space="preserve"> </w:t>
      </w:r>
      <w:r w:rsidR="001101DF" w:rsidRPr="001F71FE">
        <w:rPr>
          <w:rFonts w:ascii="Times New Roman" w:hAnsi="Times New Roman"/>
          <w:bCs/>
        </w:rPr>
        <w:t>podľa</w:t>
      </w:r>
      <w:r w:rsidRPr="001F71FE">
        <w:rPr>
          <w:rFonts w:ascii="Times New Roman" w:hAnsi="Times New Roman"/>
          <w:bCs/>
        </w:rPr>
        <w:t xml:space="preserve"> čl</w:t>
      </w:r>
      <w:r w:rsidR="001101DF" w:rsidRPr="001F71FE">
        <w:rPr>
          <w:rFonts w:ascii="Times New Roman" w:hAnsi="Times New Roman"/>
          <w:bCs/>
        </w:rPr>
        <w:t>. 2 ods.</w:t>
      </w:r>
      <w:r w:rsidRPr="001F71FE">
        <w:rPr>
          <w:rFonts w:ascii="Times New Roman" w:hAnsi="Times New Roman"/>
          <w:bCs/>
        </w:rPr>
        <w:t xml:space="preserve"> 2.2 zmluvy. </w:t>
      </w:r>
      <w:r w:rsidR="008C2A18" w:rsidRPr="001F71FE">
        <w:rPr>
          <w:rFonts w:ascii="Times New Roman" w:hAnsi="Times New Roman"/>
          <w:bCs/>
        </w:rPr>
        <w:t>Ak Poskytovateľ preveruje zmenu vla</w:t>
      </w:r>
      <w:r w:rsidR="00731316" w:rsidRPr="001F71FE">
        <w:rPr>
          <w:rFonts w:ascii="Times New Roman" w:hAnsi="Times New Roman"/>
          <w:bCs/>
        </w:rPr>
        <w:t>s</w:t>
      </w:r>
      <w:r w:rsidR="008C2A18" w:rsidRPr="001F71FE">
        <w:rPr>
          <w:rFonts w:ascii="Times New Roman" w:hAnsi="Times New Roman"/>
          <w:bCs/>
        </w:rPr>
        <w:t>tníckej štruktúry Prijímateľa</w:t>
      </w:r>
      <w:r w:rsidR="004F2266" w:rsidRPr="001F71FE">
        <w:rPr>
          <w:rFonts w:ascii="Times New Roman" w:hAnsi="Times New Roman"/>
          <w:bCs/>
        </w:rPr>
        <w:t>,</w:t>
      </w:r>
      <w:r w:rsidR="008C2A18" w:rsidRPr="001F71FE">
        <w:rPr>
          <w:rFonts w:ascii="Times New Roman" w:hAnsi="Times New Roman"/>
          <w:bCs/>
        </w:rPr>
        <w:t xml:space="preserve"> </w:t>
      </w:r>
      <w:r w:rsidRPr="001F71FE">
        <w:rPr>
          <w:rFonts w:ascii="Times New Roman" w:hAnsi="Times New Roman"/>
          <w:bCs/>
        </w:rPr>
        <w:t>je oprávnený vyžiadať od Prijímateľa ak</w:t>
      </w:r>
      <w:r w:rsidR="00C953BB" w:rsidRPr="001F71FE">
        <w:rPr>
          <w:rFonts w:ascii="Times New Roman" w:hAnsi="Times New Roman"/>
          <w:bCs/>
        </w:rPr>
        <w:t>úkoľvek Dokumentáciu</w:t>
      </w:r>
      <w:r w:rsidRPr="001F71FE">
        <w:rPr>
          <w:rFonts w:ascii="Times New Roman" w:hAnsi="Times New Roman"/>
          <w:bCs/>
        </w:rPr>
        <w:t xml:space="preserve"> alebo požiadať o poskytnutie doplňujúcich informácií a vysvetlení potrebných k</w:t>
      </w:r>
      <w:r w:rsidR="00BC03A0" w:rsidRPr="001F71FE">
        <w:rPr>
          <w:rFonts w:ascii="Times New Roman" w:hAnsi="Times New Roman"/>
          <w:bCs/>
        </w:rPr>
        <w:t xml:space="preserve"> overeniu toho, či nedošlo k porušeniu podmienok podľa prvej vety tohto odseku </w:t>
      </w:r>
      <w:r w:rsidRPr="001F71FE">
        <w:rPr>
          <w:rFonts w:ascii="Times New Roman" w:hAnsi="Times New Roman"/>
          <w:bCs/>
        </w:rPr>
        <w:t xml:space="preserve">a Prijímateľ je povinný </w:t>
      </w:r>
      <w:r w:rsidR="00AC63BC" w:rsidRPr="001F71FE">
        <w:rPr>
          <w:rFonts w:ascii="Times New Roman" w:hAnsi="Times New Roman"/>
          <w:bCs/>
        </w:rPr>
        <w:t xml:space="preserve">poskytnúť Poskytovateľovi </w:t>
      </w:r>
      <w:r w:rsidRPr="001F71FE">
        <w:rPr>
          <w:rFonts w:ascii="Times New Roman" w:hAnsi="Times New Roman"/>
          <w:bCs/>
        </w:rPr>
        <w:t>požadovan</w:t>
      </w:r>
      <w:r w:rsidR="00C953BB" w:rsidRPr="001F71FE">
        <w:rPr>
          <w:rFonts w:ascii="Times New Roman" w:hAnsi="Times New Roman"/>
          <w:bCs/>
        </w:rPr>
        <w:t>ú Dokumentáciu</w:t>
      </w:r>
      <w:r w:rsidRPr="001F71FE">
        <w:rPr>
          <w:rFonts w:ascii="Times New Roman" w:hAnsi="Times New Roman"/>
          <w:bCs/>
        </w:rPr>
        <w:t xml:space="preserve">, informácie alebo vysvetlenia v primeranej lehote. </w:t>
      </w:r>
    </w:p>
    <w:p w14:paraId="6BC672D3" w14:textId="77777777" w:rsidR="00107570" w:rsidRPr="001F71FE" w:rsidRDefault="00107570" w:rsidP="00B44F5B">
      <w:pPr>
        <w:numPr>
          <w:ilvl w:val="1"/>
          <w:numId w:val="3"/>
        </w:numPr>
        <w:tabs>
          <w:tab w:val="clear" w:pos="540"/>
          <w:tab w:val="num" w:pos="1134"/>
        </w:tabs>
        <w:spacing w:before="120" w:after="0" w:line="264" w:lineRule="auto"/>
        <w:ind w:left="567" w:hanging="567"/>
        <w:jc w:val="both"/>
        <w:rPr>
          <w:rFonts w:ascii="Times New Roman" w:hAnsi="Times New Roman"/>
          <w:bCs/>
        </w:rPr>
      </w:pPr>
      <w:r w:rsidRPr="001F71FE">
        <w:rPr>
          <w:rFonts w:ascii="Times New Roman" w:hAnsi="Times New Roman"/>
          <w:b/>
          <w:bCs/>
        </w:rPr>
        <w:t>Postúpenie pohľadávky Prijímateľa na vyplatenie NFP na tretiu osobu sa vylučuje</w:t>
      </w:r>
      <w:r w:rsidRPr="001F71FE">
        <w:rPr>
          <w:rFonts w:ascii="Times New Roman" w:hAnsi="Times New Roman"/>
          <w:bCs/>
        </w:rPr>
        <w:t xml:space="preserve">, bez ohľadu na právny titul, právnu formu alebo spôsob postúpenia. </w:t>
      </w:r>
    </w:p>
    <w:p w14:paraId="373005C9" w14:textId="77777777" w:rsidR="00107570" w:rsidRPr="001F71FE" w:rsidRDefault="00107570" w:rsidP="00B44F5B">
      <w:pPr>
        <w:numPr>
          <w:ilvl w:val="1"/>
          <w:numId w:val="3"/>
        </w:numPr>
        <w:tabs>
          <w:tab w:val="clear" w:pos="540"/>
          <w:tab w:val="num" w:pos="1134"/>
        </w:tabs>
        <w:spacing w:before="120" w:after="0" w:line="264" w:lineRule="auto"/>
        <w:ind w:left="567" w:hanging="567"/>
        <w:jc w:val="both"/>
        <w:rPr>
          <w:rFonts w:ascii="Times New Roman" w:hAnsi="Times New Roman"/>
          <w:bCs/>
        </w:rPr>
      </w:pPr>
      <w:r w:rsidRPr="001F71FE">
        <w:rPr>
          <w:rFonts w:ascii="Times New Roman" w:hAnsi="Times New Roman"/>
          <w:b/>
          <w:bCs/>
        </w:rPr>
        <w:t xml:space="preserve">Prevod správy pohľadávky </w:t>
      </w:r>
      <w:r w:rsidR="00DF034C" w:rsidRPr="001F71FE">
        <w:rPr>
          <w:rFonts w:ascii="Times New Roman" w:hAnsi="Times New Roman"/>
          <w:b/>
          <w:bCs/>
        </w:rPr>
        <w:t>štátu</w:t>
      </w:r>
      <w:r w:rsidR="00DF034C" w:rsidRPr="001F71FE">
        <w:rPr>
          <w:rFonts w:ascii="Times New Roman" w:hAnsi="Times New Roman"/>
          <w:bCs/>
        </w:rPr>
        <w:t xml:space="preserve"> </w:t>
      </w:r>
      <w:r w:rsidRPr="001F71FE">
        <w:rPr>
          <w:rFonts w:ascii="Times New Roman" w:hAnsi="Times New Roman"/>
          <w:bCs/>
        </w:rPr>
        <w:t xml:space="preserve">zo Zmluvy o poskytnutí NFP v zmysle právnych predpisov SR </w:t>
      </w:r>
      <w:r w:rsidRPr="001F71FE">
        <w:rPr>
          <w:rFonts w:ascii="Times New Roman" w:hAnsi="Times New Roman"/>
          <w:b/>
          <w:bCs/>
        </w:rPr>
        <w:t>nie je nijako obmedzený</w:t>
      </w:r>
      <w:r w:rsidRPr="001F71FE">
        <w:rPr>
          <w:rFonts w:ascii="Times New Roman" w:hAnsi="Times New Roman"/>
          <w:bCs/>
        </w:rPr>
        <w:t>.</w:t>
      </w:r>
    </w:p>
    <w:p w14:paraId="485AB0AF" w14:textId="77777777" w:rsidR="00C63DE6" w:rsidRPr="001F71FE" w:rsidRDefault="00107570" w:rsidP="00B44F5B">
      <w:pPr>
        <w:numPr>
          <w:ilvl w:val="1"/>
          <w:numId w:val="3"/>
        </w:numPr>
        <w:tabs>
          <w:tab w:val="clear" w:pos="540"/>
          <w:tab w:val="num" w:pos="1134"/>
        </w:tabs>
        <w:spacing w:before="120" w:after="0" w:line="264" w:lineRule="auto"/>
        <w:ind w:left="567" w:hanging="567"/>
        <w:jc w:val="both"/>
        <w:rPr>
          <w:rFonts w:ascii="Times New Roman" w:hAnsi="Times New Roman"/>
          <w:bCs/>
        </w:rPr>
      </w:pPr>
      <w:r w:rsidRPr="001F71FE">
        <w:rPr>
          <w:rFonts w:ascii="Times New Roman" w:hAnsi="Times New Roman"/>
          <w:bCs/>
        </w:rPr>
        <w:t xml:space="preserve">V prípade, </w:t>
      </w:r>
      <w:r w:rsidRPr="001F71FE">
        <w:rPr>
          <w:rFonts w:ascii="Times New Roman" w:hAnsi="Times New Roman"/>
          <w:b/>
          <w:bCs/>
        </w:rPr>
        <w:t>ak na základe právnych predpisov SR</w:t>
      </w:r>
      <w:r w:rsidRPr="001F71FE">
        <w:rPr>
          <w:rFonts w:ascii="Times New Roman" w:hAnsi="Times New Roman"/>
          <w:bCs/>
        </w:rPr>
        <w:t xml:space="preserve"> </w:t>
      </w:r>
      <w:r w:rsidRPr="001F71FE">
        <w:rPr>
          <w:rFonts w:ascii="Times New Roman" w:hAnsi="Times New Roman"/>
          <w:b/>
          <w:bCs/>
        </w:rPr>
        <w:t>prechádza výkon akýchkoľvek práv a povinností zo Zmluvy</w:t>
      </w:r>
      <w:r w:rsidRPr="001F71FE">
        <w:rPr>
          <w:rFonts w:ascii="Times New Roman" w:hAnsi="Times New Roman"/>
          <w:bCs/>
        </w:rPr>
        <w:t xml:space="preserve"> o poskytnutí NFP alebo iných zmlúv uzavretých medzi Poskytovateľom a Prijímateľom na základe Zmluvy o poskytnutí </w:t>
      </w:r>
      <w:r w:rsidRPr="001F71FE">
        <w:rPr>
          <w:rFonts w:ascii="Times New Roman" w:hAnsi="Times New Roman"/>
          <w:b/>
          <w:bCs/>
        </w:rPr>
        <w:t>NFP</w:t>
      </w:r>
      <w:r w:rsidR="00363726" w:rsidRPr="001F71FE">
        <w:rPr>
          <w:rFonts w:ascii="Times New Roman" w:hAnsi="Times New Roman"/>
          <w:b/>
          <w:bCs/>
        </w:rPr>
        <w:t xml:space="preserve"> </w:t>
      </w:r>
      <w:r w:rsidRPr="001F71FE">
        <w:rPr>
          <w:rFonts w:ascii="Times New Roman" w:hAnsi="Times New Roman"/>
          <w:b/>
          <w:bCs/>
        </w:rPr>
        <w:t>z Poskytovateľa na iný orgán zastupujúci Slovenskú republiku, tento orgán automaticky vstupuje do všetkých práv a povinností Poskytovateľa</w:t>
      </w:r>
      <w:r w:rsidRPr="001F71FE">
        <w:rPr>
          <w:rFonts w:ascii="Times New Roman" w:hAnsi="Times New Roman"/>
          <w:bCs/>
        </w:rPr>
        <w:t xml:space="preserve"> zo Zmluvy o poskytnutí NFP, ktorých výkon mu umožňujú príslušné právne predpisy SR upravujúce jeho pôsobnosť a</w:t>
      </w:r>
      <w:r w:rsidR="006006C7" w:rsidRPr="001F71FE">
        <w:rPr>
          <w:rFonts w:ascii="Times New Roman" w:hAnsi="Times New Roman"/>
          <w:bCs/>
        </w:rPr>
        <w:t> </w:t>
      </w:r>
      <w:r w:rsidRPr="001F71FE">
        <w:rPr>
          <w:rFonts w:ascii="Times New Roman" w:hAnsi="Times New Roman"/>
          <w:bCs/>
        </w:rPr>
        <w:t>právomoc</w:t>
      </w:r>
      <w:r w:rsidR="006006C7" w:rsidRPr="001F71FE">
        <w:rPr>
          <w:rFonts w:ascii="Times New Roman" w:hAnsi="Times New Roman"/>
          <w:bCs/>
        </w:rPr>
        <w:t>.</w:t>
      </w:r>
    </w:p>
    <w:p w14:paraId="5A38FA0C" w14:textId="77777777" w:rsidR="00107570" w:rsidRPr="001F71FE" w:rsidRDefault="00107570" w:rsidP="00520834">
      <w:pPr>
        <w:pStyle w:val="Nadpis3"/>
      </w:pPr>
      <w:r w:rsidRPr="001F71FE">
        <w:t>Článok 8</w:t>
      </w:r>
      <w:r w:rsidRPr="001F71FE">
        <w:tab/>
        <w:t>REALIZÁCIA AKTIVÍT PROJEKTU</w:t>
      </w:r>
    </w:p>
    <w:p w14:paraId="56DD7B58" w14:textId="77777777" w:rsidR="00107570" w:rsidRPr="001F71FE" w:rsidRDefault="00107570" w:rsidP="00441177">
      <w:pPr>
        <w:numPr>
          <w:ilvl w:val="1"/>
          <w:numId w:val="4"/>
        </w:numPr>
        <w:tabs>
          <w:tab w:val="clear" w:pos="540"/>
          <w:tab w:val="num" w:pos="709"/>
        </w:tabs>
        <w:spacing w:before="120" w:line="264" w:lineRule="auto"/>
        <w:ind w:left="567" w:hanging="567"/>
        <w:jc w:val="both"/>
        <w:rPr>
          <w:rFonts w:ascii="Times New Roman" w:hAnsi="Times New Roman"/>
          <w:bCs/>
        </w:rPr>
      </w:pPr>
      <w:r w:rsidRPr="001F71FE">
        <w:rPr>
          <w:rFonts w:ascii="Times New Roman" w:hAnsi="Times New Roman"/>
          <w:bCs/>
        </w:rPr>
        <w:t xml:space="preserve">Prijímateľ je povinný </w:t>
      </w:r>
      <w:r w:rsidRPr="001F71FE">
        <w:rPr>
          <w:rFonts w:ascii="Times New Roman" w:hAnsi="Times New Roman"/>
          <w:b/>
          <w:bCs/>
        </w:rPr>
        <w:t xml:space="preserve">zrealizovať Projekt v súlade so Zmluvou </w:t>
      </w:r>
      <w:r w:rsidRPr="001F71FE">
        <w:rPr>
          <w:rFonts w:ascii="Times New Roman" w:hAnsi="Times New Roman"/>
        </w:rPr>
        <w:t xml:space="preserve">o poskytnutí NFP </w:t>
      </w:r>
      <w:r w:rsidRPr="001F71FE">
        <w:rPr>
          <w:rFonts w:ascii="Times New Roman" w:hAnsi="Times New Roman"/>
          <w:bCs/>
        </w:rPr>
        <w:t>a </w:t>
      </w:r>
      <w:r w:rsidR="00174CB4" w:rsidRPr="001F71FE">
        <w:rPr>
          <w:rFonts w:ascii="Times New Roman" w:hAnsi="Times New Roman"/>
          <w:b/>
          <w:bCs/>
        </w:rPr>
        <w:t>u</w:t>
      </w:r>
      <w:r w:rsidRPr="001F71FE">
        <w:rPr>
          <w:rFonts w:ascii="Times New Roman" w:hAnsi="Times New Roman"/>
          <w:b/>
          <w:bCs/>
        </w:rPr>
        <w:t xml:space="preserve">končiť </w:t>
      </w:r>
      <w:r w:rsidR="00174CB4" w:rsidRPr="001F71FE">
        <w:rPr>
          <w:rFonts w:ascii="Times New Roman" w:hAnsi="Times New Roman"/>
          <w:bCs/>
        </w:rPr>
        <w:t xml:space="preserve">Realizáciu </w:t>
      </w:r>
      <w:r w:rsidR="0090211A" w:rsidRPr="001F71FE">
        <w:rPr>
          <w:rFonts w:ascii="Times New Roman" w:hAnsi="Times New Roman"/>
          <w:bCs/>
        </w:rPr>
        <w:t xml:space="preserve">hlavných </w:t>
      </w:r>
      <w:r w:rsidR="00174CB4" w:rsidRPr="001F71FE">
        <w:rPr>
          <w:rFonts w:ascii="Times New Roman" w:hAnsi="Times New Roman"/>
          <w:bCs/>
        </w:rPr>
        <w:t xml:space="preserve">aktivít </w:t>
      </w:r>
      <w:r w:rsidRPr="001F71FE">
        <w:rPr>
          <w:rFonts w:ascii="Times New Roman" w:hAnsi="Times New Roman"/>
          <w:bCs/>
        </w:rPr>
        <w:t>Projekt</w:t>
      </w:r>
      <w:r w:rsidR="00174CB4" w:rsidRPr="001F71FE">
        <w:rPr>
          <w:rFonts w:ascii="Times New Roman" w:hAnsi="Times New Roman"/>
          <w:bCs/>
        </w:rPr>
        <w:t>u</w:t>
      </w:r>
      <w:r w:rsidRPr="001F71FE">
        <w:rPr>
          <w:rFonts w:ascii="Times New Roman" w:hAnsi="Times New Roman"/>
          <w:b/>
          <w:bCs/>
        </w:rPr>
        <w:t xml:space="preserve"> </w:t>
      </w:r>
      <w:r w:rsidR="00174CB4" w:rsidRPr="001F71FE">
        <w:rPr>
          <w:rFonts w:ascii="Times New Roman" w:hAnsi="Times New Roman"/>
          <w:b/>
          <w:bCs/>
        </w:rPr>
        <w:t>R</w:t>
      </w:r>
      <w:r w:rsidRPr="001F71FE">
        <w:rPr>
          <w:rFonts w:ascii="Times New Roman" w:hAnsi="Times New Roman"/>
          <w:b/>
          <w:bCs/>
        </w:rPr>
        <w:t>iadne a </w:t>
      </w:r>
      <w:r w:rsidR="00174CB4" w:rsidRPr="001F71FE">
        <w:rPr>
          <w:rFonts w:ascii="Times New Roman" w:hAnsi="Times New Roman"/>
          <w:b/>
          <w:bCs/>
        </w:rPr>
        <w:t>V</w:t>
      </w:r>
      <w:r w:rsidRPr="001F71FE">
        <w:rPr>
          <w:rFonts w:ascii="Times New Roman" w:hAnsi="Times New Roman"/>
          <w:b/>
          <w:bCs/>
        </w:rPr>
        <w:t>čas</w:t>
      </w:r>
      <w:r w:rsidRPr="001F71FE">
        <w:rPr>
          <w:rFonts w:ascii="Times New Roman" w:hAnsi="Times New Roman"/>
          <w:bCs/>
        </w:rPr>
        <w:t xml:space="preserve">. </w:t>
      </w:r>
      <w:r w:rsidRPr="001F71FE">
        <w:rPr>
          <w:rFonts w:ascii="Times New Roman" w:hAnsi="Times New Roman"/>
        </w:rPr>
        <w:t xml:space="preserve">Prijímateľ je povinný </w:t>
      </w:r>
      <w:r w:rsidR="00901F38" w:rsidRPr="001F71FE">
        <w:rPr>
          <w:rFonts w:ascii="Times New Roman" w:hAnsi="Times New Roman"/>
        </w:rPr>
        <w:t>pri zamýšľanej</w:t>
      </w:r>
      <w:r w:rsidRPr="001F71FE">
        <w:rPr>
          <w:rFonts w:ascii="Times New Roman" w:hAnsi="Times New Roman"/>
        </w:rPr>
        <w:t xml:space="preserve"> zmen</w:t>
      </w:r>
      <w:r w:rsidR="00901F38" w:rsidRPr="001F71FE">
        <w:rPr>
          <w:rFonts w:ascii="Times New Roman" w:hAnsi="Times New Roman"/>
        </w:rPr>
        <w:t>e</w:t>
      </w:r>
      <w:r w:rsidRPr="001F71FE">
        <w:rPr>
          <w:rFonts w:ascii="Times New Roman" w:hAnsi="Times New Roman"/>
        </w:rPr>
        <w:t xml:space="preserve"> termínu </w:t>
      </w:r>
      <w:r w:rsidR="00174CB4" w:rsidRPr="001F71FE">
        <w:rPr>
          <w:rFonts w:ascii="Times New Roman" w:hAnsi="Times New Roman"/>
          <w:lang w:eastAsia="sk-SK"/>
        </w:rPr>
        <w:t xml:space="preserve">Ukončenia realizácie </w:t>
      </w:r>
      <w:r w:rsidR="00917819" w:rsidRPr="001F71FE">
        <w:rPr>
          <w:rFonts w:ascii="Times New Roman" w:hAnsi="Times New Roman"/>
          <w:lang w:eastAsia="sk-SK"/>
        </w:rPr>
        <w:t xml:space="preserve">hlavných </w:t>
      </w:r>
      <w:r w:rsidR="00174CB4" w:rsidRPr="001F71FE">
        <w:rPr>
          <w:rFonts w:ascii="Times New Roman" w:hAnsi="Times New Roman"/>
          <w:lang w:eastAsia="sk-SK"/>
        </w:rPr>
        <w:t>aktivít Projektu</w:t>
      </w:r>
      <w:r w:rsidR="00901F38" w:rsidRPr="001F71FE">
        <w:rPr>
          <w:rFonts w:ascii="Times New Roman" w:hAnsi="Times New Roman"/>
          <w:lang w:eastAsia="sk-SK"/>
        </w:rPr>
        <w:t xml:space="preserve"> postupovať v súlade s</w:t>
      </w:r>
      <w:r w:rsidR="00A76942" w:rsidRPr="001F71FE">
        <w:rPr>
          <w:rFonts w:ascii="Times New Roman" w:hAnsi="Times New Roman"/>
          <w:lang w:eastAsia="sk-SK"/>
        </w:rPr>
        <w:t> </w:t>
      </w:r>
      <w:r w:rsidR="00597DFC" w:rsidRPr="001F71FE">
        <w:rPr>
          <w:rFonts w:ascii="Times New Roman" w:hAnsi="Times New Roman"/>
          <w:lang w:eastAsia="sk-SK"/>
        </w:rPr>
        <w:t>čl</w:t>
      </w:r>
      <w:r w:rsidR="00A76942" w:rsidRPr="001F71FE">
        <w:rPr>
          <w:rFonts w:ascii="Times New Roman" w:hAnsi="Times New Roman"/>
          <w:lang w:eastAsia="sk-SK"/>
        </w:rPr>
        <w:t>.</w:t>
      </w:r>
      <w:r w:rsidR="00597DFC" w:rsidRPr="001F71FE">
        <w:rPr>
          <w:rFonts w:ascii="Times New Roman" w:hAnsi="Times New Roman"/>
          <w:lang w:eastAsia="sk-SK"/>
        </w:rPr>
        <w:t xml:space="preserve"> </w:t>
      </w:r>
      <w:r w:rsidR="001119EF" w:rsidRPr="001F71FE">
        <w:rPr>
          <w:rFonts w:ascii="Times New Roman" w:hAnsi="Times New Roman"/>
          <w:lang w:eastAsia="sk-SK"/>
        </w:rPr>
        <w:t>16</w:t>
      </w:r>
      <w:r w:rsidR="00932576" w:rsidRPr="001F71FE">
        <w:rPr>
          <w:rFonts w:ascii="Times New Roman" w:hAnsi="Times New Roman"/>
          <w:lang w:eastAsia="sk-SK"/>
        </w:rPr>
        <w:t xml:space="preserve"> VZP</w:t>
      </w:r>
      <w:r w:rsidRPr="001F71FE">
        <w:rPr>
          <w:rFonts w:ascii="Times New Roman" w:hAnsi="Times New Roman"/>
        </w:rPr>
        <w:t>.</w:t>
      </w:r>
      <w:r w:rsidR="00597DFC" w:rsidRPr="001F71FE">
        <w:rPr>
          <w:rFonts w:ascii="Times New Roman" w:hAnsi="Times New Roman"/>
        </w:rPr>
        <w:t xml:space="preserve"> Pri Ukončení realizácie hlavných aktivít Projektu je Prijímateľ povinný preukázať splnenie podmienok Ukončenia realizácie hlavných aktivít Projektu v zmysle podmienok vyplývajúcich z definície Ukončenia realizácie hlavných aktivít Projektu. </w:t>
      </w:r>
    </w:p>
    <w:p w14:paraId="09D1C8C5" w14:textId="58B53FA6" w:rsidR="00174CB4" w:rsidRPr="001F71FE" w:rsidRDefault="00174CB4" w:rsidP="00441177">
      <w:pPr>
        <w:numPr>
          <w:ilvl w:val="1"/>
          <w:numId w:val="4"/>
        </w:numPr>
        <w:tabs>
          <w:tab w:val="clear" w:pos="540"/>
          <w:tab w:val="num" w:pos="709"/>
        </w:tabs>
        <w:spacing w:before="120" w:after="0" w:line="264" w:lineRule="auto"/>
        <w:ind w:left="567" w:hanging="567"/>
        <w:jc w:val="both"/>
        <w:rPr>
          <w:rFonts w:ascii="Times New Roman" w:hAnsi="Times New Roman"/>
          <w:bCs/>
          <w:highlight w:val="lightGray"/>
        </w:rPr>
      </w:pPr>
      <w:r w:rsidRPr="001F71FE">
        <w:rPr>
          <w:rFonts w:ascii="Times New Roman" w:hAnsi="Times New Roman"/>
          <w:b/>
        </w:rPr>
        <w:t xml:space="preserve">Deň Začatia realizácie </w:t>
      </w:r>
      <w:r w:rsidR="00964F77" w:rsidRPr="001F71FE">
        <w:rPr>
          <w:rFonts w:ascii="Times New Roman" w:hAnsi="Times New Roman"/>
          <w:b/>
        </w:rPr>
        <w:t xml:space="preserve">hlavných </w:t>
      </w:r>
      <w:r w:rsidRPr="001F71FE">
        <w:rPr>
          <w:rFonts w:ascii="Times New Roman" w:hAnsi="Times New Roman"/>
          <w:b/>
        </w:rPr>
        <w:t>aktivít</w:t>
      </w:r>
      <w:r w:rsidRPr="001F71FE">
        <w:rPr>
          <w:rFonts w:ascii="Times New Roman" w:hAnsi="Times New Roman"/>
        </w:rPr>
        <w:t xml:space="preserve"> Projektu uvedie Prijímateľ v </w:t>
      </w:r>
      <w:r w:rsidRPr="001F71FE">
        <w:rPr>
          <w:rFonts w:ascii="Times New Roman" w:hAnsi="Times New Roman"/>
          <w:b/>
        </w:rPr>
        <w:t>Hlásení o  realizáci</w:t>
      </w:r>
      <w:r w:rsidR="00067253" w:rsidRPr="001F71FE">
        <w:rPr>
          <w:rFonts w:ascii="Times New Roman" w:hAnsi="Times New Roman"/>
          <w:b/>
        </w:rPr>
        <w:t>i</w:t>
      </w:r>
      <w:r w:rsidRPr="001F71FE">
        <w:rPr>
          <w:rFonts w:ascii="Times New Roman" w:hAnsi="Times New Roman"/>
          <w:b/>
        </w:rPr>
        <w:t xml:space="preserve"> </w:t>
      </w:r>
      <w:r w:rsidR="00FF2DC1" w:rsidRPr="001F71FE">
        <w:rPr>
          <w:rFonts w:ascii="Times New Roman" w:hAnsi="Times New Roman"/>
          <w:b/>
        </w:rPr>
        <w:t xml:space="preserve">aktivít </w:t>
      </w:r>
      <w:r w:rsidRPr="001F71FE">
        <w:rPr>
          <w:rFonts w:ascii="Times New Roman" w:hAnsi="Times New Roman"/>
          <w:b/>
        </w:rPr>
        <w:t>Projektu</w:t>
      </w:r>
      <w:r w:rsidRPr="001F71FE">
        <w:rPr>
          <w:rFonts w:ascii="Times New Roman" w:hAnsi="Times New Roman"/>
        </w:rPr>
        <w:t xml:space="preserve">, ktoré je Prijímateľ povinný </w:t>
      </w:r>
      <w:r w:rsidR="005D2F26">
        <w:rPr>
          <w:rFonts w:ascii="Times New Roman" w:hAnsi="Times New Roman"/>
        </w:rPr>
        <w:t xml:space="preserve">zaslať Poskytovateľovi prostredníctvom </w:t>
      </w:r>
      <w:r w:rsidR="00CC3123" w:rsidRPr="001F71FE">
        <w:rPr>
          <w:rFonts w:ascii="Times New Roman" w:hAnsi="Times New Roman"/>
        </w:rPr>
        <w:t xml:space="preserve">Informačného </w:t>
      </w:r>
      <w:r w:rsidR="00C43943" w:rsidRPr="001F71FE">
        <w:rPr>
          <w:rFonts w:ascii="Times New Roman" w:hAnsi="Times New Roman"/>
        </w:rPr>
        <w:t>monitorovacieho systému</w:t>
      </w:r>
      <w:r w:rsidR="00554766" w:rsidRPr="001F71FE">
        <w:rPr>
          <w:rFonts w:ascii="Times New Roman" w:hAnsi="Times New Roman"/>
        </w:rPr>
        <w:t xml:space="preserve"> </w:t>
      </w:r>
      <w:r w:rsidRPr="001F71FE">
        <w:rPr>
          <w:rFonts w:ascii="Times New Roman" w:hAnsi="Times New Roman"/>
          <w:b/>
        </w:rPr>
        <w:t>do 20 dní</w:t>
      </w:r>
      <w:r w:rsidRPr="001F71FE">
        <w:rPr>
          <w:rFonts w:ascii="Times New Roman" w:hAnsi="Times New Roman"/>
        </w:rPr>
        <w:t xml:space="preserve"> </w:t>
      </w:r>
      <w:r w:rsidRPr="001F71FE">
        <w:rPr>
          <w:rFonts w:ascii="Times New Roman" w:hAnsi="Times New Roman"/>
          <w:b/>
        </w:rPr>
        <w:t xml:space="preserve">od </w:t>
      </w:r>
      <w:r w:rsidR="00E1237D" w:rsidRPr="001F71FE">
        <w:rPr>
          <w:rFonts w:ascii="Times New Roman" w:hAnsi="Times New Roman"/>
          <w:b/>
        </w:rPr>
        <w:t xml:space="preserve">začatia </w:t>
      </w:r>
      <w:r w:rsidRPr="001F71FE">
        <w:rPr>
          <w:rFonts w:ascii="Times New Roman" w:hAnsi="Times New Roman"/>
          <w:b/>
        </w:rPr>
        <w:t xml:space="preserve">prvej </w:t>
      </w:r>
      <w:r w:rsidR="00964F77" w:rsidRPr="001F71FE">
        <w:rPr>
          <w:rFonts w:ascii="Times New Roman" w:hAnsi="Times New Roman"/>
          <w:b/>
        </w:rPr>
        <w:t xml:space="preserve">hlavnej </w:t>
      </w:r>
      <w:r w:rsidRPr="001F71FE">
        <w:rPr>
          <w:rFonts w:ascii="Times New Roman" w:hAnsi="Times New Roman"/>
          <w:b/>
        </w:rPr>
        <w:t>Aktivity</w:t>
      </w:r>
      <w:r w:rsidR="00C43943" w:rsidRPr="001F71FE">
        <w:rPr>
          <w:rFonts w:ascii="Times New Roman" w:hAnsi="Times New Roman"/>
        </w:rPr>
        <w:t xml:space="preserve"> Projektu</w:t>
      </w:r>
      <w:r w:rsidRPr="001F71FE">
        <w:rPr>
          <w:rFonts w:ascii="Times New Roman" w:hAnsi="Times New Roman"/>
        </w:rPr>
        <w:t xml:space="preserve"> </w:t>
      </w:r>
      <w:r w:rsidR="006E0F76" w:rsidRPr="001F71FE">
        <w:rPr>
          <w:rFonts w:ascii="Times New Roman" w:hAnsi="Times New Roman"/>
        </w:rPr>
        <w:t xml:space="preserve">jednou z činností </w:t>
      </w:r>
      <w:r w:rsidRPr="001F71FE">
        <w:rPr>
          <w:rFonts w:ascii="Times New Roman" w:hAnsi="Times New Roman"/>
        </w:rPr>
        <w:t>uveden</w:t>
      </w:r>
      <w:r w:rsidR="006E0F76" w:rsidRPr="001F71FE">
        <w:rPr>
          <w:rFonts w:ascii="Times New Roman" w:hAnsi="Times New Roman"/>
        </w:rPr>
        <w:t>ých</w:t>
      </w:r>
      <w:r w:rsidRPr="001F71FE">
        <w:rPr>
          <w:rFonts w:ascii="Times New Roman" w:hAnsi="Times New Roman"/>
        </w:rPr>
        <w:t xml:space="preserve"> v definíci</w:t>
      </w:r>
      <w:r w:rsidR="006E0F76" w:rsidRPr="001F71FE">
        <w:rPr>
          <w:rFonts w:ascii="Times New Roman" w:hAnsi="Times New Roman"/>
        </w:rPr>
        <w:t>i</w:t>
      </w:r>
      <w:r w:rsidRPr="001F71FE">
        <w:rPr>
          <w:rFonts w:ascii="Times New Roman" w:hAnsi="Times New Roman"/>
        </w:rPr>
        <w:t xml:space="preserve"> Začatia realizácie </w:t>
      </w:r>
      <w:r w:rsidR="00964F77" w:rsidRPr="001F71FE">
        <w:rPr>
          <w:rFonts w:ascii="Times New Roman" w:hAnsi="Times New Roman"/>
        </w:rPr>
        <w:t xml:space="preserve">hlavných </w:t>
      </w:r>
      <w:r w:rsidRPr="001F71FE">
        <w:rPr>
          <w:rFonts w:ascii="Times New Roman" w:hAnsi="Times New Roman"/>
        </w:rPr>
        <w:t>aktivít Projektu uvedenej v</w:t>
      </w:r>
      <w:r w:rsidR="00E611AF" w:rsidRPr="001F71FE">
        <w:rPr>
          <w:rFonts w:ascii="Times New Roman" w:hAnsi="Times New Roman"/>
        </w:rPr>
        <w:t> </w:t>
      </w:r>
      <w:r w:rsidRPr="001F71FE">
        <w:rPr>
          <w:rFonts w:ascii="Times New Roman" w:hAnsi="Times New Roman"/>
        </w:rPr>
        <w:t>č</w:t>
      </w:r>
      <w:r w:rsidR="00E611AF" w:rsidRPr="001F71FE">
        <w:rPr>
          <w:rFonts w:ascii="Times New Roman" w:hAnsi="Times New Roman"/>
        </w:rPr>
        <w:t>l.</w:t>
      </w:r>
      <w:r w:rsidRPr="001F71FE">
        <w:rPr>
          <w:rFonts w:ascii="Times New Roman" w:hAnsi="Times New Roman"/>
        </w:rPr>
        <w:t xml:space="preserve"> </w:t>
      </w:r>
      <w:r w:rsidR="00C24F50" w:rsidRPr="001F71FE">
        <w:rPr>
          <w:rFonts w:ascii="Times New Roman" w:hAnsi="Times New Roman"/>
        </w:rPr>
        <w:t>1 ods</w:t>
      </w:r>
      <w:r w:rsidR="00E611AF" w:rsidRPr="001F71FE">
        <w:rPr>
          <w:rFonts w:ascii="Times New Roman" w:hAnsi="Times New Roman"/>
        </w:rPr>
        <w:t>.</w:t>
      </w:r>
      <w:r w:rsidR="00C24F50" w:rsidRPr="001F71FE">
        <w:rPr>
          <w:rFonts w:ascii="Times New Roman" w:hAnsi="Times New Roman"/>
        </w:rPr>
        <w:t xml:space="preserve"> 3 </w:t>
      </w:r>
      <w:r w:rsidR="00493202" w:rsidRPr="001F71FE">
        <w:rPr>
          <w:rFonts w:ascii="Times New Roman" w:hAnsi="Times New Roman"/>
        </w:rPr>
        <w:t>VZP</w:t>
      </w:r>
      <w:r w:rsidRPr="001F71FE">
        <w:rPr>
          <w:rFonts w:ascii="Times New Roman" w:hAnsi="Times New Roman"/>
        </w:rPr>
        <w:t xml:space="preserve">. </w:t>
      </w:r>
      <w:r w:rsidRPr="001F71FE">
        <w:rPr>
          <w:rFonts w:ascii="Times New Roman" w:hAnsi="Times New Roman"/>
          <w:highlight w:val="lightGray"/>
        </w:rPr>
        <w:t xml:space="preserve">Ak Výzva umožňuje Začatie realizácie </w:t>
      </w:r>
      <w:r w:rsidR="00964F77" w:rsidRPr="001F71FE">
        <w:rPr>
          <w:rFonts w:ascii="Times New Roman" w:hAnsi="Times New Roman"/>
          <w:highlight w:val="lightGray"/>
        </w:rPr>
        <w:t xml:space="preserve">hlavných </w:t>
      </w:r>
      <w:r w:rsidRPr="001F71FE">
        <w:rPr>
          <w:rFonts w:ascii="Times New Roman" w:hAnsi="Times New Roman"/>
          <w:highlight w:val="lightGray"/>
        </w:rPr>
        <w:t xml:space="preserve">aktivít Projektu v čase predchádzajúcom </w:t>
      </w:r>
      <w:ins w:id="107" w:author="Autor">
        <w:r w:rsidR="00FC29C9">
          <w:rPr>
            <w:rFonts w:ascii="Times New Roman" w:hAnsi="Times New Roman"/>
            <w:highlight w:val="lightGray"/>
          </w:rPr>
          <w:t xml:space="preserve">nadobudnutiu </w:t>
        </w:r>
      </w:ins>
      <w:r w:rsidRPr="001F71FE">
        <w:rPr>
          <w:rFonts w:ascii="Times New Roman" w:hAnsi="Times New Roman"/>
          <w:highlight w:val="lightGray"/>
        </w:rPr>
        <w:t xml:space="preserve">účinnosti Zmluvy o poskytnutí NFP a Prijímateľ skutočne začal s Realizáciou </w:t>
      </w:r>
      <w:r w:rsidR="00964F77" w:rsidRPr="001F71FE">
        <w:rPr>
          <w:rFonts w:ascii="Times New Roman" w:hAnsi="Times New Roman"/>
          <w:highlight w:val="lightGray"/>
        </w:rPr>
        <w:t xml:space="preserve">hlavných </w:t>
      </w:r>
      <w:r w:rsidRPr="001F71FE">
        <w:rPr>
          <w:rFonts w:ascii="Times New Roman" w:hAnsi="Times New Roman"/>
          <w:highlight w:val="lightGray"/>
        </w:rPr>
        <w:t xml:space="preserve">aktivít Projektu pred </w:t>
      </w:r>
      <w:ins w:id="108" w:author="Autor">
        <w:r w:rsidR="00FC29C9">
          <w:rPr>
            <w:rFonts w:ascii="Times New Roman" w:hAnsi="Times New Roman"/>
            <w:highlight w:val="lightGray"/>
          </w:rPr>
          <w:t xml:space="preserve">nadobudnutím </w:t>
        </w:r>
      </w:ins>
      <w:r w:rsidRPr="001F71FE">
        <w:rPr>
          <w:rFonts w:ascii="Times New Roman" w:hAnsi="Times New Roman"/>
          <w:highlight w:val="lightGray"/>
        </w:rPr>
        <w:t>účinnos</w:t>
      </w:r>
      <w:ins w:id="109" w:author="Autor">
        <w:r w:rsidR="00FC29C9">
          <w:rPr>
            <w:rFonts w:ascii="Times New Roman" w:hAnsi="Times New Roman"/>
            <w:highlight w:val="lightGray"/>
          </w:rPr>
          <w:t>ti</w:t>
        </w:r>
      </w:ins>
      <w:del w:id="110" w:author="Autor">
        <w:r w:rsidRPr="001F71FE" w:rsidDel="00FC29C9">
          <w:rPr>
            <w:rFonts w:ascii="Times New Roman" w:hAnsi="Times New Roman"/>
            <w:highlight w:val="lightGray"/>
          </w:rPr>
          <w:delText>ťou</w:delText>
        </w:r>
      </w:del>
      <w:r w:rsidRPr="001F71FE">
        <w:rPr>
          <w:rFonts w:ascii="Times New Roman" w:hAnsi="Times New Roman"/>
          <w:highlight w:val="lightGray"/>
        </w:rPr>
        <w:t xml:space="preserve"> Zmluvy o poskytnutí NFP, je povinný </w:t>
      </w:r>
      <w:r w:rsidR="00554766" w:rsidRPr="001F71FE">
        <w:rPr>
          <w:rFonts w:ascii="Times New Roman" w:hAnsi="Times New Roman"/>
          <w:highlight w:val="lightGray"/>
        </w:rPr>
        <w:t>zaevidovať Hláseni</w:t>
      </w:r>
      <w:r w:rsidR="006E0F76" w:rsidRPr="001F71FE">
        <w:rPr>
          <w:rFonts w:ascii="Times New Roman" w:hAnsi="Times New Roman"/>
          <w:highlight w:val="lightGray"/>
        </w:rPr>
        <w:t>e</w:t>
      </w:r>
      <w:r w:rsidR="00554766" w:rsidRPr="001F71FE">
        <w:rPr>
          <w:rFonts w:ascii="Times New Roman" w:hAnsi="Times New Roman"/>
          <w:highlight w:val="lightGray"/>
        </w:rPr>
        <w:t xml:space="preserve"> </w:t>
      </w:r>
      <w:r w:rsidRPr="001F71FE">
        <w:rPr>
          <w:rFonts w:ascii="Times New Roman" w:hAnsi="Times New Roman"/>
          <w:highlight w:val="lightGray"/>
        </w:rPr>
        <w:t>o realizáci</w:t>
      </w:r>
      <w:r w:rsidR="007A6C01" w:rsidRPr="001F71FE">
        <w:rPr>
          <w:rFonts w:ascii="Times New Roman" w:hAnsi="Times New Roman"/>
          <w:highlight w:val="lightGray"/>
        </w:rPr>
        <w:t>i</w:t>
      </w:r>
      <w:r w:rsidRPr="001F71FE">
        <w:rPr>
          <w:rFonts w:ascii="Times New Roman" w:hAnsi="Times New Roman"/>
          <w:highlight w:val="lightGray"/>
        </w:rPr>
        <w:t xml:space="preserve"> aktivít Projektu </w:t>
      </w:r>
      <w:r w:rsidR="00554766" w:rsidRPr="001F71FE">
        <w:rPr>
          <w:rFonts w:ascii="Times New Roman" w:hAnsi="Times New Roman"/>
          <w:highlight w:val="lightGray"/>
        </w:rPr>
        <w:t>do</w:t>
      </w:r>
      <w:r w:rsidR="007A6C01" w:rsidRPr="001F71FE">
        <w:rPr>
          <w:rFonts w:ascii="Times New Roman" w:hAnsi="Times New Roman"/>
          <w:highlight w:val="lightGray"/>
        </w:rPr>
        <w:t xml:space="preserve"> I</w:t>
      </w:r>
      <w:r w:rsidR="00CC3123" w:rsidRPr="001F71FE">
        <w:rPr>
          <w:rFonts w:ascii="Times New Roman" w:hAnsi="Times New Roman"/>
          <w:highlight w:val="lightGray"/>
        </w:rPr>
        <w:t>nformačného</w:t>
      </w:r>
      <w:r w:rsidR="006E0F76" w:rsidRPr="001F71FE">
        <w:rPr>
          <w:rFonts w:ascii="Times New Roman" w:hAnsi="Times New Roman"/>
          <w:highlight w:val="lightGray"/>
        </w:rPr>
        <w:t xml:space="preserve"> monitorovacieho systému</w:t>
      </w:r>
      <w:r w:rsidR="007A6C01" w:rsidRPr="001F71FE">
        <w:rPr>
          <w:rFonts w:ascii="Times New Roman" w:hAnsi="Times New Roman"/>
          <w:highlight w:val="lightGray"/>
        </w:rPr>
        <w:t xml:space="preserve"> </w:t>
      </w:r>
      <w:r w:rsidRPr="001F71FE">
        <w:rPr>
          <w:rFonts w:ascii="Times New Roman" w:hAnsi="Times New Roman"/>
          <w:highlight w:val="lightGray"/>
        </w:rPr>
        <w:t>do 20 dní od</w:t>
      </w:r>
      <w:r w:rsidR="00A46992" w:rsidRPr="001F71FE">
        <w:rPr>
          <w:rFonts w:ascii="Times New Roman" w:hAnsi="Times New Roman"/>
          <w:highlight w:val="lightGray"/>
        </w:rPr>
        <w:t>o dňa nadobudnutia</w:t>
      </w:r>
      <w:r w:rsidRPr="001F71FE">
        <w:rPr>
          <w:rFonts w:ascii="Times New Roman" w:hAnsi="Times New Roman"/>
          <w:highlight w:val="lightGray"/>
        </w:rPr>
        <w:t xml:space="preserve"> účinnosti Zmluvy o poskytnutí NFP. </w:t>
      </w:r>
    </w:p>
    <w:p w14:paraId="500FF353" w14:textId="77777777" w:rsidR="00E71A0E" w:rsidRPr="001F71FE" w:rsidRDefault="00345F69" w:rsidP="00441177">
      <w:pPr>
        <w:numPr>
          <w:ilvl w:val="1"/>
          <w:numId w:val="4"/>
        </w:numPr>
        <w:tabs>
          <w:tab w:val="clear" w:pos="540"/>
          <w:tab w:val="num" w:pos="709"/>
        </w:tabs>
        <w:spacing w:before="120" w:after="0" w:line="264" w:lineRule="auto"/>
        <w:ind w:left="567" w:hanging="567"/>
        <w:jc w:val="both"/>
        <w:rPr>
          <w:rFonts w:ascii="Times New Roman" w:hAnsi="Times New Roman"/>
          <w:bCs/>
        </w:rPr>
      </w:pPr>
      <w:r w:rsidRPr="001F71FE">
        <w:rPr>
          <w:rFonts w:ascii="Times New Roman" w:hAnsi="Times New Roman"/>
          <w:b/>
        </w:rPr>
        <w:t>A</w:t>
      </w:r>
      <w:r w:rsidR="00174CB4" w:rsidRPr="001F71FE">
        <w:rPr>
          <w:rFonts w:ascii="Times New Roman" w:hAnsi="Times New Roman"/>
          <w:b/>
        </w:rPr>
        <w:t xml:space="preserve">k Prijímateľ poruší svoju povinnosť oznámiť Poskytovateľovi Začatie realizácie </w:t>
      </w:r>
      <w:r w:rsidR="00D54576" w:rsidRPr="001F71FE">
        <w:rPr>
          <w:rFonts w:ascii="Times New Roman" w:hAnsi="Times New Roman"/>
          <w:b/>
        </w:rPr>
        <w:t xml:space="preserve">hlavných </w:t>
      </w:r>
      <w:r w:rsidR="00174CB4" w:rsidRPr="001F71FE">
        <w:rPr>
          <w:rFonts w:ascii="Times New Roman" w:hAnsi="Times New Roman"/>
          <w:b/>
        </w:rPr>
        <w:t>aktivít</w:t>
      </w:r>
      <w:r w:rsidR="00174CB4" w:rsidRPr="001F71FE">
        <w:rPr>
          <w:rFonts w:ascii="Times New Roman" w:hAnsi="Times New Roman"/>
        </w:rPr>
        <w:t xml:space="preserve"> Projektu prostredníctvom </w:t>
      </w:r>
      <w:r w:rsidR="00554766" w:rsidRPr="001F71FE">
        <w:rPr>
          <w:rFonts w:ascii="Times New Roman" w:hAnsi="Times New Roman"/>
        </w:rPr>
        <w:t xml:space="preserve">zaevidovania </w:t>
      </w:r>
      <w:r w:rsidR="00174CB4" w:rsidRPr="001F71FE">
        <w:rPr>
          <w:rFonts w:ascii="Times New Roman" w:hAnsi="Times New Roman"/>
        </w:rPr>
        <w:t>Hlásenia o realizáci</w:t>
      </w:r>
      <w:r w:rsidR="007A6C01" w:rsidRPr="001F71FE">
        <w:rPr>
          <w:rFonts w:ascii="Times New Roman" w:hAnsi="Times New Roman"/>
        </w:rPr>
        <w:t>i</w:t>
      </w:r>
      <w:r w:rsidR="00174CB4" w:rsidRPr="001F71FE">
        <w:rPr>
          <w:rFonts w:ascii="Times New Roman" w:hAnsi="Times New Roman"/>
        </w:rPr>
        <w:t xml:space="preserve"> </w:t>
      </w:r>
      <w:r w:rsidR="00FF2DC1" w:rsidRPr="001F71FE">
        <w:rPr>
          <w:rFonts w:ascii="Times New Roman" w:hAnsi="Times New Roman"/>
        </w:rPr>
        <w:t xml:space="preserve">aktivít </w:t>
      </w:r>
      <w:r w:rsidR="00174CB4" w:rsidRPr="001F71FE">
        <w:rPr>
          <w:rFonts w:ascii="Times New Roman" w:hAnsi="Times New Roman"/>
        </w:rPr>
        <w:t>Projektu</w:t>
      </w:r>
      <w:r w:rsidR="007A6C01" w:rsidRPr="001F71FE">
        <w:rPr>
          <w:rFonts w:ascii="Times New Roman" w:hAnsi="Times New Roman"/>
        </w:rPr>
        <w:t xml:space="preserve"> </w:t>
      </w:r>
      <w:r w:rsidR="00A73AF8" w:rsidRPr="001F71FE">
        <w:rPr>
          <w:rFonts w:ascii="Times New Roman" w:hAnsi="Times New Roman"/>
        </w:rPr>
        <w:t>do </w:t>
      </w:r>
      <w:r w:rsidR="007A6C01" w:rsidRPr="001F71FE">
        <w:rPr>
          <w:rFonts w:ascii="Times New Roman" w:hAnsi="Times New Roman"/>
        </w:rPr>
        <w:t>I</w:t>
      </w:r>
      <w:r w:rsidR="00CC3123" w:rsidRPr="001F71FE">
        <w:rPr>
          <w:rFonts w:ascii="Times New Roman" w:hAnsi="Times New Roman"/>
        </w:rPr>
        <w:t>nformačného</w:t>
      </w:r>
      <w:r w:rsidR="00A73AF8" w:rsidRPr="001F71FE">
        <w:rPr>
          <w:rFonts w:ascii="Times New Roman" w:hAnsi="Times New Roman"/>
        </w:rPr>
        <w:t xml:space="preserve"> monitorovacieho systému</w:t>
      </w:r>
      <w:r w:rsidR="00174CB4" w:rsidRPr="001F71FE">
        <w:rPr>
          <w:rFonts w:ascii="Times New Roman" w:hAnsi="Times New Roman"/>
        </w:rPr>
        <w:t xml:space="preserve">, za Začatie realizácie </w:t>
      </w:r>
      <w:r w:rsidR="00D54576" w:rsidRPr="001F71FE">
        <w:rPr>
          <w:rFonts w:ascii="Times New Roman" w:hAnsi="Times New Roman"/>
        </w:rPr>
        <w:t xml:space="preserve">hlavných </w:t>
      </w:r>
      <w:r w:rsidR="00174CB4" w:rsidRPr="001F71FE">
        <w:rPr>
          <w:rFonts w:ascii="Times New Roman" w:hAnsi="Times New Roman"/>
        </w:rPr>
        <w:t xml:space="preserve">aktivít Projektu sa považuje </w:t>
      </w:r>
      <w:r w:rsidR="00A73AF8" w:rsidRPr="001F71FE">
        <w:rPr>
          <w:rFonts w:ascii="Times New Roman" w:hAnsi="Times New Roman"/>
          <w:b/>
        </w:rPr>
        <w:t xml:space="preserve">kalendárny </w:t>
      </w:r>
      <w:r w:rsidR="00174CB4" w:rsidRPr="001F71FE">
        <w:rPr>
          <w:rFonts w:ascii="Times New Roman" w:hAnsi="Times New Roman"/>
          <w:b/>
        </w:rPr>
        <w:t>deň</w:t>
      </w:r>
      <w:r w:rsidR="007327BC" w:rsidRPr="001F71FE">
        <w:rPr>
          <w:rFonts w:ascii="Times New Roman" w:hAnsi="Times New Roman"/>
          <w:b/>
        </w:rPr>
        <w:t>, ktorý</w:t>
      </w:r>
      <w:r w:rsidR="000F5FA3" w:rsidRPr="001F71FE">
        <w:rPr>
          <w:rFonts w:ascii="Times New Roman" w:hAnsi="Times New Roman"/>
          <w:b/>
        </w:rPr>
        <w:t xml:space="preserve"> vyplýva z akceptácie zmeny termínu</w:t>
      </w:r>
      <w:r w:rsidR="000F5FA3" w:rsidRPr="001F71FE">
        <w:rPr>
          <w:rFonts w:ascii="Times New Roman" w:hAnsi="Times New Roman"/>
        </w:rPr>
        <w:t xml:space="preserve"> Začatia realizácie hlavných aktivít Projektu podľa článku </w:t>
      </w:r>
      <w:r w:rsidR="00A76942" w:rsidRPr="001F71FE">
        <w:rPr>
          <w:rFonts w:ascii="Times New Roman" w:hAnsi="Times New Roman"/>
        </w:rPr>
        <w:t>16</w:t>
      </w:r>
      <w:r w:rsidR="000F5FA3" w:rsidRPr="001F71FE">
        <w:rPr>
          <w:rFonts w:ascii="Times New Roman" w:hAnsi="Times New Roman"/>
        </w:rPr>
        <w:t xml:space="preserve"> ods</w:t>
      </w:r>
      <w:r w:rsidR="007F3D58" w:rsidRPr="001F71FE">
        <w:rPr>
          <w:rFonts w:ascii="Times New Roman" w:hAnsi="Times New Roman"/>
        </w:rPr>
        <w:t>.</w:t>
      </w:r>
      <w:r w:rsidR="000F5FA3" w:rsidRPr="001F71FE">
        <w:rPr>
          <w:rFonts w:ascii="Times New Roman" w:hAnsi="Times New Roman"/>
        </w:rPr>
        <w:t xml:space="preserve"> </w:t>
      </w:r>
      <w:r w:rsidR="00A76942" w:rsidRPr="001F71FE">
        <w:rPr>
          <w:rFonts w:ascii="Times New Roman" w:hAnsi="Times New Roman"/>
        </w:rPr>
        <w:t>9</w:t>
      </w:r>
      <w:r w:rsidR="000F5FA3" w:rsidRPr="001F71FE">
        <w:rPr>
          <w:rFonts w:ascii="Times New Roman" w:hAnsi="Times New Roman"/>
        </w:rPr>
        <w:t xml:space="preserve"> </w:t>
      </w:r>
      <w:r w:rsidR="00932576" w:rsidRPr="001F71FE">
        <w:rPr>
          <w:rFonts w:ascii="Times New Roman" w:hAnsi="Times New Roman"/>
        </w:rPr>
        <w:t>VZP</w:t>
      </w:r>
      <w:r w:rsidR="000F5FA3" w:rsidRPr="001F71FE">
        <w:rPr>
          <w:rFonts w:ascii="Times New Roman" w:hAnsi="Times New Roman"/>
        </w:rPr>
        <w:t xml:space="preserve">, bez ohľadu na to, kedy s Realizáciou hlavných aktivít Projektu Prijímateľ skutočne začal. </w:t>
      </w:r>
      <w:r w:rsidR="000F5FA3" w:rsidRPr="001F71FE">
        <w:rPr>
          <w:rFonts w:ascii="Times New Roman" w:hAnsi="Times New Roman"/>
          <w:b/>
        </w:rPr>
        <w:t>Ak k </w:t>
      </w:r>
      <w:r w:rsidR="00515E3E" w:rsidRPr="001F71FE">
        <w:rPr>
          <w:rFonts w:ascii="Times New Roman" w:hAnsi="Times New Roman"/>
          <w:b/>
        </w:rPr>
        <w:t>zmene</w:t>
      </w:r>
      <w:r w:rsidR="000F5FA3" w:rsidRPr="001F71FE">
        <w:rPr>
          <w:rFonts w:ascii="Times New Roman" w:hAnsi="Times New Roman"/>
          <w:b/>
        </w:rPr>
        <w:t xml:space="preserve"> termínu</w:t>
      </w:r>
      <w:r w:rsidR="000F5FA3" w:rsidRPr="001F71FE">
        <w:rPr>
          <w:rFonts w:ascii="Times New Roman" w:hAnsi="Times New Roman"/>
        </w:rPr>
        <w:t xml:space="preserve"> </w:t>
      </w:r>
      <w:r w:rsidR="000F5FA3" w:rsidRPr="001F71FE">
        <w:rPr>
          <w:rFonts w:ascii="Times New Roman" w:hAnsi="Times New Roman"/>
          <w:b/>
        </w:rPr>
        <w:t>Začati</w:t>
      </w:r>
      <w:r w:rsidR="005B37F3" w:rsidRPr="001F71FE">
        <w:rPr>
          <w:rFonts w:ascii="Times New Roman" w:hAnsi="Times New Roman"/>
          <w:b/>
        </w:rPr>
        <w:t>a</w:t>
      </w:r>
      <w:r w:rsidR="000F5FA3" w:rsidRPr="001F71FE">
        <w:rPr>
          <w:rFonts w:ascii="Times New Roman" w:hAnsi="Times New Roman"/>
          <w:b/>
        </w:rPr>
        <w:t xml:space="preserve"> realizácie hlavných aktivít</w:t>
      </w:r>
      <w:r w:rsidR="000F5FA3" w:rsidRPr="001F71FE">
        <w:rPr>
          <w:rFonts w:ascii="Times New Roman" w:hAnsi="Times New Roman"/>
        </w:rPr>
        <w:t xml:space="preserve"> Projektu na základe </w:t>
      </w:r>
      <w:r w:rsidR="007B0730" w:rsidRPr="001F71FE">
        <w:rPr>
          <w:rFonts w:ascii="Times New Roman" w:hAnsi="Times New Roman"/>
        </w:rPr>
        <w:t>oznámenia</w:t>
      </w:r>
      <w:r w:rsidR="00C270A8" w:rsidRPr="001F71FE">
        <w:rPr>
          <w:rFonts w:ascii="Times New Roman" w:hAnsi="Times New Roman"/>
        </w:rPr>
        <w:t xml:space="preserve"> </w:t>
      </w:r>
      <w:r w:rsidR="000F5FA3" w:rsidRPr="001F71FE">
        <w:rPr>
          <w:rFonts w:ascii="Times New Roman" w:hAnsi="Times New Roman"/>
        </w:rPr>
        <w:t xml:space="preserve">zmeny </w:t>
      </w:r>
      <w:r w:rsidR="007B0730" w:rsidRPr="001F71FE">
        <w:rPr>
          <w:rFonts w:ascii="Times New Roman" w:hAnsi="Times New Roman"/>
        </w:rPr>
        <w:t xml:space="preserve">podľa </w:t>
      </w:r>
      <w:r w:rsidR="007B0730" w:rsidRPr="001F71FE">
        <w:rPr>
          <w:rFonts w:ascii="Times New Roman" w:hAnsi="Times New Roman"/>
        </w:rPr>
        <w:lastRenderedPageBreak/>
        <w:t xml:space="preserve">predchádzajúcej vety </w:t>
      </w:r>
      <w:r w:rsidR="000F5FA3" w:rsidRPr="001F71FE">
        <w:rPr>
          <w:rFonts w:ascii="Times New Roman" w:hAnsi="Times New Roman"/>
          <w:b/>
        </w:rPr>
        <w:t>nedošlo</w:t>
      </w:r>
      <w:r w:rsidR="000F5FA3" w:rsidRPr="001F71FE">
        <w:rPr>
          <w:rFonts w:ascii="Times New Roman" w:hAnsi="Times New Roman"/>
        </w:rPr>
        <w:t xml:space="preserve">, za takýto deň sa považuje </w:t>
      </w:r>
      <w:r w:rsidR="00A73AF8" w:rsidRPr="001F71FE">
        <w:rPr>
          <w:rFonts w:ascii="Times New Roman" w:hAnsi="Times New Roman"/>
          <w:b/>
        </w:rPr>
        <w:t xml:space="preserve">kalendárny </w:t>
      </w:r>
      <w:r w:rsidR="000F5FA3" w:rsidRPr="001F71FE">
        <w:rPr>
          <w:rFonts w:ascii="Times New Roman" w:hAnsi="Times New Roman"/>
          <w:b/>
        </w:rPr>
        <w:t>deň</w:t>
      </w:r>
      <w:r w:rsidR="007327BC" w:rsidRPr="001F71FE">
        <w:rPr>
          <w:rFonts w:ascii="Times New Roman" w:hAnsi="Times New Roman"/>
          <w:b/>
        </w:rPr>
        <w:t xml:space="preserve"> uvedený v</w:t>
      </w:r>
      <w:r w:rsidR="00153FF1" w:rsidRPr="001F71FE">
        <w:rPr>
          <w:rFonts w:ascii="Times New Roman" w:hAnsi="Times New Roman"/>
          <w:b/>
        </w:rPr>
        <w:t> </w:t>
      </w:r>
      <w:r w:rsidR="00932576" w:rsidRPr="001F71FE">
        <w:rPr>
          <w:rFonts w:ascii="Times New Roman" w:hAnsi="Times New Roman"/>
          <w:b/>
        </w:rPr>
        <w:t>P</w:t>
      </w:r>
      <w:r w:rsidR="00484CA4" w:rsidRPr="001F71FE">
        <w:rPr>
          <w:rFonts w:ascii="Times New Roman" w:hAnsi="Times New Roman"/>
          <w:b/>
        </w:rPr>
        <w:t xml:space="preserve">rílohe </w:t>
      </w:r>
      <w:r w:rsidR="00153FF1" w:rsidRPr="001F71FE">
        <w:rPr>
          <w:rFonts w:ascii="Times New Roman" w:hAnsi="Times New Roman"/>
          <w:b/>
        </w:rPr>
        <w:t xml:space="preserve">č. 2 Zmluvy </w:t>
      </w:r>
      <w:r w:rsidR="00153FF1" w:rsidRPr="001F71FE">
        <w:rPr>
          <w:rFonts w:ascii="Times New Roman" w:hAnsi="Times New Roman"/>
        </w:rPr>
        <w:t xml:space="preserve">o poskytnutí NFP </w:t>
      </w:r>
      <w:r w:rsidR="007327BC" w:rsidRPr="001F71FE">
        <w:rPr>
          <w:rFonts w:ascii="Times New Roman" w:hAnsi="Times New Roman"/>
          <w:b/>
        </w:rPr>
        <w:t xml:space="preserve">ako plánovaný deň </w:t>
      </w:r>
      <w:r w:rsidR="00384C7C" w:rsidRPr="001F71FE">
        <w:rPr>
          <w:rFonts w:ascii="Times New Roman" w:hAnsi="Times New Roman"/>
          <w:b/>
        </w:rPr>
        <w:t>Z</w:t>
      </w:r>
      <w:r w:rsidR="007327BC" w:rsidRPr="001F71FE">
        <w:rPr>
          <w:rFonts w:ascii="Times New Roman" w:hAnsi="Times New Roman"/>
          <w:b/>
        </w:rPr>
        <w:t xml:space="preserve">ačatia </w:t>
      </w:r>
      <w:r w:rsidR="00384C7C" w:rsidRPr="001F71FE">
        <w:rPr>
          <w:rFonts w:ascii="Times New Roman" w:hAnsi="Times New Roman"/>
          <w:b/>
        </w:rPr>
        <w:t>r</w:t>
      </w:r>
      <w:r w:rsidR="007327BC" w:rsidRPr="001F71FE">
        <w:rPr>
          <w:rFonts w:ascii="Times New Roman" w:hAnsi="Times New Roman"/>
          <w:b/>
        </w:rPr>
        <w:t xml:space="preserve">ealizácie hlavných aktivít </w:t>
      </w:r>
      <w:r w:rsidR="007327BC" w:rsidRPr="001F71FE">
        <w:rPr>
          <w:rFonts w:ascii="Times New Roman" w:hAnsi="Times New Roman"/>
        </w:rPr>
        <w:t>Projektu</w:t>
      </w:r>
      <w:r w:rsidR="00484CA4" w:rsidRPr="001F71FE">
        <w:rPr>
          <w:rFonts w:ascii="Times New Roman" w:hAnsi="Times New Roman"/>
        </w:rPr>
        <w:t xml:space="preserve"> </w:t>
      </w:r>
      <w:r w:rsidR="00153FF1" w:rsidRPr="001F71FE">
        <w:rPr>
          <w:rFonts w:ascii="Times New Roman" w:hAnsi="Times New Roman"/>
        </w:rPr>
        <w:t xml:space="preserve">(prvý </w:t>
      </w:r>
      <w:r w:rsidR="00A73AF8" w:rsidRPr="001F71FE">
        <w:rPr>
          <w:rFonts w:ascii="Times New Roman" w:hAnsi="Times New Roman"/>
        </w:rPr>
        <w:t xml:space="preserve">kalendárny </w:t>
      </w:r>
      <w:r w:rsidR="00153FF1" w:rsidRPr="001F71FE">
        <w:rPr>
          <w:rFonts w:ascii="Times New Roman" w:hAnsi="Times New Roman"/>
        </w:rPr>
        <w:t>deň kalendárneho mesiaca)</w:t>
      </w:r>
      <w:r w:rsidR="00484CA4" w:rsidRPr="001F71FE">
        <w:rPr>
          <w:rFonts w:ascii="Times New Roman" w:hAnsi="Times New Roman"/>
        </w:rPr>
        <w:t xml:space="preserve">, a </w:t>
      </w:r>
      <w:r w:rsidR="00174CB4" w:rsidRPr="001F71FE">
        <w:rPr>
          <w:rFonts w:ascii="Times New Roman" w:hAnsi="Times New Roman"/>
        </w:rPr>
        <w:t>to bez ohľadu na to, kedy s</w:t>
      </w:r>
      <w:r w:rsidR="00D54576" w:rsidRPr="001F71FE">
        <w:rPr>
          <w:rFonts w:ascii="Times New Roman" w:hAnsi="Times New Roman"/>
        </w:rPr>
        <w:t> </w:t>
      </w:r>
      <w:r w:rsidR="00174CB4" w:rsidRPr="001F71FE">
        <w:rPr>
          <w:rFonts w:ascii="Times New Roman" w:hAnsi="Times New Roman"/>
        </w:rPr>
        <w:t>Realizáciou</w:t>
      </w:r>
      <w:r w:rsidR="00D54576" w:rsidRPr="001F71FE">
        <w:rPr>
          <w:rFonts w:ascii="Times New Roman" w:hAnsi="Times New Roman"/>
        </w:rPr>
        <w:t xml:space="preserve"> hlavných</w:t>
      </w:r>
      <w:r w:rsidR="00174CB4" w:rsidRPr="001F71FE">
        <w:rPr>
          <w:rFonts w:ascii="Times New Roman" w:hAnsi="Times New Roman"/>
        </w:rPr>
        <w:t xml:space="preserve"> aktivít Projektu Prijímateľ skutočne začal.</w:t>
      </w:r>
      <w:r w:rsidR="00403342" w:rsidRPr="001F71FE">
        <w:rPr>
          <w:rFonts w:ascii="Times New Roman" w:hAnsi="Times New Roman"/>
        </w:rPr>
        <w:t xml:space="preserve"> </w:t>
      </w:r>
      <w:r w:rsidR="00AA7132" w:rsidRPr="001F71FE">
        <w:rPr>
          <w:rFonts w:ascii="Times New Roman" w:hAnsi="Times New Roman"/>
        </w:rPr>
        <w:t xml:space="preserve"> </w:t>
      </w:r>
    </w:p>
    <w:p w14:paraId="0EF6951E" w14:textId="77777777" w:rsidR="00107570" w:rsidRPr="001F71FE" w:rsidRDefault="00107570" w:rsidP="00441177">
      <w:pPr>
        <w:numPr>
          <w:ilvl w:val="1"/>
          <w:numId w:val="4"/>
        </w:numPr>
        <w:tabs>
          <w:tab w:val="clear" w:pos="540"/>
          <w:tab w:val="num" w:pos="709"/>
        </w:tabs>
        <w:spacing w:before="120" w:after="0" w:line="264" w:lineRule="auto"/>
        <w:ind w:left="567" w:hanging="567"/>
        <w:jc w:val="both"/>
        <w:rPr>
          <w:rFonts w:ascii="Times New Roman" w:hAnsi="Times New Roman"/>
          <w:bCs/>
        </w:rPr>
      </w:pPr>
      <w:r w:rsidRPr="001F71FE">
        <w:rPr>
          <w:rFonts w:ascii="Times New Roman" w:hAnsi="Times New Roman"/>
          <w:b/>
          <w:bCs/>
        </w:rPr>
        <w:t xml:space="preserve">Prijímateľ je oprávnený pozastaviť </w:t>
      </w:r>
      <w:r w:rsidR="004167D9" w:rsidRPr="001F71FE">
        <w:rPr>
          <w:rFonts w:ascii="Times New Roman" w:hAnsi="Times New Roman"/>
          <w:b/>
          <w:bCs/>
        </w:rPr>
        <w:t>R</w:t>
      </w:r>
      <w:r w:rsidRPr="001F71FE">
        <w:rPr>
          <w:rFonts w:ascii="Times New Roman" w:hAnsi="Times New Roman"/>
          <w:b/>
          <w:bCs/>
        </w:rPr>
        <w:t xml:space="preserve">ealizáciu </w:t>
      </w:r>
      <w:r w:rsidR="00C24F50" w:rsidRPr="001F71FE">
        <w:rPr>
          <w:rFonts w:ascii="Times New Roman" w:hAnsi="Times New Roman"/>
          <w:b/>
          <w:bCs/>
        </w:rPr>
        <w:t xml:space="preserve">hlavných </w:t>
      </w:r>
      <w:r w:rsidRPr="001F71FE">
        <w:rPr>
          <w:rFonts w:ascii="Times New Roman" w:hAnsi="Times New Roman"/>
          <w:b/>
          <w:bCs/>
        </w:rPr>
        <w:t>aktivít Projektu</w:t>
      </w:r>
      <w:r w:rsidRPr="001F71FE">
        <w:rPr>
          <w:rFonts w:ascii="Times New Roman" w:hAnsi="Times New Roman"/>
          <w:bCs/>
        </w:rPr>
        <w:t xml:space="preserve">, ak </w:t>
      </w:r>
      <w:r w:rsidR="004167D9" w:rsidRPr="001F71FE">
        <w:rPr>
          <w:rFonts w:ascii="Times New Roman" w:hAnsi="Times New Roman"/>
          <w:bCs/>
        </w:rPr>
        <w:t>R</w:t>
      </w:r>
      <w:r w:rsidRPr="001F71FE">
        <w:rPr>
          <w:rFonts w:ascii="Times New Roman" w:hAnsi="Times New Roman"/>
          <w:bCs/>
        </w:rPr>
        <w:t xml:space="preserve">ealizácii </w:t>
      </w:r>
      <w:r w:rsidR="00C24F50" w:rsidRPr="001F71FE">
        <w:rPr>
          <w:rFonts w:ascii="Times New Roman" w:hAnsi="Times New Roman"/>
          <w:bCs/>
        </w:rPr>
        <w:t xml:space="preserve">hlavných </w:t>
      </w:r>
      <w:r w:rsidRPr="001F71FE">
        <w:rPr>
          <w:rFonts w:ascii="Times New Roman" w:hAnsi="Times New Roman"/>
          <w:bCs/>
        </w:rPr>
        <w:t xml:space="preserve">aktivít Projektu </w:t>
      </w:r>
      <w:r w:rsidRPr="001F71FE">
        <w:rPr>
          <w:rFonts w:ascii="Times New Roman" w:hAnsi="Times New Roman"/>
          <w:b/>
          <w:bCs/>
        </w:rPr>
        <w:t xml:space="preserve">bráni </w:t>
      </w:r>
      <w:r w:rsidR="0045542C" w:rsidRPr="001F71FE">
        <w:rPr>
          <w:rFonts w:ascii="Times New Roman" w:hAnsi="Times New Roman"/>
          <w:b/>
          <w:bCs/>
        </w:rPr>
        <w:t>O</w:t>
      </w:r>
      <w:r w:rsidRPr="001F71FE">
        <w:rPr>
          <w:rFonts w:ascii="Times New Roman" w:hAnsi="Times New Roman"/>
          <w:b/>
          <w:bCs/>
        </w:rPr>
        <w:t>kolnosť vylučujúca zodp</w:t>
      </w:r>
      <w:r w:rsidR="004167D9" w:rsidRPr="001F71FE">
        <w:rPr>
          <w:rFonts w:ascii="Times New Roman" w:hAnsi="Times New Roman"/>
          <w:b/>
          <w:bCs/>
        </w:rPr>
        <w:t>ovednosť</w:t>
      </w:r>
      <w:r w:rsidR="004167D9" w:rsidRPr="001F71FE">
        <w:rPr>
          <w:rFonts w:ascii="Times New Roman" w:hAnsi="Times New Roman"/>
          <w:bCs/>
        </w:rPr>
        <w:t>, a to po dobu trvania OVZ</w:t>
      </w:r>
      <w:r w:rsidRPr="001F71FE">
        <w:rPr>
          <w:rFonts w:ascii="Times New Roman" w:hAnsi="Times New Roman"/>
          <w:bCs/>
        </w:rPr>
        <w:t>.</w:t>
      </w:r>
      <w:r w:rsidR="003E793F" w:rsidRPr="001F71FE">
        <w:rPr>
          <w:rFonts w:ascii="Times New Roman" w:hAnsi="Times New Roman"/>
          <w:bCs/>
        </w:rPr>
        <w:t xml:space="preserve"> </w:t>
      </w:r>
      <w:r w:rsidRPr="001F71FE">
        <w:rPr>
          <w:rFonts w:ascii="Times New Roman" w:hAnsi="Times New Roman"/>
          <w:bCs/>
        </w:rPr>
        <w:t xml:space="preserve">Čas trvania </w:t>
      </w:r>
      <w:r w:rsidR="004167D9" w:rsidRPr="001F71FE">
        <w:rPr>
          <w:rFonts w:ascii="Times New Roman" w:hAnsi="Times New Roman"/>
          <w:bCs/>
        </w:rPr>
        <w:t>OVZ</w:t>
      </w:r>
      <w:r w:rsidRPr="001F71FE">
        <w:rPr>
          <w:rFonts w:ascii="Times New Roman" w:hAnsi="Times New Roman"/>
          <w:bCs/>
        </w:rPr>
        <w:t xml:space="preserve"> sa nezapočítava do doby </w:t>
      </w:r>
      <w:r w:rsidR="004167D9" w:rsidRPr="001F71FE">
        <w:rPr>
          <w:rFonts w:ascii="Times New Roman" w:hAnsi="Times New Roman"/>
          <w:bCs/>
        </w:rPr>
        <w:t xml:space="preserve">Realizácie </w:t>
      </w:r>
      <w:r w:rsidR="00C24F50" w:rsidRPr="001F71FE">
        <w:rPr>
          <w:rFonts w:ascii="Times New Roman" w:hAnsi="Times New Roman"/>
          <w:bCs/>
        </w:rPr>
        <w:t xml:space="preserve">hlavných </w:t>
      </w:r>
      <w:r w:rsidR="004167D9" w:rsidRPr="001F71FE">
        <w:rPr>
          <w:rFonts w:ascii="Times New Roman" w:hAnsi="Times New Roman"/>
          <w:bCs/>
        </w:rPr>
        <w:t>aktivít Projektu</w:t>
      </w:r>
      <w:r w:rsidRPr="001F71FE">
        <w:rPr>
          <w:rFonts w:ascii="Times New Roman" w:hAnsi="Times New Roman"/>
          <w:bCs/>
        </w:rPr>
        <w:t xml:space="preserve">, pričom však </w:t>
      </w:r>
      <w:r w:rsidR="00626D18" w:rsidRPr="001F71FE">
        <w:rPr>
          <w:rFonts w:ascii="Times New Roman" w:hAnsi="Times New Roman"/>
          <w:bCs/>
        </w:rPr>
        <w:t>Ukončenie r</w:t>
      </w:r>
      <w:r w:rsidRPr="001F71FE">
        <w:rPr>
          <w:rFonts w:ascii="Times New Roman" w:hAnsi="Times New Roman"/>
          <w:bCs/>
        </w:rPr>
        <w:t>ealizáci</w:t>
      </w:r>
      <w:r w:rsidR="00626D18" w:rsidRPr="001F71FE">
        <w:rPr>
          <w:rFonts w:ascii="Times New Roman" w:hAnsi="Times New Roman"/>
          <w:bCs/>
        </w:rPr>
        <w:t>e</w:t>
      </w:r>
      <w:r w:rsidRPr="001F71FE">
        <w:rPr>
          <w:rFonts w:ascii="Times New Roman" w:hAnsi="Times New Roman"/>
          <w:bCs/>
        </w:rPr>
        <w:t xml:space="preserve"> </w:t>
      </w:r>
      <w:r w:rsidR="00C24F50" w:rsidRPr="001F71FE">
        <w:rPr>
          <w:rFonts w:ascii="Times New Roman" w:hAnsi="Times New Roman"/>
          <w:bCs/>
        </w:rPr>
        <w:t xml:space="preserve">hlavných </w:t>
      </w:r>
      <w:r w:rsidRPr="001F71FE">
        <w:rPr>
          <w:rFonts w:ascii="Times New Roman" w:hAnsi="Times New Roman"/>
          <w:bCs/>
        </w:rPr>
        <w:t xml:space="preserve">aktivít Projektu musí  </w:t>
      </w:r>
      <w:r w:rsidR="00626D18" w:rsidRPr="001F71FE">
        <w:rPr>
          <w:rFonts w:ascii="Times New Roman" w:hAnsi="Times New Roman"/>
          <w:bCs/>
        </w:rPr>
        <w:t xml:space="preserve">nastať </w:t>
      </w:r>
      <w:r w:rsidRPr="001F71FE">
        <w:rPr>
          <w:rFonts w:ascii="Times New Roman" w:hAnsi="Times New Roman"/>
          <w:bCs/>
        </w:rPr>
        <w:t xml:space="preserve">najneskôr do uplynutia stanoveného obdobia oprávnenosti podľa </w:t>
      </w:r>
      <w:r w:rsidR="00626D18" w:rsidRPr="001F71FE">
        <w:rPr>
          <w:rFonts w:ascii="Times New Roman" w:hAnsi="Times New Roman"/>
          <w:bCs/>
        </w:rPr>
        <w:t>P</w:t>
      </w:r>
      <w:r w:rsidRPr="001F71FE">
        <w:rPr>
          <w:rFonts w:ascii="Times New Roman" w:hAnsi="Times New Roman"/>
          <w:bCs/>
        </w:rPr>
        <w:t xml:space="preserve">rávnych aktov  EÚ, </w:t>
      </w:r>
      <w:r w:rsidR="005E1F90" w:rsidRPr="001F71FE">
        <w:rPr>
          <w:rFonts w:ascii="Times New Roman" w:hAnsi="Times New Roman"/>
          <w:bCs/>
        </w:rPr>
        <w:t>t. j.</w:t>
      </w:r>
      <w:r w:rsidRPr="001F71FE">
        <w:rPr>
          <w:rFonts w:ascii="Times New Roman" w:hAnsi="Times New Roman"/>
          <w:bCs/>
        </w:rPr>
        <w:t xml:space="preserve"> do 31. decembra </w:t>
      </w:r>
      <w:r w:rsidR="00626D18" w:rsidRPr="001F71FE">
        <w:rPr>
          <w:rFonts w:ascii="Times New Roman" w:hAnsi="Times New Roman"/>
          <w:bCs/>
        </w:rPr>
        <w:t>2029</w:t>
      </w:r>
      <w:r w:rsidRPr="001F71FE">
        <w:rPr>
          <w:rFonts w:ascii="Times New Roman" w:hAnsi="Times New Roman"/>
          <w:bCs/>
        </w:rPr>
        <w:t xml:space="preserve">. </w:t>
      </w:r>
      <w:r w:rsidR="00074079" w:rsidRPr="001F71FE">
        <w:rPr>
          <w:rFonts w:ascii="Times New Roman" w:hAnsi="Times New Roman"/>
          <w:bCs/>
        </w:rPr>
        <w:t xml:space="preserve">Poskytovateľ na základe oznámenia Prijímateľa o pominutí OVZ zabezpečí úpravu </w:t>
      </w:r>
      <w:r w:rsidRPr="001F71FE">
        <w:rPr>
          <w:rFonts w:ascii="Times New Roman" w:hAnsi="Times New Roman"/>
          <w:bCs/>
        </w:rPr>
        <w:t xml:space="preserve">harmonogramu </w:t>
      </w:r>
      <w:r w:rsidR="00626D18" w:rsidRPr="001F71FE">
        <w:rPr>
          <w:rFonts w:ascii="Times New Roman" w:hAnsi="Times New Roman"/>
          <w:bCs/>
        </w:rPr>
        <w:t xml:space="preserve">Realizácie </w:t>
      </w:r>
      <w:r w:rsidRPr="001F71FE">
        <w:rPr>
          <w:rFonts w:ascii="Times New Roman" w:hAnsi="Times New Roman"/>
          <w:bCs/>
        </w:rPr>
        <w:t xml:space="preserve">Projektu </w:t>
      </w:r>
      <w:r w:rsidR="00074079" w:rsidRPr="001F71FE">
        <w:rPr>
          <w:rFonts w:ascii="Times New Roman" w:hAnsi="Times New Roman"/>
          <w:bCs/>
        </w:rPr>
        <w:t xml:space="preserve">uvedeného v Prílohe č. 2 </w:t>
      </w:r>
      <w:r w:rsidR="00E1237D" w:rsidRPr="001F71FE">
        <w:rPr>
          <w:rFonts w:ascii="Times New Roman" w:hAnsi="Times New Roman"/>
          <w:bCs/>
        </w:rPr>
        <w:t xml:space="preserve">Zmluvy o poskytnutí NFP </w:t>
      </w:r>
      <w:r w:rsidR="00074079" w:rsidRPr="001F71FE">
        <w:rPr>
          <w:rFonts w:ascii="Times New Roman" w:hAnsi="Times New Roman"/>
          <w:bCs/>
        </w:rPr>
        <w:t>(Predmet podpory NFP</w:t>
      </w:r>
      <w:r w:rsidR="0055539C" w:rsidRPr="001F71FE">
        <w:rPr>
          <w:rFonts w:ascii="Times New Roman" w:hAnsi="Times New Roman"/>
          <w:bCs/>
        </w:rPr>
        <w:t>)</w:t>
      </w:r>
      <w:r w:rsidR="008D2924" w:rsidRPr="001F71FE">
        <w:rPr>
          <w:rFonts w:ascii="Times New Roman" w:hAnsi="Times New Roman"/>
          <w:bCs/>
        </w:rPr>
        <w:t xml:space="preserve"> pri využití režimu </w:t>
      </w:r>
      <w:r w:rsidR="008D2924" w:rsidRPr="001F71FE">
        <w:rPr>
          <w:rFonts w:ascii="Times New Roman" w:hAnsi="Times New Roman"/>
          <w:b/>
          <w:bCs/>
        </w:rPr>
        <w:t>menej významnej zmeny</w:t>
      </w:r>
      <w:r w:rsidR="008D2924" w:rsidRPr="001F71FE">
        <w:rPr>
          <w:rFonts w:ascii="Times New Roman" w:hAnsi="Times New Roman"/>
          <w:bCs/>
        </w:rPr>
        <w:t xml:space="preserve"> podľa čl</w:t>
      </w:r>
      <w:r w:rsidR="00EA4DEC" w:rsidRPr="001F71FE">
        <w:rPr>
          <w:rFonts w:ascii="Times New Roman" w:hAnsi="Times New Roman"/>
          <w:bCs/>
        </w:rPr>
        <w:t>.</w:t>
      </w:r>
      <w:r w:rsidR="008D2924" w:rsidRPr="001F71FE">
        <w:rPr>
          <w:rFonts w:ascii="Times New Roman" w:hAnsi="Times New Roman"/>
          <w:bCs/>
        </w:rPr>
        <w:t xml:space="preserve"> </w:t>
      </w:r>
      <w:r w:rsidR="00EA4DEC" w:rsidRPr="001F71FE">
        <w:rPr>
          <w:rFonts w:ascii="Times New Roman" w:hAnsi="Times New Roman"/>
          <w:bCs/>
        </w:rPr>
        <w:t>16</w:t>
      </w:r>
      <w:r w:rsidR="008D2924" w:rsidRPr="001F71FE">
        <w:rPr>
          <w:rFonts w:ascii="Times New Roman" w:hAnsi="Times New Roman"/>
          <w:bCs/>
        </w:rPr>
        <w:t xml:space="preserve"> ods</w:t>
      </w:r>
      <w:r w:rsidR="00EA4DEC" w:rsidRPr="001F71FE">
        <w:rPr>
          <w:rFonts w:ascii="Times New Roman" w:hAnsi="Times New Roman"/>
          <w:bCs/>
        </w:rPr>
        <w:t>.</w:t>
      </w:r>
      <w:r w:rsidR="008D2924" w:rsidRPr="001F71FE">
        <w:rPr>
          <w:rFonts w:ascii="Times New Roman" w:hAnsi="Times New Roman"/>
          <w:bCs/>
        </w:rPr>
        <w:t xml:space="preserve"> </w:t>
      </w:r>
      <w:r w:rsidR="00325E2A" w:rsidRPr="001F71FE">
        <w:rPr>
          <w:rFonts w:ascii="Times New Roman" w:hAnsi="Times New Roman"/>
          <w:bCs/>
        </w:rPr>
        <w:t>10</w:t>
      </w:r>
      <w:r w:rsidR="008D2924" w:rsidRPr="001F71FE">
        <w:rPr>
          <w:rFonts w:ascii="Times New Roman" w:hAnsi="Times New Roman"/>
          <w:bCs/>
        </w:rPr>
        <w:t xml:space="preserve"> </w:t>
      </w:r>
      <w:r w:rsidR="00932576" w:rsidRPr="001F71FE">
        <w:rPr>
          <w:rFonts w:ascii="Times New Roman" w:hAnsi="Times New Roman"/>
          <w:bCs/>
        </w:rPr>
        <w:t>VZP</w:t>
      </w:r>
      <w:r w:rsidR="00074079" w:rsidRPr="001F71FE">
        <w:rPr>
          <w:rFonts w:ascii="Times New Roman" w:hAnsi="Times New Roman"/>
          <w:bCs/>
        </w:rPr>
        <w:t xml:space="preserve">. </w:t>
      </w:r>
      <w:r w:rsidRPr="001F71FE">
        <w:rPr>
          <w:rFonts w:ascii="Times New Roman" w:hAnsi="Times New Roman"/>
          <w:bCs/>
        </w:rPr>
        <w:t>Postup podľa tohto ods</w:t>
      </w:r>
      <w:r w:rsidR="00CE5784" w:rsidRPr="001F71FE">
        <w:rPr>
          <w:rFonts w:ascii="Times New Roman" w:hAnsi="Times New Roman"/>
          <w:bCs/>
        </w:rPr>
        <w:t>ek</w:t>
      </w:r>
      <w:r w:rsidR="00932576" w:rsidRPr="001F71FE">
        <w:rPr>
          <w:rFonts w:ascii="Times New Roman" w:hAnsi="Times New Roman"/>
          <w:bCs/>
        </w:rPr>
        <w:t>u</w:t>
      </w:r>
      <w:r w:rsidRPr="001F71FE">
        <w:rPr>
          <w:rFonts w:ascii="Times New Roman" w:hAnsi="Times New Roman"/>
          <w:bCs/>
        </w:rPr>
        <w:t xml:space="preserve"> sa bude </w:t>
      </w:r>
      <w:r w:rsidRPr="001F71FE">
        <w:rPr>
          <w:rFonts w:ascii="Times New Roman" w:hAnsi="Times New Roman"/>
          <w:b/>
          <w:bCs/>
        </w:rPr>
        <w:t xml:space="preserve">analogicky aplikovať aj v prípade, ak Poskytovateľ pozastaví poskytovanie NFP z dôvodu </w:t>
      </w:r>
      <w:r w:rsidR="004167D9" w:rsidRPr="001F71FE">
        <w:rPr>
          <w:rFonts w:ascii="Times New Roman" w:hAnsi="Times New Roman"/>
          <w:b/>
          <w:bCs/>
        </w:rPr>
        <w:t>OVZ</w:t>
      </w:r>
      <w:r w:rsidRPr="001F71FE">
        <w:rPr>
          <w:rFonts w:ascii="Times New Roman" w:hAnsi="Times New Roman"/>
          <w:bCs/>
        </w:rPr>
        <w:t xml:space="preserve">. </w:t>
      </w:r>
    </w:p>
    <w:p w14:paraId="24C34AD6" w14:textId="77777777" w:rsidR="00B00D87" w:rsidRPr="001F71FE" w:rsidRDefault="00107570" w:rsidP="001D6F73">
      <w:pPr>
        <w:numPr>
          <w:ilvl w:val="1"/>
          <w:numId w:val="4"/>
        </w:numPr>
        <w:tabs>
          <w:tab w:val="clear" w:pos="540"/>
          <w:tab w:val="num" w:pos="709"/>
        </w:tabs>
        <w:spacing w:before="120" w:after="0" w:line="264" w:lineRule="auto"/>
        <w:ind w:left="567" w:hanging="567"/>
        <w:jc w:val="both"/>
        <w:rPr>
          <w:rFonts w:ascii="Times New Roman" w:hAnsi="Times New Roman"/>
          <w:bCs/>
          <w:lang w:eastAsia="sk-SK"/>
        </w:rPr>
      </w:pPr>
      <w:r w:rsidRPr="001F71FE">
        <w:rPr>
          <w:rFonts w:ascii="Times New Roman" w:hAnsi="Times New Roman"/>
          <w:b/>
          <w:bCs/>
        </w:rPr>
        <w:t xml:space="preserve">Prijímateľ </w:t>
      </w:r>
      <w:r w:rsidR="006D1B30" w:rsidRPr="001F71FE">
        <w:rPr>
          <w:rFonts w:ascii="Times New Roman" w:hAnsi="Times New Roman"/>
          <w:b/>
          <w:bCs/>
        </w:rPr>
        <w:t>Bezodkladne</w:t>
      </w:r>
      <w:r w:rsidR="006D1B30" w:rsidRPr="001F71FE">
        <w:rPr>
          <w:rFonts w:ascii="Times New Roman" w:hAnsi="Times New Roman"/>
          <w:bCs/>
        </w:rPr>
        <w:t xml:space="preserve"> </w:t>
      </w:r>
      <w:r w:rsidR="003E793F" w:rsidRPr="001F71FE">
        <w:rPr>
          <w:rFonts w:ascii="Times New Roman" w:hAnsi="Times New Roman"/>
          <w:bCs/>
        </w:rPr>
        <w:t xml:space="preserve">po vzniku OVZ alebo po tom, čo sa </w:t>
      </w:r>
      <w:r w:rsidR="00BA6F3F" w:rsidRPr="001F71FE">
        <w:rPr>
          <w:rFonts w:ascii="Times New Roman" w:hAnsi="Times New Roman"/>
          <w:bCs/>
        </w:rPr>
        <w:t>o</w:t>
      </w:r>
      <w:r w:rsidR="003E793F" w:rsidRPr="001F71FE">
        <w:rPr>
          <w:rFonts w:ascii="Times New Roman" w:hAnsi="Times New Roman"/>
          <w:bCs/>
        </w:rPr>
        <w:t xml:space="preserve"> </w:t>
      </w:r>
      <w:r w:rsidR="005E3558" w:rsidRPr="001F71FE">
        <w:rPr>
          <w:rFonts w:ascii="Times New Roman" w:hAnsi="Times New Roman"/>
          <w:bCs/>
        </w:rPr>
        <w:t xml:space="preserve">jej </w:t>
      </w:r>
      <w:r w:rsidR="003E793F" w:rsidRPr="001F71FE">
        <w:rPr>
          <w:rFonts w:ascii="Times New Roman" w:hAnsi="Times New Roman"/>
          <w:bCs/>
        </w:rPr>
        <w:t>vzniku dozvedel</w:t>
      </w:r>
      <w:r w:rsidR="009809B8" w:rsidRPr="001F71FE">
        <w:rPr>
          <w:rFonts w:ascii="Times New Roman" w:hAnsi="Times New Roman"/>
        </w:rPr>
        <w:t xml:space="preserve">, </w:t>
      </w:r>
      <w:r w:rsidRPr="001F71FE">
        <w:rPr>
          <w:rFonts w:ascii="Times New Roman" w:hAnsi="Times New Roman"/>
          <w:b/>
          <w:bCs/>
        </w:rPr>
        <w:t xml:space="preserve">písomne oznámi Poskytovateľovi pozastavenie </w:t>
      </w:r>
      <w:r w:rsidR="006D1B30" w:rsidRPr="001F71FE">
        <w:rPr>
          <w:rFonts w:ascii="Times New Roman" w:hAnsi="Times New Roman"/>
          <w:b/>
          <w:bCs/>
        </w:rPr>
        <w:t xml:space="preserve">Realizácie </w:t>
      </w:r>
      <w:r w:rsidR="009006FB" w:rsidRPr="001F71FE">
        <w:rPr>
          <w:rFonts w:ascii="Times New Roman" w:hAnsi="Times New Roman"/>
          <w:b/>
          <w:bCs/>
        </w:rPr>
        <w:t xml:space="preserve">hlavných </w:t>
      </w:r>
      <w:r w:rsidRPr="001F71FE">
        <w:rPr>
          <w:rFonts w:ascii="Times New Roman" w:hAnsi="Times New Roman"/>
          <w:b/>
          <w:bCs/>
        </w:rPr>
        <w:t>aktivít</w:t>
      </w:r>
      <w:r w:rsidRPr="001F71FE">
        <w:rPr>
          <w:rFonts w:ascii="Times New Roman" w:hAnsi="Times New Roman"/>
          <w:bCs/>
        </w:rPr>
        <w:t xml:space="preserve"> Projektu </w:t>
      </w:r>
      <w:r w:rsidRPr="001F71FE">
        <w:rPr>
          <w:rFonts w:ascii="Times New Roman" w:hAnsi="Times New Roman"/>
          <w:b/>
          <w:bCs/>
        </w:rPr>
        <w:t>spolu s uvedením dôvodov</w:t>
      </w:r>
      <w:r w:rsidRPr="001F71FE">
        <w:rPr>
          <w:rFonts w:ascii="Times New Roman" w:hAnsi="Times New Roman"/>
          <w:bCs/>
        </w:rPr>
        <w:t xml:space="preserve"> pozastavenia podľa ods</w:t>
      </w:r>
      <w:r w:rsidR="00FD45AD" w:rsidRPr="001F71FE">
        <w:rPr>
          <w:rFonts w:ascii="Times New Roman" w:hAnsi="Times New Roman"/>
          <w:bCs/>
        </w:rPr>
        <w:t>.</w:t>
      </w:r>
      <w:r w:rsidRPr="001F71FE">
        <w:rPr>
          <w:rFonts w:ascii="Times New Roman" w:hAnsi="Times New Roman"/>
          <w:bCs/>
        </w:rPr>
        <w:t xml:space="preserve"> </w:t>
      </w:r>
      <w:r w:rsidR="004167D9" w:rsidRPr="001F71FE">
        <w:rPr>
          <w:rFonts w:ascii="Times New Roman" w:hAnsi="Times New Roman"/>
          <w:bCs/>
        </w:rPr>
        <w:t>4</w:t>
      </w:r>
      <w:r w:rsidRPr="001F71FE">
        <w:rPr>
          <w:rFonts w:ascii="Times New Roman" w:hAnsi="Times New Roman"/>
          <w:bCs/>
        </w:rPr>
        <w:t xml:space="preserve">. </w:t>
      </w:r>
      <w:r w:rsidR="00074079" w:rsidRPr="001F71FE">
        <w:rPr>
          <w:rFonts w:ascii="Times New Roman" w:hAnsi="Times New Roman"/>
          <w:bCs/>
        </w:rPr>
        <w:t xml:space="preserve">Prijímateľ v písomnom oznámení uvedie skutočnosti, ktoré viedli k vzniku OVZ, dátum vzniku OVZ, k čomu priloží príslušnú </w:t>
      </w:r>
      <w:r w:rsidR="005E3558" w:rsidRPr="001F71FE">
        <w:rPr>
          <w:rFonts w:ascii="Times New Roman" w:hAnsi="Times New Roman"/>
          <w:bCs/>
        </w:rPr>
        <w:t>D</w:t>
      </w:r>
      <w:r w:rsidR="00074079" w:rsidRPr="001F71FE">
        <w:rPr>
          <w:rFonts w:ascii="Times New Roman" w:hAnsi="Times New Roman"/>
          <w:bCs/>
        </w:rPr>
        <w:t xml:space="preserve">okumentáciu preukazujúcu vznik OVZ. </w:t>
      </w:r>
      <w:r w:rsidRPr="001F71FE">
        <w:rPr>
          <w:rFonts w:ascii="Times New Roman" w:hAnsi="Times New Roman"/>
          <w:bCs/>
        </w:rPr>
        <w:t xml:space="preserve">Doručením tohto oznámenia Poskytovateľovi nastávajú účinky pozastavenia </w:t>
      </w:r>
      <w:r w:rsidR="006D1B30" w:rsidRPr="001F71FE">
        <w:rPr>
          <w:rFonts w:ascii="Times New Roman" w:hAnsi="Times New Roman"/>
          <w:bCs/>
        </w:rPr>
        <w:t xml:space="preserve">Realizácie </w:t>
      </w:r>
      <w:r w:rsidR="009006FB" w:rsidRPr="001F71FE">
        <w:rPr>
          <w:rFonts w:ascii="Times New Roman" w:hAnsi="Times New Roman"/>
          <w:bCs/>
        </w:rPr>
        <w:t xml:space="preserve">hlavných </w:t>
      </w:r>
      <w:r w:rsidR="003E793F" w:rsidRPr="001F71FE">
        <w:rPr>
          <w:rFonts w:ascii="Times New Roman" w:hAnsi="Times New Roman"/>
          <w:bCs/>
        </w:rPr>
        <w:t xml:space="preserve">aktivít </w:t>
      </w:r>
      <w:r w:rsidRPr="001F71FE">
        <w:rPr>
          <w:rFonts w:ascii="Times New Roman" w:hAnsi="Times New Roman"/>
          <w:bCs/>
        </w:rPr>
        <w:t xml:space="preserve">Projektu, </w:t>
      </w:r>
      <w:r w:rsidR="004059ED" w:rsidRPr="001F71FE">
        <w:rPr>
          <w:rFonts w:ascii="Times New Roman" w:hAnsi="Times New Roman"/>
          <w:bCs/>
        </w:rPr>
        <w:t>ak</w:t>
      </w:r>
      <w:r w:rsidRPr="001F71FE">
        <w:rPr>
          <w:rFonts w:ascii="Times New Roman" w:hAnsi="Times New Roman"/>
          <w:bCs/>
        </w:rPr>
        <w:t xml:space="preserve"> boli splnené podmienky podľa ods</w:t>
      </w:r>
      <w:r w:rsidR="003D0E68" w:rsidRPr="001F71FE">
        <w:rPr>
          <w:rFonts w:ascii="Times New Roman" w:hAnsi="Times New Roman"/>
          <w:bCs/>
        </w:rPr>
        <w:t>.</w:t>
      </w:r>
      <w:r w:rsidRPr="001F71FE">
        <w:rPr>
          <w:rFonts w:ascii="Times New Roman" w:hAnsi="Times New Roman"/>
          <w:bCs/>
        </w:rPr>
        <w:t xml:space="preserve"> </w:t>
      </w:r>
      <w:r w:rsidR="00B00D87" w:rsidRPr="001F71FE">
        <w:rPr>
          <w:rFonts w:ascii="Times New Roman" w:hAnsi="Times New Roman"/>
          <w:bCs/>
        </w:rPr>
        <w:t>4</w:t>
      </w:r>
      <w:r w:rsidRPr="001F71FE">
        <w:rPr>
          <w:rFonts w:ascii="Times New Roman" w:hAnsi="Times New Roman"/>
          <w:bCs/>
        </w:rPr>
        <w:t xml:space="preserve"> tohto článku</w:t>
      </w:r>
      <w:r w:rsidR="00361573" w:rsidRPr="001F71FE">
        <w:rPr>
          <w:rFonts w:ascii="Times New Roman" w:hAnsi="Times New Roman"/>
          <w:bCs/>
        </w:rPr>
        <w:t xml:space="preserve">. </w:t>
      </w:r>
      <w:r w:rsidR="00B00D87" w:rsidRPr="001F71FE">
        <w:rPr>
          <w:rFonts w:ascii="Times New Roman" w:hAnsi="Times New Roman"/>
          <w:b/>
          <w:bCs/>
          <w:lang w:eastAsia="sk-SK"/>
        </w:rPr>
        <w:t xml:space="preserve">Prijímateľ uvedie, či sa pozastavenie Realizácie </w:t>
      </w:r>
      <w:r w:rsidR="003F426E" w:rsidRPr="001F71FE">
        <w:rPr>
          <w:rFonts w:ascii="Times New Roman" w:hAnsi="Times New Roman"/>
          <w:b/>
          <w:bCs/>
          <w:lang w:eastAsia="sk-SK"/>
        </w:rPr>
        <w:t xml:space="preserve">hlavných </w:t>
      </w:r>
      <w:r w:rsidR="00B00D87" w:rsidRPr="001F71FE">
        <w:rPr>
          <w:rFonts w:ascii="Times New Roman" w:hAnsi="Times New Roman"/>
          <w:b/>
          <w:bCs/>
          <w:lang w:eastAsia="sk-SK"/>
        </w:rPr>
        <w:t xml:space="preserve">aktivít Projektu týka </w:t>
      </w:r>
      <w:r w:rsidR="00905C78" w:rsidRPr="001F71FE">
        <w:rPr>
          <w:rFonts w:ascii="Times New Roman" w:hAnsi="Times New Roman"/>
          <w:b/>
          <w:bCs/>
          <w:lang w:eastAsia="sk-SK"/>
        </w:rPr>
        <w:t>všetkých</w:t>
      </w:r>
      <w:r w:rsidR="003F426E" w:rsidRPr="001F71FE">
        <w:rPr>
          <w:rFonts w:ascii="Times New Roman" w:hAnsi="Times New Roman"/>
          <w:b/>
          <w:bCs/>
          <w:lang w:eastAsia="sk-SK"/>
        </w:rPr>
        <w:t xml:space="preserve"> hlavných</w:t>
      </w:r>
      <w:r w:rsidR="00905C78" w:rsidRPr="001F71FE">
        <w:rPr>
          <w:rFonts w:ascii="Times New Roman" w:hAnsi="Times New Roman"/>
          <w:b/>
          <w:bCs/>
          <w:lang w:eastAsia="sk-SK"/>
        </w:rPr>
        <w:t xml:space="preserve"> </w:t>
      </w:r>
      <w:r w:rsidR="00164AB4" w:rsidRPr="001F71FE">
        <w:rPr>
          <w:rFonts w:ascii="Times New Roman" w:hAnsi="Times New Roman"/>
          <w:b/>
          <w:bCs/>
          <w:lang w:eastAsia="sk-SK"/>
        </w:rPr>
        <w:t>A</w:t>
      </w:r>
      <w:r w:rsidR="00905C78" w:rsidRPr="001F71FE">
        <w:rPr>
          <w:rFonts w:ascii="Times New Roman" w:hAnsi="Times New Roman"/>
          <w:b/>
          <w:bCs/>
          <w:lang w:eastAsia="sk-SK"/>
        </w:rPr>
        <w:t xml:space="preserve">ktivít </w:t>
      </w:r>
      <w:r w:rsidR="00B00D87" w:rsidRPr="001F71FE">
        <w:rPr>
          <w:rFonts w:ascii="Times New Roman" w:hAnsi="Times New Roman"/>
          <w:b/>
          <w:bCs/>
          <w:lang w:eastAsia="sk-SK"/>
        </w:rPr>
        <w:t xml:space="preserve">Projektu alebo </w:t>
      </w:r>
      <w:r w:rsidR="00905C78" w:rsidRPr="001F71FE">
        <w:rPr>
          <w:rFonts w:ascii="Times New Roman" w:hAnsi="Times New Roman"/>
          <w:b/>
          <w:bCs/>
          <w:lang w:eastAsia="sk-SK"/>
        </w:rPr>
        <w:t xml:space="preserve">iba niektorých </w:t>
      </w:r>
      <w:r w:rsidR="003F426E" w:rsidRPr="001F71FE">
        <w:rPr>
          <w:rFonts w:ascii="Times New Roman" w:hAnsi="Times New Roman"/>
          <w:b/>
          <w:bCs/>
          <w:lang w:eastAsia="sk-SK"/>
        </w:rPr>
        <w:t xml:space="preserve">hlavných </w:t>
      </w:r>
      <w:r w:rsidR="00164AB4" w:rsidRPr="001F71FE">
        <w:rPr>
          <w:rFonts w:ascii="Times New Roman" w:hAnsi="Times New Roman"/>
          <w:b/>
          <w:bCs/>
          <w:lang w:eastAsia="sk-SK"/>
        </w:rPr>
        <w:t>A</w:t>
      </w:r>
      <w:r w:rsidR="00905C78" w:rsidRPr="001F71FE">
        <w:rPr>
          <w:rFonts w:ascii="Times New Roman" w:hAnsi="Times New Roman"/>
          <w:b/>
          <w:bCs/>
          <w:lang w:eastAsia="sk-SK"/>
        </w:rPr>
        <w:t>ktivít Projektu</w:t>
      </w:r>
      <w:r w:rsidR="002905DC" w:rsidRPr="001F71FE">
        <w:rPr>
          <w:rFonts w:ascii="Times New Roman" w:hAnsi="Times New Roman"/>
          <w:b/>
          <w:bCs/>
          <w:lang w:eastAsia="sk-SK"/>
        </w:rPr>
        <w:t xml:space="preserve"> </w:t>
      </w:r>
      <w:r w:rsidR="002905DC" w:rsidRPr="001F71FE">
        <w:rPr>
          <w:rFonts w:ascii="Times New Roman" w:hAnsi="Times New Roman"/>
          <w:b/>
          <w:lang w:eastAsia="sk-SK"/>
        </w:rPr>
        <w:t>alebo iba časti hlavnej Aktivity Projektu</w:t>
      </w:r>
      <w:r w:rsidR="002905DC" w:rsidRPr="001F71FE">
        <w:rPr>
          <w:rFonts w:ascii="Times New Roman" w:hAnsi="Times New Roman"/>
          <w:lang w:eastAsia="sk-SK"/>
        </w:rPr>
        <w:t xml:space="preserve">. </w:t>
      </w:r>
    </w:p>
    <w:p w14:paraId="731AAA4A" w14:textId="08D07265" w:rsidR="00107570" w:rsidRPr="001F71FE" w:rsidRDefault="00632BF1" w:rsidP="00441177">
      <w:pPr>
        <w:spacing w:before="120" w:after="0" w:line="264" w:lineRule="auto"/>
        <w:ind w:left="567"/>
        <w:jc w:val="both"/>
        <w:rPr>
          <w:rFonts w:ascii="Times New Roman" w:hAnsi="Times New Roman"/>
          <w:bCs/>
        </w:rPr>
      </w:pPr>
      <w:r w:rsidRPr="001F71FE">
        <w:rPr>
          <w:rFonts w:ascii="Times New Roman" w:hAnsi="Times New Roman"/>
          <w:bCs/>
        </w:rPr>
        <w:t>V prípade, že nejde o</w:t>
      </w:r>
      <w:del w:id="111" w:author="Autor">
        <w:r w:rsidRPr="001F71FE" w:rsidDel="00242DD6">
          <w:rPr>
            <w:rFonts w:ascii="Times New Roman" w:hAnsi="Times New Roman"/>
            <w:bCs/>
          </w:rPr>
          <w:delText xml:space="preserve"> </w:delText>
        </w:r>
      </w:del>
      <w:ins w:id="112" w:author="Autor">
        <w:r w:rsidR="00242DD6">
          <w:rPr>
            <w:rFonts w:ascii="Times New Roman" w:hAnsi="Times New Roman"/>
            <w:bCs/>
          </w:rPr>
          <w:t xml:space="preserve"> vznik </w:t>
        </w:r>
      </w:ins>
      <w:r w:rsidRPr="001F71FE">
        <w:rPr>
          <w:rFonts w:ascii="Times New Roman" w:hAnsi="Times New Roman"/>
          <w:bCs/>
        </w:rPr>
        <w:t>OVZ</w:t>
      </w:r>
      <w:ins w:id="113" w:author="Autor">
        <w:r w:rsidR="00DA5CA1">
          <w:rPr>
            <w:rFonts w:ascii="Times New Roman" w:hAnsi="Times New Roman"/>
            <w:bCs/>
          </w:rPr>
          <w:t xml:space="preserve"> podľa odseku 4 tohto článku,</w:t>
        </w:r>
      </w:ins>
      <w:r w:rsidRPr="001F71FE">
        <w:rPr>
          <w:rFonts w:ascii="Times New Roman" w:hAnsi="Times New Roman"/>
          <w:bCs/>
        </w:rPr>
        <w:t xml:space="preserve"> Poskytovateľ písomne oznámi Prijímateľovi, že vznik OVZ </w:t>
      </w:r>
      <w:r w:rsidR="00435A09" w:rsidRPr="001F71FE">
        <w:rPr>
          <w:rFonts w:ascii="Times New Roman" w:hAnsi="Times New Roman"/>
          <w:bCs/>
        </w:rPr>
        <w:t xml:space="preserve">z dôvodov uvedených v oznámení </w:t>
      </w:r>
      <w:r w:rsidRPr="001F71FE">
        <w:rPr>
          <w:rFonts w:ascii="Times New Roman" w:hAnsi="Times New Roman"/>
          <w:bCs/>
        </w:rPr>
        <w:t xml:space="preserve">neakceptuje, v dôsledku čoho k pozastaveniu Realizácie </w:t>
      </w:r>
      <w:r w:rsidR="003F426E" w:rsidRPr="001F71FE">
        <w:rPr>
          <w:rFonts w:ascii="Times New Roman" w:hAnsi="Times New Roman"/>
          <w:bCs/>
        </w:rPr>
        <w:t xml:space="preserve">hlavných </w:t>
      </w:r>
      <w:r w:rsidRPr="001F71FE">
        <w:rPr>
          <w:rFonts w:ascii="Times New Roman" w:hAnsi="Times New Roman"/>
          <w:bCs/>
        </w:rPr>
        <w:t>aktivít Projektu nedošlo.</w:t>
      </w:r>
    </w:p>
    <w:p w14:paraId="6103BBB6" w14:textId="77777777" w:rsidR="00107570" w:rsidRPr="001F71FE" w:rsidRDefault="00107570" w:rsidP="00441177">
      <w:pPr>
        <w:numPr>
          <w:ilvl w:val="1"/>
          <w:numId w:val="4"/>
        </w:numPr>
        <w:tabs>
          <w:tab w:val="clear" w:pos="540"/>
          <w:tab w:val="num" w:pos="1843"/>
        </w:tabs>
        <w:spacing w:before="120" w:after="0" w:line="264" w:lineRule="auto"/>
        <w:ind w:left="567" w:hanging="567"/>
        <w:jc w:val="both"/>
        <w:rPr>
          <w:rFonts w:ascii="Times New Roman" w:hAnsi="Times New Roman"/>
          <w:bCs/>
        </w:rPr>
      </w:pPr>
      <w:r w:rsidRPr="001F71FE">
        <w:rPr>
          <w:rFonts w:ascii="Times New Roman" w:hAnsi="Times New Roman"/>
          <w:b/>
          <w:bCs/>
        </w:rPr>
        <w:t>Poskytovateľ je oprávnený pozastaviť poskytovanie NFP</w:t>
      </w:r>
      <w:r w:rsidRPr="001F71FE">
        <w:rPr>
          <w:rFonts w:ascii="Times New Roman" w:hAnsi="Times New Roman"/>
          <w:bCs/>
        </w:rPr>
        <w:t>:</w:t>
      </w:r>
    </w:p>
    <w:p w14:paraId="6745256F" w14:textId="77777777" w:rsidR="00107570" w:rsidRPr="001F71FE" w:rsidRDefault="00107570"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1F71FE">
        <w:rPr>
          <w:rFonts w:ascii="Times New Roman" w:hAnsi="Times New Roman"/>
          <w:bCs/>
        </w:rPr>
        <w:t xml:space="preserve">v prípade </w:t>
      </w:r>
      <w:r w:rsidRPr="001F71FE">
        <w:rPr>
          <w:rFonts w:ascii="Times New Roman" w:hAnsi="Times New Roman"/>
          <w:b/>
          <w:bCs/>
        </w:rPr>
        <w:t>nepodstatného porušenia Zmluvy</w:t>
      </w:r>
      <w:r w:rsidRPr="001F71FE">
        <w:rPr>
          <w:rFonts w:ascii="Times New Roman" w:hAnsi="Times New Roman"/>
          <w:bCs/>
        </w:rPr>
        <w:t xml:space="preserve"> </w:t>
      </w:r>
      <w:r w:rsidRPr="001F71FE">
        <w:rPr>
          <w:rFonts w:ascii="Times New Roman" w:hAnsi="Times New Roman"/>
        </w:rPr>
        <w:t xml:space="preserve">o poskytnutí NFP </w:t>
      </w:r>
      <w:r w:rsidRPr="001F71FE">
        <w:rPr>
          <w:rFonts w:ascii="Times New Roman" w:hAnsi="Times New Roman"/>
          <w:bCs/>
        </w:rPr>
        <w:t xml:space="preserve">Prijímateľom, </w:t>
      </w:r>
      <w:r w:rsidRPr="001F71FE">
        <w:rPr>
          <w:rFonts w:ascii="Times New Roman" w:hAnsi="Times New Roman"/>
          <w:b/>
          <w:bCs/>
        </w:rPr>
        <w:t>a to až do doby odstránenia tohto porušenia</w:t>
      </w:r>
      <w:r w:rsidRPr="001F71FE">
        <w:rPr>
          <w:rFonts w:ascii="Times New Roman" w:hAnsi="Times New Roman"/>
          <w:bCs/>
        </w:rPr>
        <w:t xml:space="preserve"> zo strany Prijímateľa,</w:t>
      </w:r>
    </w:p>
    <w:p w14:paraId="62B9F7E0" w14:textId="32C3F9AF" w:rsidR="00107570" w:rsidRPr="001F71FE" w:rsidRDefault="00107570"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1F71FE">
        <w:rPr>
          <w:rFonts w:ascii="Times New Roman" w:hAnsi="Times New Roman"/>
          <w:bCs/>
        </w:rPr>
        <w:t xml:space="preserve">v prípade </w:t>
      </w:r>
      <w:r w:rsidRPr="001F71FE">
        <w:rPr>
          <w:rFonts w:ascii="Times New Roman" w:hAnsi="Times New Roman"/>
          <w:b/>
          <w:bCs/>
        </w:rPr>
        <w:t>podstatného porušenia Zmluvy</w:t>
      </w:r>
      <w:r w:rsidRPr="001F71FE">
        <w:rPr>
          <w:rFonts w:ascii="Times New Roman" w:hAnsi="Times New Roman"/>
          <w:bCs/>
        </w:rPr>
        <w:t xml:space="preserve"> </w:t>
      </w:r>
      <w:r w:rsidRPr="001F71FE">
        <w:rPr>
          <w:rFonts w:ascii="Times New Roman" w:hAnsi="Times New Roman"/>
        </w:rPr>
        <w:t xml:space="preserve">o poskytnutí NFP </w:t>
      </w:r>
      <w:r w:rsidRPr="001F71FE">
        <w:rPr>
          <w:rFonts w:ascii="Times New Roman" w:hAnsi="Times New Roman"/>
          <w:bCs/>
        </w:rPr>
        <w:t>Prijímateľom</w:t>
      </w:r>
      <w:r w:rsidR="00715D1B" w:rsidRPr="001F71FE">
        <w:rPr>
          <w:rFonts w:ascii="Times New Roman" w:hAnsi="Times New Roman"/>
          <w:bCs/>
        </w:rPr>
        <w:t xml:space="preserve"> alebo v</w:t>
      </w:r>
      <w:r w:rsidR="00EC7920" w:rsidRPr="001F71FE">
        <w:rPr>
          <w:rFonts w:ascii="Times New Roman" w:hAnsi="Times New Roman"/>
          <w:bCs/>
        </w:rPr>
        <w:t> </w:t>
      </w:r>
      <w:r w:rsidR="00715D1B" w:rsidRPr="001F71FE">
        <w:rPr>
          <w:rFonts w:ascii="Times New Roman" w:hAnsi="Times New Roman"/>
          <w:bCs/>
        </w:rPr>
        <w:t>príp</w:t>
      </w:r>
      <w:r w:rsidR="00EC7920" w:rsidRPr="001F71FE">
        <w:rPr>
          <w:rFonts w:ascii="Times New Roman" w:hAnsi="Times New Roman"/>
          <w:bCs/>
        </w:rPr>
        <w:t xml:space="preserve">ade vzniku okolností, pre ktoré je Poskytovateľ oprávnený </w:t>
      </w:r>
      <w:ins w:id="114" w:author="Autor">
        <w:r w:rsidR="00B27E3A">
          <w:rPr>
            <w:rFonts w:ascii="Times New Roman" w:hAnsi="Times New Roman"/>
            <w:bCs/>
          </w:rPr>
          <w:t xml:space="preserve">odstúpiť od </w:t>
        </w:r>
      </w:ins>
      <w:del w:id="115" w:author="Autor">
        <w:r w:rsidR="00EC7920" w:rsidRPr="001F71FE" w:rsidDel="00B27E3A">
          <w:rPr>
            <w:rFonts w:ascii="Times New Roman" w:hAnsi="Times New Roman"/>
            <w:bCs/>
          </w:rPr>
          <w:delText xml:space="preserve">podľa </w:delText>
        </w:r>
      </w:del>
      <w:r w:rsidR="00EC7920" w:rsidRPr="001F71FE">
        <w:rPr>
          <w:rFonts w:ascii="Times New Roman" w:hAnsi="Times New Roman"/>
          <w:bCs/>
        </w:rPr>
        <w:t>Zmluvy o poskytnutí NFP</w:t>
      </w:r>
      <w:del w:id="116" w:author="Autor">
        <w:r w:rsidR="00EC7920" w:rsidRPr="001F71FE" w:rsidDel="00B27E3A">
          <w:rPr>
            <w:rFonts w:ascii="Times New Roman" w:hAnsi="Times New Roman"/>
            <w:bCs/>
          </w:rPr>
          <w:delText xml:space="preserve"> odstúpiť</w:delText>
        </w:r>
      </w:del>
      <w:r w:rsidRPr="001F71FE">
        <w:rPr>
          <w:rFonts w:ascii="Times New Roman" w:hAnsi="Times New Roman"/>
          <w:bCs/>
        </w:rPr>
        <w:t xml:space="preserve">, a to až do doby odstránenia tohto porušenia zo strany Prijímateľa, </w:t>
      </w:r>
      <w:r w:rsidR="00F32114" w:rsidRPr="001F71FE">
        <w:rPr>
          <w:rFonts w:ascii="Times New Roman" w:hAnsi="Times New Roman"/>
          <w:bCs/>
        </w:rPr>
        <w:t xml:space="preserve">ak Poskytovateľ neodstúpil od Zmluvy </w:t>
      </w:r>
      <w:r w:rsidR="00F32114" w:rsidRPr="001F71FE">
        <w:rPr>
          <w:rFonts w:ascii="Times New Roman" w:hAnsi="Times New Roman"/>
        </w:rPr>
        <w:t>o poskytnutí NFP,</w:t>
      </w:r>
    </w:p>
    <w:p w14:paraId="13674370" w14:textId="77777777" w:rsidR="00107570" w:rsidRPr="00C51910" w:rsidRDefault="00107570"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1F71FE">
        <w:rPr>
          <w:rFonts w:ascii="Times New Roman" w:hAnsi="Times New Roman"/>
          <w:bCs/>
        </w:rPr>
        <w:t xml:space="preserve">ak poskytnutiu NFP </w:t>
      </w:r>
      <w:r w:rsidRPr="001F71FE">
        <w:rPr>
          <w:rFonts w:ascii="Times New Roman" w:hAnsi="Times New Roman"/>
          <w:b/>
          <w:bCs/>
        </w:rPr>
        <w:t xml:space="preserve">bráni </w:t>
      </w:r>
      <w:r w:rsidR="00B00D87" w:rsidRPr="001F71FE">
        <w:rPr>
          <w:rFonts w:ascii="Times New Roman" w:hAnsi="Times New Roman"/>
          <w:b/>
          <w:bCs/>
        </w:rPr>
        <w:t>OVZ</w:t>
      </w:r>
      <w:r w:rsidR="00F95970" w:rsidRPr="001F71FE">
        <w:rPr>
          <w:rFonts w:ascii="Times New Roman" w:hAnsi="Times New Roman"/>
          <w:b/>
          <w:bCs/>
        </w:rPr>
        <w:t xml:space="preserve"> na strane Prijímateľa</w:t>
      </w:r>
      <w:r w:rsidRPr="001F71FE">
        <w:rPr>
          <w:rFonts w:ascii="Times New Roman" w:hAnsi="Times New Roman"/>
          <w:bCs/>
        </w:rPr>
        <w:t>, a to až do doby zániku tejto okolnosti; toto písm</w:t>
      </w:r>
      <w:r w:rsidR="00F1367F" w:rsidRPr="001F71FE">
        <w:rPr>
          <w:rFonts w:ascii="Times New Roman" w:hAnsi="Times New Roman"/>
          <w:bCs/>
        </w:rPr>
        <w:t>.</w:t>
      </w:r>
      <w:r w:rsidRPr="001F71FE">
        <w:rPr>
          <w:rFonts w:ascii="Times New Roman" w:hAnsi="Times New Roman"/>
          <w:bCs/>
        </w:rPr>
        <w:t xml:space="preserve"> c) sa neuplatní na prípady, kedy je predmetom ŽoP výdavok vzťahujúci sa na </w:t>
      </w:r>
      <w:r w:rsidR="003F7940" w:rsidRPr="001F71FE">
        <w:rPr>
          <w:rFonts w:ascii="Times New Roman" w:hAnsi="Times New Roman"/>
          <w:bCs/>
        </w:rPr>
        <w:t>A</w:t>
      </w:r>
      <w:r w:rsidRPr="001F71FE">
        <w:rPr>
          <w:rFonts w:ascii="Times New Roman" w:hAnsi="Times New Roman"/>
          <w:bCs/>
        </w:rPr>
        <w:t xml:space="preserve">ktivitu </w:t>
      </w:r>
      <w:r w:rsidR="003F1EF2" w:rsidRPr="001F71FE">
        <w:rPr>
          <w:rFonts w:ascii="Times New Roman" w:hAnsi="Times New Roman"/>
          <w:bCs/>
        </w:rPr>
        <w:t xml:space="preserve">alebo jej časť </w:t>
      </w:r>
      <w:r w:rsidRPr="001F71FE">
        <w:rPr>
          <w:rFonts w:ascii="Times New Roman" w:hAnsi="Times New Roman"/>
          <w:bCs/>
        </w:rPr>
        <w:t xml:space="preserve">vykonanú v rámci </w:t>
      </w:r>
      <w:r w:rsidR="005001FB" w:rsidRPr="001F71FE">
        <w:rPr>
          <w:rFonts w:ascii="Times New Roman" w:hAnsi="Times New Roman"/>
          <w:bCs/>
        </w:rPr>
        <w:t xml:space="preserve">Realizácie </w:t>
      </w:r>
      <w:r w:rsidRPr="001F71FE">
        <w:rPr>
          <w:rFonts w:ascii="Times New Roman" w:hAnsi="Times New Roman"/>
          <w:bCs/>
        </w:rPr>
        <w:t xml:space="preserve">aktivít Projektu pred tým, ako došlo k účinkom pozastavenia </w:t>
      </w:r>
      <w:r w:rsidR="003F7940" w:rsidRPr="001F71FE">
        <w:rPr>
          <w:rFonts w:ascii="Times New Roman" w:hAnsi="Times New Roman"/>
          <w:bCs/>
        </w:rPr>
        <w:t xml:space="preserve">Realizácie hlavných aktivít </w:t>
      </w:r>
      <w:r w:rsidRPr="001F71FE">
        <w:rPr>
          <w:rFonts w:ascii="Times New Roman" w:hAnsi="Times New Roman"/>
          <w:bCs/>
        </w:rPr>
        <w:t>Projektu podľa ods</w:t>
      </w:r>
      <w:r w:rsidR="00F1367F" w:rsidRPr="001F71FE">
        <w:rPr>
          <w:rFonts w:ascii="Times New Roman" w:hAnsi="Times New Roman"/>
          <w:bCs/>
        </w:rPr>
        <w:t>.</w:t>
      </w:r>
      <w:r w:rsidRPr="001F71FE">
        <w:rPr>
          <w:rFonts w:ascii="Times New Roman" w:hAnsi="Times New Roman"/>
          <w:bCs/>
        </w:rPr>
        <w:t xml:space="preserve"> </w:t>
      </w:r>
      <w:r w:rsidR="009F6792" w:rsidRPr="001F71FE">
        <w:rPr>
          <w:rFonts w:ascii="Times New Roman" w:hAnsi="Times New Roman"/>
          <w:bCs/>
        </w:rPr>
        <w:t>5</w:t>
      </w:r>
      <w:r w:rsidR="00F1367F" w:rsidRPr="001F71FE">
        <w:rPr>
          <w:rFonts w:ascii="Times New Roman" w:hAnsi="Times New Roman"/>
          <w:bCs/>
        </w:rPr>
        <w:t xml:space="preserve"> </w:t>
      </w:r>
      <w:r w:rsidRPr="001F71FE">
        <w:rPr>
          <w:rFonts w:ascii="Times New Roman" w:hAnsi="Times New Roman"/>
          <w:bCs/>
        </w:rPr>
        <w:t>tohto článku, a to aj v prípade, že k </w:t>
      </w:r>
      <w:r w:rsidR="003F1EF2" w:rsidRPr="001F71FE">
        <w:rPr>
          <w:rFonts w:ascii="Times New Roman" w:hAnsi="Times New Roman"/>
          <w:bCs/>
        </w:rPr>
        <w:t>vynaloženiu</w:t>
      </w:r>
      <w:r w:rsidRPr="001F71FE">
        <w:rPr>
          <w:rFonts w:ascii="Times New Roman" w:hAnsi="Times New Roman"/>
          <w:bCs/>
        </w:rPr>
        <w:t xml:space="preserve"> takéhoto výdavku došlo až v čase po vzniku účinkov pozastavenia </w:t>
      </w:r>
      <w:r w:rsidR="003F7940" w:rsidRPr="001F71FE">
        <w:rPr>
          <w:rFonts w:ascii="Times New Roman" w:hAnsi="Times New Roman"/>
          <w:bCs/>
        </w:rPr>
        <w:t xml:space="preserve">Realizácie hlavných aktivít </w:t>
      </w:r>
      <w:r w:rsidRPr="001F71FE">
        <w:rPr>
          <w:rFonts w:ascii="Times New Roman" w:hAnsi="Times New Roman"/>
          <w:bCs/>
        </w:rPr>
        <w:t>Projektu podľa ods</w:t>
      </w:r>
      <w:r w:rsidR="00F1367F" w:rsidRPr="001F71FE">
        <w:rPr>
          <w:rFonts w:ascii="Times New Roman" w:hAnsi="Times New Roman"/>
          <w:bCs/>
        </w:rPr>
        <w:t>.</w:t>
      </w:r>
      <w:r w:rsidRPr="001F71FE">
        <w:rPr>
          <w:rFonts w:ascii="Times New Roman" w:hAnsi="Times New Roman"/>
          <w:bCs/>
        </w:rPr>
        <w:t xml:space="preserve"> </w:t>
      </w:r>
      <w:r w:rsidR="00AC39AA" w:rsidRPr="001F71FE">
        <w:rPr>
          <w:rFonts w:ascii="Times New Roman" w:hAnsi="Times New Roman"/>
          <w:bCs/>
        </w:rPr>
        <w:t>5</w:t>
      </w:r>
      <w:r w:rsidR="00F1367F" w:rsidRPr="001F71FE">
        <w:rPr>
          <w:rFonts w:ascii="Times New Roman" w:hAnsi="Times New Roman"/>
          <w:bCs/>
        </w:rPr>
        <w:t xml:space="preserve"> </w:t>
      </w:r>
      <w:r w:rsidRPr="001F71FE">
        <w:rPr>
          <w:rFonts w:ascii="Times New Roman" w:hAnsi="Times New Roman"/>
          <w:bCs/>
        </w:rPr>
        <w:t xml:space="preserve">tohto </w:t>
      </w:r>
      <w:r w:rsidRPr="00C51910">
        <w:rPr>
          <w:rFonts w:ascii="Times New Roman" w:hAnsi="Times New Roman"/>
          <w:bCs/>
        </w:rPr>
        <w:t>článku</w:t>
      </w:r>
      <w:r w:rsidR="005001FB" w:rsidRPr="00C51910">
        <w:rPr>
          <w:rFonts w:ascii="Times New Roman" w:hAnsi="Times New Roman"/>
          <w:bCs/>
        </w:rPr>
        <w:t xml:space="preserve">,  </w:t>
      </w:r>
    </w:p>
    <w:p w14:paraId="7B92EB36" w14:textId="77777777" w:rsidR="003F1EF2" w:rsidRPr="00C51910" w:rsidRDefault="003F1EF2" w:rsidP="00441177">
      <w:pPr>
        <w:numPr>
          <w:ilvl w:val="0"/>
          <w:numId w:val="12"/>
        </w:numPr>
        <w:tabs>
          <w:tab w:val="clear" w:pos="720"/>
          <w:tab w:val="num" w:pos="2127"/>
        </w:tabs>
        <w:spacing w:before="120" w:after="0" w:line="264" w:lineRule="auto"/>
        <w:ind w:left="851" w:hanging="284"/>
        <w:jc w:val="both"/>
        <w:rPr>
          <w:rFonts w:ascii="Times New Roman" w:hAnsi="Times New Roman"/>
          <w:bCs/>
          <w:rPrChange w:id="117" w:author="Autor">
            <w:rPr>
              <w:rFonts w:ascii="Times New Roman" w:hAnsi="Times New Roman"/>
              <w:bCs/>
              <w:highlight w:val="lightGray"/>
            </w:rPr>
          </w:rPrChange>
        </w:rPr>
      </w:pPr>
      <w:r w:rsidRPr="00C51910">
        <w:rPr>
          <w:rFonts w:ascii="Times New Roman" w:hAnsi="Times New Roman"/>
          <w:bCs/>
          <w:rPrChange w:id="118" w:author="Autor">
            <w:rPr>
              <w:rFonts w:ascii="Times New Roman" w:hAnsi="Times New Roman"/>
              <w:bCs/>
              <w:highlight w:val="lightGray"/>
            </w:rPr>
          </w:rPrChange>
        </w:rPr>
        <w:t>až do doby, kým vznikne riadne zabezpečenie záväzkov voči Poskytovateľovi súvisiacich s Realizáciou aktivít Projektu v zmysle čl</w:t>
      </w:r>
      <w:r w:rsidR="00905EC7" w:rsidRPr="00C51910">
        <w:rPr>
          <w:rFonts w:ascii="Times New Roman" w:hAnsi="Times New Roman"/>
          <w:bCs/>
          <w:rPrChange w:id="119" w:author="Autor">
            <w:rPr>
              <w:rFonts w:ascii="Times New Roman" w:hAnsi="Times New Roman"/>
              <w:bCs/>
              <w:highlight w:val="lightGray"/>
            </w:rPr>
          </w:rPrChange>
        </w:rPr>
        <w:t>.</w:t>
      </w:r>
      <w:r w:rsidRPr="00C51910">
        <w:rPr>
          <w:rFonts w:ascii="Times New Roman" w:hAnsi="Times New Roman"/>
          <w:bCs/>
          <w:rPrChange w:id="120" w:author="Autor">
            <w:rPr>
              <w:rFonts w:ascii="Times New Roman" w:hAnsi="Times New Roman"/>
              <w:bCs/>
              <w:highlight w:val="lightGray"/>
            </w:rPr>
          </w:rPrChange>
        </w:rPr>
        <w:t xml:space="preserve"> </w:t>
      </w:r>
      <w:r w:rsidR="00905EC7" w:rsidRPr="00C51910">
        <w:rPr>
          <w:rFonts w:ascii="Times New Roman" w:hAnsi="Times New Roman"/>
          <w:bCs/>
          <w:rPrChange w:id="121" w:author="Autor">
            <w:rPr>
              <w:rFonts w:ascii="Times New Roman" w:hAnsi="Times New Roman"/>
              <w:bCs/>
              <w:highlight w:val="lightGray"/>
            </w:rPr>
          </w:rPrChange>
        </w:rPr>
        <w:t>14</w:t>
      </w:r>
      <w:r w:rsidRPr="00C51910">
        <w:rPr>
          <w:rFonts w:ascii="Times New Roman" w:hAnsi="Times New Roman"/>
          <w:bCs/>
          <w:rPrChange w:id="122" w:author="Autor">
            <w:rPr>
              <w:rFonts w:ascii="Times New Roman" w:hAnsi="Times New Roman"/>
              <w:bCs/>
              <w:highlight w:val="lightGray"/>
            </w:rPr>
          </w:rPrChange>
        </w:rPr>
        <w:t xml:space="preserve"> VZP, </w:t>
      </w:r>
    </w:p>
    <w:p w14:paraId="4E567A6A" w14:textId="77777777" w:rsidR="00107570" w:rsidRPr="001F71FE" w:rsidRDefault="00107570"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1F71FE">
        <w:rPr>
          <w:rFonts w:ascii="Times New Roman" w:hAnsi="Times New Roman"/>
          <w:bCs/>
        </w:rPr>
        <w:t xml:space="preserve">v prípade </w:t>
      </w:r>
      <w:r w:rsidRPr="001F71FE">
        <w:rPr>
          <w:rFonts w:ascii="Times New Roman" w:hAnsi="Times New Roman"/>
          <w:b/>
          <w:bCs/>
        </w:rPr>
        <w:t>začatia trestného stíhania</w:t>
      </w:r>
      <w:r w:rsidR="00B00D87" w:rsidRPr="001F71FE">
        <w:rPr>
          <w:rFonts w:ascii="Times New Roman" w:hAnsi="Times New Roman"/>
          <w:bCs/>
        </w:rPr>
        <w:t xml:space="preserve"> </w:t>
      </w:r>
      <w:r w:rsidR="00F20A4E" w:rsidRPr="001F71FE">
        <w:rPr>
          <w:rFonts w:ascii="Times New Roman" w:hAnsi="Times New Roman"/>
          <w:bCs/>
        </w:rPr>
        <w:t xml:space="preserve">za skutok súvisiaci s Realizáciou </w:t>
      </w:r>
      <w:r w:rsidR="00066A58" w:rsidRPr="001F71FE">
        <w:rPr>
          <w:rFonts w:ascii="Times New Roman" w:hAnsi="Times New Roman"/>
          <w:bCs/>
        </w:rPr>
        <w:t xml:space="preserve">aktivít </w:t>
      </w:r>
      <w:r w:rsidR="00F20A4E" w:rsidRPr="001F71FE">
        <w:rPr>
          <w:rFonts w:ascii="Times New Roman" w:hAnsi="Times New Roman"/>
          <w:bCs/>
        </w:rPr>
        <w:t>Projektu alebo s konaním o</w:t>
      </w:r>
      <w:r w:rsidR="00E1237D" w:rsidRPr="001F71FE">
        <w:rPr>
          <w:rFonts w:ascii="Times New Roman" w:hAnsi="Times New Roman"/>
          <w:bCs/>
        </w:rPr>
        <w:t> </w:t>
      </w:r>
      <w:r w:rsidR="00F20A4E" w:rsidRPr="001F71FE">
        <w:rPr>
          <w:rFonts w:ascii="Times New Roman" w:hAnsi="Times New Roman"/>
          <w:bCs/>
        </w:rPr>
        <w:t>žiadosti</w:t>
      </w:r>
      <w:r w:rsidR="00E1237D" w:rsidRPr="001F71FE">
        <w:rPr>
          <w:rFonts w:ascii="Times New Roman" w:hAnsi="Times New Roman"/>
          <w:bCs/>
        </w:rPr>
        <w:t xml:space="preserve"> o NFP</w:t>
      </w:r>
      <w:r w:rsidR="00F20A4E" w:rsidRPr="001F71FE">
        <w:rPr>
          <w:rFonts w:ascii="Times New Roman" w:hAnsi="Times New Roman"/>
          <w:bCs/>
        </w:rPr>
        <w:t xml:space="preserve">, ktoré viedlo k uzavretiu Zmluvy o poskytnutí NFP na Realizáciu </w:t>
      </w:r>
      <w:r w:rsidR="00066A58" w:rsidRPr="001F71FE">
        <w:rPr>
          <w:rFonts w:ascii="Times New Roman" w:hAnsi="Times New Roman"/>
          <w:bCs/>
        </w:rPr>
        <w:t xml:space="preserve">aktivít </w:t>
      </w:r>
      <w:r w:rsidR="00F20A4E" w:rsidRPr="001F71FE">
        <w:rPr>
          <w:rFonts w:ascii="Times New Roman" w:hAnsi="Times New Roman"/>
          <w:bCs/>
        </w:rPr>
        <w:t>Projektu</w:t>
      </w:r>
      <w:r w:rsidR="008C0763" w:rsidRPr="001F71FE">
        <w:rPr>
          <w:rFonts w:ascii="Times New Roman" w:hAnsi="Times New Roman"/>
          <w:bCs/>
        </w:rPr>
        <w:t>,</w:t>
      </w:r>
      <w:r w:rsidR="00F20A4E" w:rsidRPr="001F71FE">
        <w:rPr>
          <w:rFonts w:ascii="Times New Roman" w:hAnsi="Times New Roman"/>
          <w:bCs/>
        </w:rPr>
        <w:t xml:space="preserve"> alebo v prípade vznesenia obvinenia voči Prijímateľovi, </w:t>
      </w:r>
      <w:r w:rsidR="00F20A4E" w:rsidRPr="001F71FE">
        <w:rPr>
          <w:rFonts w:ascii="Times New Roman" w:hAnsi="Times New Roman"/>
          <w:bCs/>
        </w:rPr>
        <w:lastRenderedPageBreak/>
        <w:t xml:space="preserve">osobám konajúcim </w:t>
      </w:r>
      <w:r w:rsidRPr="001F71FE">
        <w:rPr>
          <w:rFonts w:ascii="Times New Roman" w:hAnsi="Times New Roman"/>
          <w:bCs/>
        </w:rPr>
        <w:t>v mene Prijímateľa</w:t>
      </w:r>
      <w:r w:rsidR="00F20A4E" w:rsidRPr="001F71FE">
        <w:rPr>
          <w:rFonts w:ascii="Times New Roman" w:hAnsi="Times New Roman"/>
          <w:bCs/>
        </w:rPr>
        <w:t xml:space="preserve"> alebo iným  osobám v priamej  súvislosti s Projektom</w:t>
      </w:r>
      <w:r w:rsidR="00355838" w:rsidRPr="001F71FE">
        <w:rPr>
          <w:rFonts w:ascii="Times New Roman" w:hAnsi="Times New Roman"/>
          <w:bCs/>
        </w:rPr>
        <w:t>,</w:t>
      </w:r>
    </w:p>
    <w:p w14:paraId="66A321D3" w14:textId="77777777" w:rsidR="005F6AEC" w:rsidRPr="001F71FE" w:rsidRDefault="000135C4"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1F71FE">
        <w:rPr>
          <w:rFonts w:ascii="Times New Roman" w:hAnsi="Times New Roman"/>
          <w:bCs/>
        </w:rPr>
        <w:t>ak je</w:t>
      </w:r>
      <w:r w:rsidR="00F22377" w:rsidRPr="001F71FE">
        <w:rPr>
          <w:rFonts w:ascii="Times New Roman" w:hAnsi="Times New Roman"/>
          <w:bCs/>
        </w:rPr>
        <w:t xml:space="preserve"> alebo bol</w:t>
      </w:r>
      <w:r w:rsidRPr="001F71FE">
        <w:rPr>
          <w:rFonts w:ascii="Times New Roman" w:hAnsi="Times New Roman"/>
          <w:bCs/>
        </w:rPr>
        <w:t xml:space="preserve"> Projekt </w:t>
      </w:r>
      <w:r w:rsidRPr="001F71FE">
        <w:rPr>
          <w:rFonts w:ascii="Times New Roman" w:hAnsi="Times New Roman"/>
          <w:b/>
          <w:bCs/>
        </w:rPr>
        <w:t>predmetom výkonu auditu alebo kontroly</w:t>
      </w:r>
      <w:r w:rsidRPr="001F71FE">
        <w:rPr>
          <w:rFonts w:ascii="Times New Roman" w:hAnsi="Times New Roman"/>
          <w:bCs/>
        </w:rPr>
        <w:t xml:space="preserve"> </w:t>
      </w:r>
      <w:r w:rsidR="00B13419" w:rsidRPr="001F71FE">
        <w:rPr>
          <w:rFonts w:ascii="Times New Roman" w:hAnsi="Times New Roman"/>
          <w:bCs/>
        </w:rPr>
        <w:t>zo strany subjektov podľa čl</w:t>
      </w:r>
      <w:r w:rsidR="00905EC7" w:rsidRPr="001F71FE">
        <w:rPr>
          <w:rFonts w:ascii="Times New Roman" w:hAnsi="Times New Roman"/>
          <w:bCs/>
        </w:rPr>
        <w:t>.</w:t>
      </w:r>
      <w:r w:rsidR="00B13419" w:rsidRPr="001F71FE">
        <w:rPr>
          <w:rFonts w:ascii="Times New Roman" w:hAnsi="Times New Roman"/>
          <w:bCs/>
        </w:rPr>
        <w:t xml:space="preserve"> </w:t>
      </w:r>
      <w:r w:rsidR="00905EC7" w:rsidRPr="001F71FE">
        <w:rPr>
          <w:rFonts w:ascii="Times New Roman" w:hAnsi="Times New Roman"/>
          <w:bCs/>
        </w:rPr>
        <w:t>13</w:t>
      </w:r>
      <w:r w:rsidR="00B13419" w:rsidRPr="001F71FE">
        <w:rPr>
          <w:rFonts w:ascii="Times New Roman" w:hAnsi="Times New Roman"/>
          <w:bCs/>
        </w:rPr>
        <w:t xml:space="preserve"> ods</w:t>
      </w:r>
      <w:r w:rsidR="00905EC7" w:rsidRPr="001F71FE">
        <w:rPr>
          <w:rFonts w:ascii="Times New Roman" w:hAnsi="Times New Roman"/>
          <w:bCs/>
        </w:rPr>
        <w:t>.</w:t>
      </w:r>
      <w:r w:rsidR="00B13419" w:rsidRPr="001F71FE">
        <w:rPr>
          <w:rFonts w:ascii="Times New Roman" w:hAnsi="Times New Roman"/>
          <w:bCs/>
        </w:rPr>
        <w:t xml:space="preserve"> 1 VZP</w:t>
      </w:r>
      <w:r w:rsidRPr="001F71FE">
        <w:rPr>
          <w:rFonts w:ascii="Times New Roman" w:hAnsi="Times New Roman"/>
          <w:bCs/>
        </w:rPr>
        <w:t xml:space="preserve"> a zistenia auditu/kontroly predbežne obsahujú </w:t>
      </w:r>
      <w:r w:rsidRPr="001F71FE">
        <w:rPr>
          <w:rFonts w:ascii="Times New Roman" w:hAnsi="Times New Roman"/>
          <w:b/>
          <w:bCs/>
        </w:rPr>
        <w:t>zistenia</w:t>
      </w:r>
      <w:r w:rsidRPr="001F71FE">
        <w:rPr>
          <w:rFonts w:ascii="Times New Roman" w:hAnsi="Times New Roman"/>
          <w:bCs/>
        </w:rPr>
        <w:t xml:space="preserve">, </w:t>
      </w:r>
      <w:r w:rsidRPr="001F71FE">
        <w:rPr>
          <w:rFonts w:ascii="Times New Roman" w:hAnsi="Times New Roman"/>
          <w:b/>
          <w:bCs/>
        </w:rPr>
        <w:t>ktoré vyžadujú dočasne pozastavenie poskytovania NFP</w:t>
      </w:r>
      <w:r w:rsidRPr="001F71FE">
        <w:rPr>
          <w:rFonts w:ascii="Times New Roman" w:hAnsi="Times New Roman"/>
          <w:bCs/>
        </w:rPr>
        <w:t xml:space="preserve">, bez ohľadu na </w:t>
      </w:r>
      <w:r w:rsidR="00B13419" w:rsidRPr="001F71FE">
        <w:rPr>
          <w:rFonts w:ascii="Times New Roman" w:hAnsi="Times New Roman"/>
          <w:bCs/>
        </w:rPr>
        <w:t xml:space="preserve">preukázanie </w:t>
      </w:r>
      <w:r w:rsidRPr="001F71FE">
        <w:rPr>
          <w:rFonts w:ascii="Times New Roman" w:hAnsi="Times New Roman"/>
          <w:bCs/>
        </w:rPr>
        <w:t>porušeni</w:t>
      </w:r>
      <w:r w:rsidR="00B13419" w:rsidRPr="001F71FE">
        <w:rPr>
          <w:rFonts w:ascii="Times New Roman" w:hAnsi="Times New Roman"/>
          <w:bCs/>
        </w:rPr>
        <w:t>a</w:t>
      </w:r>
      <w:r w:rsidRPr="001F71FE">
        <w:rPr>
          <w:rFonts w:ascii="Times New Roman" w:hAnsi="Times New Roman"/>
          <w:bCs/>
        </w:rPr>
        <w:t xml:space="preserve"> právnej povinnosti Prijímateľom</w:t>
      </w:r>
      <w:r w:rsidR="005F6AEC" w:rsidRPr="001F71FE">
        <w:rPr>
          <w:rFonts w:ascii="Times New Roman" w:hAnsi="Times New Roman"/>
          <w:bCs/>
        </w:rPr>
        <w:t xml:space="preserve">, </w:t>
      </w:r>
    </w:p>
    <w:p w14:paraId="1B559C62" w14:textId="1D54BB73" w:rsidR="009809B8" w:rsidRPr="001F71FE" w:rsidRDefault="005F6AEC"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1F71FE">
        <w:rPr>
          <w:rFonts w:ascii="Times New Roman" w:hAnsi="Times New Roman"/>
          <w:bCs/>
        </w:rPr>
        <w:t>ak došlo k </w:t>
      </w:r>
      <w:r w:rsidR="00F56596" w:rsidRPr="001F71FE">
        <w:rPr>
          <w:rFonts w:ascii="Times New Roman" w:hAnsi="Times New Roman"/>
          <w:b/>
          <w:bCs/>
        </w:rPr>
        <w:t>začatiu konania týkajúceho sa poskytnutia pomoci nezlučiteľnej s vnútorným trhom</w:t>
      </w:r>
      <w:r w:rsidR="00F56596" w:rsidRPr="001F71FE">
        <w:rPr>
          <w:rFonts w:ascii="Times New Roman" w:hAnsi="Times New Roman"/>
          <w:bCs/>
        </w:rPr>
        <w:t xml:space="preserve"> alebo neoprávnenej pomoci v nadväznosti na </w:t>
      </w:r>
      <w:r w:rsidR="000678BB" w:rsidRPr="001F71FE">
        <w:rPr>
          <w:rFonts w:ascii="Times New Roman" w:hAnsi="Times New Roman"/>
          <w:bCs/>
        </w:rPr>
        <w:t>čl</w:t>
      </w:r>
      <w:r w:rsidR="00FF449C" w:rsidRPr="001F71FE">
        <w:rPr>
          <w:rFonts w:ascii="Times New Roman" w:hAnsi="Times New Roman"/>
          <w:bCs/>
        </w:rPr>
        <w:t>.</w:t>
      </w:r>
      <w:r w:rsidR="00F56596" w:rsidRPr="001F71FE">
        <w:rPr>
          <w:rFonts w:ascii="Times New Roman" w:hAnsi="Times New Roman"/>
          <w:bCs/>
        </w:rPr>
        <w:t xml:space="preserve"> 108 Zmluvy o fungovaní EÚ, najmä konania týkajúceho sa neoznámenej alebo protiprávnej pomoci podľa </w:t>
      </w:r>
      <w:r w:rsidR="000678BB" w:rsidRPr="001F71FE">
        <w:rPr>
          <w:rFonts w:ascii="Times New Roman" w:hAnsi="Times New Roman"/>
          <w:bCs/>
        </w:rPr>
        <w:t>článku</w:t>
      </w:r>
      <w:r w:rsidR="00F56596" w:rsidRPr="001F71FE">
        <w:rPr>
          <w:rFonts w:ascii="Times New Roman" w:hAnsi="Times New Roman"/>
          <w:bCs/>
        </w:rPr>
        <w:t xml:space="preserve"> 4 ods</w:t>
      </w:r>
      <w:r w:rsidR="007F3D58" w:rsidRPr="001F71FE">
        <w:rPr>
          <w:rFonts w:ascii="Times New Roman" w:hAnsi="Times New Roman"/>
          <w:bCs/>
        </w:rPr>
        <w:t>.</w:t>
      </w:r>
      <w:r w:rsidR="00F56596" w:rsidRPr="001F71FE">
        <w:rPr>
          <w:rFonts w:ascii="Times New Roman" w:hAnsi="Times New Roman"/>
          <w:bCs/>
        </w:rPr>
        <w:t xml:space="preserve"> </w:t>
      </w:r>
      <w:r w:rsidR="00E1237D" w:rsidRPr="001F71FE">
        <w:rPr>
          <w:rFonts w:ascii="Times New Roman" w:hAnsi="Times New Roman"/>
          <w:bCs/>
        </w:rPr>
        <w:t xml:space="preserve">4 </w:t>
      </w:r>
      <w:r w:rsidR="00304627" w:rsidRPr="001F71FE">
        <w:rPr>
          <w:rFonts w:ascii="Times New Roman" w:hAnsi="Times New Roman"/>
          <w:bCs/>
        </w:rPr>
        <w:t xml:space="preserve">nariadenia </w:t>
      </w:r>
      <w:r w:rsidR="00F56596" w:rsidRPr="001F71FE">
        <w:rPr>
          <w:rFonts w:ascii="Times New Roman" w:hAnsi="Times New Roman"/>
          <w:bCs/>
        </w:rPr>
        <w:t>Rady (</w:t>
      </w:r>
      <w:r w:rsidR="00E1237D" w:rsidRPr="001F71FE">
        <w:rPr>
          <w:rFonts w:ascii="Times New Roman" w:hAnsi="Times New Roman"/>
          <w:bCs/>
        </w:rPr>
        <w:t>EÚ</w:t>
      </w:r>
      <w:r w:rsidR="00F56596" w:rsidRPr="001F71FE">
        <w:rPr>
          <w:rFonts w:ascii="Times New Roman" w:hAnsi="Times New Roman"/>
          <w:bCs/>
        </w:rPr>
        <w:t xml:space="preserve">) č. </w:t>
      </w:r>
      <w:r w:rsidR="00E1237D" w:rsidRPr="001F71FE">
        <w:rPr>
          <w:rFonts w:ascii="Times New Roman" w:hAnsi="Times New Roman"/>
          <w:bCs/>
        </w:rPr>
        <w:t>2015/1589</w:t>
      </w:r>
      <w:r w:rsidR="00F56596" w:rsidRPr="001F71FE">
        <w:rPr>
          <w:rFonts w:ascii="Times New Roman" w:hAnsi="Times New Roman"/>
          <w:bCs/>
        </w:rPr>
        <w:t xml:space="preserve">, ktorým sa ustanovujú podrobné pravidlá na uplatňovanie článku 108 </w:t>
      </w:r>
      <w:ins w:id="123" w:author="Autor">
        <w:r w:rsidR="004A2987">
          <w:rPr>
            <w:rFonts w:ascii="Times New Roman" w:hAnsi="Times New Roman"/>
            <w:bCs/>
          </w:rPr>
          <w:t>Z</w:t>
        </w:r>
      </w:ins>
      <w:del w:id="124" w:author="Autor">
        <w:r w:rsidR="00F56596" w:rsidRPr="001F71FE" w:rsidDel="004A2987">
          <w:rPr>
            <w:rFonts w:ascii="Times New Roman" w:hAnsi="Times New Roman"/>
            <w:bCs/>
          </w:rPr>
          <w:delText>z</w:delText>
        </w:r>
      </w:del>
      <w:r w:rsidR="00F56596" w:rsidRPr="001F71FE">
        <w:rPr>
          <w:rFonts w:ascii="Times New Roman" w:hAnsi="Times New Roman"/>
          <w:bCs/>
        </w:rPr>
        <w:t xml:space="preserve">mluvy o fungovaní Európskej únie, </w:t>
      </w:r>
      <w:r w:rsidR="00F13D96" w:rsidRPr="001F71FE">
        <w:rPr>
          <w:rFonts w:ascii="Times New Roman" w:hAnsi="Times New Roman"/>
          <w:bCs/>
        </w:rPr>
        <w:t xml:space="preserve">alebo v prípade, ak </w:t>
      </w:r>
      <w:r w:rsidR="008C0763" w:rsidRPr="001F71FE">
        <w:rPr>
          <w:rFonts w:ascii="Times New Roman" w:hAnsi="Times New Roman"/>
          <w:bCs/>
        </w:rPr>
        <w:t>Európska k</w:t>
      </w:r>
      <w:r w:rsidR="00F13D96" w:rsidRPr="001F71FE">
        <w:rPr>
          <w:rFonts w:ascii="Times New Roman" w:hAnsi="Times New Roman"/>
          <w:bCs/>
        </w:rPr>
        <w:t xml:space="preserve">omisia prijala rozhodnutie, ktorým prikázala členskému štátu pozastaviť akúkoľvek protiprávnu pomoc, kým </w:t>
      </w:r>
      <w:r w:rsidR="008C0763" w:rsidRPr="001F71FE">
        <w:rPr>
          <w:rFonts w:ascii="Times New Roman" w:hAnsi="Times New Roman"/>
          <w:bCs/>
        </w:rPr>
        <w:t>Európska k</w:t>
      </w:r>
      <w:r w:rsidR="00F13D96" w:rsidRPr="001F71FE">
        <w:rPr>
          <w:rFonts w:ascii="Times New Roman" w:hAnsi="Times New Roman"/>
          <w:bCs/>
        </w:rPr>
        <w:t>omisia neprijme rozhodnutie o zlučiteľnosti pomoci so spoločným trhom</w:t>
      </w:r>
      <w:r w:rsidR="009809B8" w:rsidRPr="001F71FE">
        <w:rPr>
          <w:rFonts w:ascii="Times New Roman" w:hAnsi="Times New Roman"/>
          <w:bCs/>
        </w:rPr>
        <w:t xml:space="preserve">, </w:t>
      </w:r>
    </w:p>
    <w:p w14:paraId="3E5D1153" w14:textId="77777777" w:rsidR="00107570" w:rsidRPr="001F71FE" w:rsidRDefault="009809B8" w:rsidP="00441177">
      <w:pPr>
        <w:numPr>
          <w:ilvl w:val="0"/>
          <w:numId w:val="12"/>
        </w:numPr>
        <w:tabs>
          <w:tab w:val="clear" w:pos="720"/>
          <w:tab w:val="num" w:pos="2127"/>
        </w:tabs>
        <w:spacing w:before="120" w:after="120" w:line="240" w:lineRule="auto"/>
        <w:ind w:left="851" w:hanging="284"/>
        <w:jc w:val="both"/>
        <w:rPr>
          <w:rFonts w:ascii="Times New Roman" w:hAnsi="Times New Roman"/>
          <w:bCs/>
        </w:rPr>
      </w:pPr>
      <w:r w:rsidRPr="001F71FE">
        <w:rPr>
          <w:rFonts w:ascii="Times New Roman" w:hAnsi="Times New Roman"/>
          <w:bCs/>
        </w:rPr>
        <w:t xml:space="preserve">ak poskytnutiu NFP </w:t>
      </w:r>
      <w:r w:rsidRPr="001F71FE">
        <w:rPr>
          <w:rFonts w:ascii="Times New Roman" w:hAnsi="Times New Roman"/>
          <w:b/>
          <w:bCs/>
        </w:rPr>
        <w:t>bráni uzatvorenie Štátnej pokladnice</w:t>
      </w:r>
      <w:r w:rsidR="00F13D96" w:rsidRPr="001F71FE">
        <w:rPr>
          <w:rFonts w:ascii="Times New Roman" w:hAnsi="Times New Roman"/>
          <w:bCs/>
        </w:rPr>
        <w:t xml:space="preserve">. </w:t>
      </w:r>
    </w:p>
    <w:p w14:paraId="136E8010" w14:textId="77777777" w:rsidR="00107570" w:rsidRPr="001F71FE" w:rsidRDefault="00CD207C" w:rsidP="00441177">
      <w:pPr>
        <w:numPr>
          <w:ilvl w:val="1"/>
          <w:numId w:val="4"/>
        </w:numPr>
        <w:tabs>
          <w:tab w:val="clear" w:pos="540"/>
          <w:tab w:val="num" w:pos="1843"/>
        </w:tabs>
        <w:spacing w:before="120" w:after="0" w:line="264" w:lineRule="auto"/>
        <w:ind w:left="567" w:hanging="567"/>
        <w:jc w:val="both"/>
        <w:rPr>
          <w:rFonts w:ascii="Times New Roman" w:hAnsi="Times New Roman"/>
          <w:bCs/>
        </w:rPr>
      </w:pPr>
      <w:r w:rsidRPr="001F71FE">
        <w:rPr>
          <w:rFonts w:ascii="Times New Roman" w:hAnsi="Times New Roman"/>
          <w:b/>
          <w:bCs/>
        </w:rPr>
        <w:t>P</w:t>
      </w:r>
      <w:r w:rsidR="00107570" w:rsidRPr="001F71FE">
        <w:rPr>
          <w:rFonts w:ascii="Times New Roman" w:hAnsi="Times New Roman"/>
          <w:b/>
          <w:bCs/>
        </w:rPr>
        <w:t>oskytovateľ môže pozastaviť poskytovanie NFP</w:t>
      </w:r>
      <w:r w:rsidR="00107570" w:rsidRPr="001F71FE">
        <w:rPr>
          <w:rFonts w:ascii="Times New Roman" w:hAnsi="Times New Roman"/>
          <w:bCs/>
        </w:rPr>
        <w:t xml:space="preserve">, vrátane všetkých procesov s tým súvisiacich, </w:t>
      </w:r>
      <w:r w:rsidR="00107570" w:rsidRPr="001F71FE">
        <w:rPr>
          <w:rFonts w:ascii="Times New Roman" w:hAnsi="Times New Roman"/>
          <w:b/>
          <w:bCs/>
        </w:rPr>
        <w:t xml:space="preserve">v prípade vzniku </w:t>
      </w:r>
      <w:r w:rsidR="007C25BD" w:rsidRPr="001F71FE">
        <w:rPr>
          <w:rFonts w:ascii="Times New Roman" w:hAnsi="Times New Roman"/>
          <w:b/>
          <w:bCs/>
        </w:rPr>
        <w:t>N</w:t>
      </w:r>
      <w:r w:rsidR="00107570" w:rsidRPr="001F71FE">
        <w:rPr>
          <w:rFonts w:ascii="Times New Roman" w:hAnsi="Times New Roman"/>
          <w:b/>
          <w:bCs/>
        </w:rPr>
        <w:t xml:space="preserve">ezrovnalosti až do jej </w:t>
      </w:r>
      <w:r w:rsidR="0059755D" w:rsidRPr="001F71FE">
        <w:rPr>
          <w:rFonts w:ascii="Times New Roman" w:hAnsi="Times New Roman"/>
          <w:b/>
          <w:bCs/>
        </w:rPr>
        <w:t>vysporiadania alebo nepotvrdenia</w:t>
      </w:r>
      <w:r w:rsidR="002509B7" w:rsidRPr="001F71FE">
        <w:rPr>
          <w:rFonts w:ascii="Times New Roman" w:hAnsi="Times New Roman"/>
          <w:bCs/>
        </w:rPr>
        <w:t>. A</w:t>
      </w:r>
      <w:r w:rsidR="00107570" w:rsidRPr="001F71FE">
        <w:rPr>
          <w:rFonts w:ascii="Times New Roman" w:hAnsi="Times New Roman"/>
          <w:bCs/>
        </w:rPr>
        <w:t>k k </w:t>
      </w:r>
      <w:r w:rsidR="002509B7" w:rsidRPr="001F71FE">
        <w:rPr>
          <w:rFonts w:ascii="Times New Roman" w:hAnsi="Times New Roman"/>
          <w:bCs/>
        </w:rPr>
        <w:t xml:space="preserve">vysporiadaniu Nezrovnalosti </w:t>
      </w:r>
      <w:r w:rsidR="00107570" w:rsidRPr="001F71FE">
        <w:rPr>
          <w:rFonts w:ascii="Times New Roman" w:hAnsi="Times New Roman"/>
          <w:bCs/>
        </w:rPr>
        <w:t>nedôjde</w:t>
      </w:r>
      <w:r w:rsidRPr="001F71FE">
        <w:rPr>
          <w:rFonts w:ascii="Times New Roman" w:hAnsi="Times New Roman"/>
          <w:bCs/>
        </w:rPr>
        <w:t xml:space="preserve"> v primeranej lehote poskytnutej Poskytovateľom</w:t>
      </w:r>
      <w:r w:rsidR="00107570" w:rsidRPr="001F71FE">
        <w:rPr>
          <w:rFonts w:ascii="Times New Roman" w:hAnsi="Times New Roman"/>
          <w:bCs/>
        </w:rPr>
        <w:t>, Poskytovateľ je oprávnený v súlade s</w:t>
      </w:r>
      <w:r w:rsidR="00FE0A57" w:rsidRPr="001F71FE">
        <w:rPr>
          <w:rFonts w:ascii="Times New Roman" w:hAnsi="Times New Roman"/>
          <w:bCs/>
        </w:rPr>
        <w:t xml:space="preserve"> n</w:t>
      </w:r>
      <w:r w:rsidR="00107570" w:rsidRPr="001F71FE">
        <w:rPr>
          <w:rFonts w:ascii="Times New Roman" w:hAnsi="Times New Roman"/>
          <w:bCs/>
        </w:rPr>
        <w:t xml:space="preserve">ariadením </w:t>
      </w:r>
      <w:r w:rsidR="00451263" w:rsidRPr="001F71FE">
        <w:rPr>
          <w:rFonts w:ascii="Times New Roman" w:hAnsi="Times New Roman"/>
          <w:bCs/>
        </w:rPr>
        <w:t xml:space="preserve">o spoločných ustanoveniach </w:t>
      </w:r>
      <w:r w:rsidR="00107570" w:rsidRPr="001F71FE">
        <w:rPr>
          <w:rFonts w:ascii="Times New Roman" w:hAnsi="Times New Roman"/>
          <w:bCs/>
        </w:rPr>
        <w:t>a </w:t>
      </w:r>
      <w:r w:rsidR="00FE0A57" w:rsidRPr="001F71FE">
        <w:rPr>
          <w:rFonts w:ascii="Times New Roman" w:hAnsi="Times New Roman"/>
          <w:bCs/>
        </w:rPr>
        <w:t>P</w:t>
      </w:r>
      <w:r w:rsidR="00107570" w:rsidRPr="001F71FE">
        <w:rPr>
          <w:rFonts w:ascii="Times New Roman" w:hAnsi="Times New Roman"/>
          <w:bCs/>
        </w:rPr>
        <w:t xml:space="preserve">rávnymi dokumentmi odstúpiť od Zmluvy </w:t>
      </w:r>
      <w:r w:rsidR="00107570" w:rsidRPr="001F71FE">
        <w:rPr>
          <w:rFonts w:ascii="Times New Roman" w:hAnsi="Times New Roman"/>
        </w:rPr>
        <w:t xml:space="preserve">o poskytnutí NFP </w:t>
      </w:r>
      <w:r w:rsidR="00107570" w:rsidRPr="001F71FE">
        <w:rPr>
          <w:rFonts w:ascii="Times New Roman" w:hAnsi="Times New Roman"/>
          <w:bCs/>
        </w:rPr>
        <w:t xml:space="preserve">pre podstatné porušenie Zmluvy </w:t>
      </w:r>
      <w:r w:rsidR="00107570" w:rsidRPr="001F71FE">
        <w:rPr>
          <w:rFonts w:ascii="Times New Roman" w:hAnsi="Times New Roman"/>
        </w:rPr>
        <w:t xml:space="preserve">o poskytnutí NFP </w:t>
      </w:r>
      <w:r w:rsidR="00107570" w:rsidRPr="001F71FE">
        <w:rPr>
          <w:rFonts w:ascii="Times New Roman" w:hAnsi="Times New Roman"/>
          <w:bCs/>
        </w:rPr>
        <w:t xml:space="preserve">alebo vykonať finančnú opravu časti NFP. </w:t>
      </w:r>
    </w:p>
    <w:p w14:paraId="1133904D" w14:textId="77777777" w:rsidR="00FE0A57" w:rsidRPr="001F71FE" w:rsidRDefault="00FE0A57" w:rsidP="00441177">
      <w:pPr>
        <w:numPr>
          <w:ilvl w:val="1"/>
          <w:numId w:val="4"/>
        </w:numPr>
        <w:tabs>
          <w:tab w:val="clear" w:pos="540"/>
          <w:tab w:val="num" w:pos="1843"/>
        </w:tabs>
        <w:spacing w:before="120" w:after="0" w:line="264" w:lineRule="auto"/>
        <w:ind w:left="567" w:hanging="567"/>
        <w:jc w:val="both"/>
        <w:rPr>
          <w:rFonts w:ascii="Times New Roman" w:hAnsi="Times New Roman"/>
          <w:lang w:eastAsia="sk-SK"/>
        </w:rPr>
      </w:pPr>
      <w:r w:rsidRPr="001F71FE">
        <w:rPr>
          <w:rFonts w:ascii="Times New Roman" w:hAnsi="Times New Roman"/>
          <w:b/>
          <w:lang w:eastAsia="sk-SK"/>
        </w:rPr>
        <w:t>Poskytovateľ oznámi Prijímateľovi pozastavenie poskytovania NFP</w:t>
      </w:r>
      <w:r w:rsidRPr="001F71FE">
        <w:rPr>
          <w:rFonts w:ascii="Times New Roman" w:hAnsi="Times New Roman"/>
          <w:lang w:eastAsia="sk-SK"/>
        </w:rPr>
        <w:t xml:space="preserve">, </w:t>
      </w:r>
      <w:r w:rsidR="004059ED" w:rsidRPr="001F71FE">
        <w:rPr>
          <w:rFonts w:ascii="Times New Roman" w:hAnsi="Times New Roman"/>
          <w:lang w:eastAsia="sk-SK"/>
        </w:rPr>
        <w:t>ak</w:t>
      </w:r>
      <w:r w:rsidRPr="001F71FE">
        <w:rPr>
          <w:rFonts w:ascii="Times New Roman" w:hAnsi="Times New Roman"/>
          <w:lang w:eastAsia="sk-SK"/>
        </w:rPr>
        <w:t xml:space="preserve"> budú splnené podmienky podľa ods</w:t>
      </w:r>
      <w:r w:rsidR="00E23CFA" w:rsidRPr="001F71FE">
        <w:rPr>
          <w:rFonts w:ascii="Times New Roman" w:hAnsi="Times New Roman"/>
          <w:lang w:eastAsia="sk-SK"/>
        </w:rPr>
        <w:t>.</w:t>
      </w:r>
      <w:r w:rsidRPr="001F71FE">
        <w:rPr>
          <w:rFonts w:ascii="Times New Roman" w:hAnsi="Times New Roman"/>
          <w:lang w:eastAsia="sk-SK"/>
        </w:rPr>
        <w:t xml:space="preserve"> </w:t>
      </w:r>
      <w:r w:rsidR="00D5429F" w:rsidRPr="001F71FE">
        <w:rPr>
          <w:rFonts w:ascii="Times New Roman" w:hAnsi="Times New Roman"/>
          <w:lang w:eastAsia="sk-SK"/>
        </w:rPr>
        <w:t>6</w:t>
      </w:r>
      <w:r w:rsidRPr="001F71FE">
        <w:rPr>
          <w:rFonts w:ascii="Times New Roman" w:hAnsi="Times New Roman"/>
          <w:lang w:eastAsia="sk-SK"/>
        </w:rPr>
        <w:t xml:space="preserve"> </w:t>
      </w:r>
      <w:r w:rsidR="00E23CFA" w:rsidRPr="001F71FE">
        <w:rPr>
          <w:rFonts w:ascii="Times New Roman" w:hAnsi="Times New Roman"/>
          <w:lang w:eastAsia="sk-SK"/>
        </w:rPr>
        <w:t xml:space="preserve">alebo ods. </w:t>
      </w:r>
      <w:r w:rsidR="00D5429F" w:rsidRPr="001F71FE">
        <w:rPr>
          <w:rFonts w:ascii="Times New Roman" w:hAnsi="Times New Roman"/>
          <w:lang w:eastAsia="sk-SK"/>
        </w:rPr>
        <w:t>7</w:t>
      </w:r>
      <w:r w:rsidR="00E23CFA" w:rsidRPr="001F71FE">
        <w:rPr>
          <w:rFonts w:ascii="Times New Roman" w:hAnsi="Times New Roman"/>
          <w:lang w:eastAsia="sk-SK"/>
        </w:rPr>
        <w:t xml:space="preserve"> </w:t>
      </w:r>
      <w:r w:rsidRPr="001F71FE">
        <w:rPr>
          <w:rFonts w:ascii="Times New Roman" w:hAnsi="Times New Roman"/>
          <w:lang w:eastAsia="sk-SK"/>
        </w:rPr>
        <w:t xml:space="preserve">tohto článku. Doručením tohto oznámenia Prijímateľovi nastávajú účinky pozastavenia poskytovania NFP. </w:t>
      </w:r>
    </w:p>
    <w:p w14:paraId="02338D14" w14:textId="77777777" w:rsidR="00107570" w:rsidRPr="001F71FE" w:rsidRDefault="00107570" w:rsidP="00441177">
      <w:pPr>
        <w:numPr>
          <w:ilvl w:val="1"/>
          <w:numId w:val="4"/>
        </w:numPr>
        <w:tabs>
          <w:tab w:val="clear" w:pos="540"/>
          <w:tab w:val="num" w:pos="1843"/>
        </w:tabs>
        <w:spacing w:before="120" w:after="0" w:line="264" w:lineRule="auto"/>
        <w:ind w:left="567" w:hanging="567"/>
        <w:jc w:val="both"/>
        <w:rPr>
          <w:rFonts w:ascii="Times New Roman" w:hAnsi="Times New Roman"/>
          <w:bCs/>
        </w:rPr>
      </w:pPr>
      <w:r w:rsidRPr="001F71FE">
        <w:rPr>
          <w:rFonts w:ascii="Times New Roman" w:hAnsi="Times New Roman"/>
          <w:b/>
          <w:bCs/>
        </w:rPr>
        <w:t>Ak Poskytovateľ pozastaví poskytovanie NFP</w:t>
      </w:r>
      <w:r w:rsidRPr="001F71FE">
        <w:rPr>
          <w:rFonts w:ascii="Times New Roman" w:hAnsi="Times New Roman"/>
          <w:bCs/>
        </w:rPr>
        <w:t xml:space="preserve"> vrátane všetkých procesov s tým súvisiacich </w:t>
      </w:r>
      <w:r w:rsidR="00F7308C" w:rsidRPr="001F71FE">
        <w:rPr>
          <w:rFonts w:ascii="Times New Roman" w:hAnsi="Times New Roman"/>
          <w:bCs/>
        </w:rPr>
        <w:t>podľa</w:t>
      </w:r>
      <w:r w:rsidRPr="001F71FE">
        <w:rPr>
          <w:rFonts w:ascii="Times New Roman" w:hAnsi="Times New Roman"/>
          <w:bCs/>
        </w:rPr>
        <w:t xml:space="preserve"> ods</w:t>
      </w:r>
      <w:r w:rsidR="003E5E99" w:rsidRPr="001F71FE">
        <w:rPr>
          <w:rFonts w:ascii="Times New Roman" w:hAnsi="Times New Roman"/>
          <w:bCs/>
        </w:rPr>
        <w:t>.</w:t>
      </w:r>
      <w:r w:rsidRPr="001F71FE">
        <w:rPr>
          <w:rFonts w:ascii="Times New Roman" w:hAnsi="Times New Roman"/>
          <w:bCs/>
        </w:rPr>
        <w:t xml:space="preserve"> </w:t>
      </w:r>
      <w:r w:rsidR="004C0631" w:rsidRPr="001F71FE">
        <w:rPr>
          <w:rFonts w:ascii="Times New Roman" w:hAnsi="Times New Roman"/>
          <w:bCs/>
        </w:rPr>
        <w:t>6</w:t>
      </w:r>
      <w:r w:rsidR="003E5E99" w:rsidRPr="001F71FE">
        <w:rPr>
          <w:rFonts w:ascii="Times New Roman" w:hAnsi="Times New Roman"/>
          <w:bCs/>
        </w:rPr>
        <w:t xml:space="preserve"> </w:t>
      </w:r>
      <w:r w:rsidR="00F7308C" w:rsidRPr="001F71FE">
        <w:rPr>
          <w:rFonts w:ascii="Times New Roman" w:hAnsi="Times New Roman"/>
          <w:bCs/>
        </w:rPr>
        <w:t xml:space="preserve">písm. a), b), e)  alebo </w:t>
      </w:r>
      <w:r w:rsidR="003E5E99" w:rsidRPr="001F71FE">
        <w:rPr>
          <w:rFonts w:ascii="Times New Roman" w:hAnsi="Times New Roman"/>
          <w:bCs/>
        </w:rPr>
        <w:t>f</w:t>
      </w:r>
      <w:r w:rsidR="00F7308C" w:rsidRPr="001F71FE">
        <w:rPr>
          <w:rFonts w:ascii="Times New Roman" w:hAnsi="Times New Roman"/>
          <w:bCs/>
        </w:rPr>
        <w:t xml:space="preserve">)  </w:t>
      </w:r>
      <w:r w:rsidRPr="001F71FE">
        <w:rPr>
          <w:rFonts w:ascii="Times New Roman" w:hAnsi="Times New Roman"/>
          <w:bCs/>
        </w:rPr>
        <w:t xml:space="preserve">alebo </w:t>
      </w:r>
      <w:r w:rsidR="00F7308C" w:rsidRPr="001F71FE">
        <w:rPr>
          <w:rFonts w:ascii="Times New Roman" w:hAnsi="Times New Roman"/>
          <w:bCs/>
        </w:rPr>
        <w:t>podľa ods</w:t>
      </w:r>
      <w:r w:rsidR="003E5E99" w:rsidRPr="001F71FE">
        <w:rPr>
          <w:rFonts w:ascii="Times New Roman" w:hAnsi="Times New Roman"/>
          <w:bCs/>
        </w:rPr>
        <w:t>.</w:t>
      </w:r>
      <w:r w:rsidR="00F7308C" w:rsidRPr="001F71FE">
        <w:rPr>
          <w:rFonts w:ascii="Times New Roman" w:hAnsi="Times New Roman"/>
          <w:bCs/>
        </w:rPr>
        <w:t xml:space="preserve"> </w:t>
      </w:r>
      <w:r w:rsidR="004C0631" w:rsidRPr="001F71FE">
        <w:rPr>
          <w:rFonts w:ascii="Times New Roman" w:hAnsi="Times New Roman"/>
          <w:bCs/>
        </w:rPr>
        <w:t>7</w:t>
      </w:r>
      <w:r w:rsidR="003E5E99" w:rsidRPr="001F71FE">
        <w:rPr>
          <w:rFonts w:ascii="Times New Roman" w:hAnsi="Times New Roman"/>
          <w:bCs/>
        </w:rPr>
        <w:t xml:space="preserve"> </w:t>
      </w:r>
      <w:r w:rsidRPr="001F71FE">
        <w:rPr>
          <w:rFonts w:ascii="Times New Roman" w:hAnsi="Times New Roman"/>
          <w:bCs/>
        </w:rPr>
        <w:t>tohto článku</w:t>
      </w:r>
      <w:r w:rsidR="00850ED6" w:rsidRPr="001F71FE">
        <w:rPr>
          <w:rFonts w:ascii="Times New Roman" w:hAnsi="Times New Roman"/>
          <w:bCs/>
        </w:rPr>
        <w:t xml:space="preserve"> a</w:t>
      </w:r>
      <w:r w:rsidR="006E165E" w:rsidRPr="001F71FE">
        <w:rPr>
          <w:rFonts w:ascii="Times New Roman" w:hAnsi="Times New Roman"/>
          <w:bCs/>
        </w:rPr>
        <w:t xml:space="preserve"> v </w:t>
      </w:r>
      <w:r w:rsidR="00850ED6" w:rsidRPr="001F71FE">
        <w:rPr>
          <w:rFonts w:ascii="Times New Roman" w:hAnsi="Times New Roman"/>
          <w:bCs/>
        </w:rPr>
        <w:t xml:space="preserve">oznámení o pozastavení poskytovania NFP </w:t>
      </w:r>
      <w:r w:rsidR="00850ED6" w:rsidRPr="001F71FE">
        <w:rPr>
          <w:rFonts w:ascii="Times New Roman" w:hAnsi="Times New Roman"/>
          <w:b/>
          <w:bCs/>
        </w:rPr>
        <w:t>neuvedie konkrétne Aktivity</w:t>
      </w:r>
      <w:r w:rsidR="00850ED6" w:rsidRPr="001F71FE">
        <w:rPr>
          <w:rFonts w:ascii="Times New Roman" w:hAnsi="Times New Roman"/>
          <w:bCs/>
        </w:rPr>
        <w:t>, ktorých sa pozastavenie poskytovania NFP týka</w:t>
      </w:r>
      <w:r w:rsidRPr="001F71FE">
        <w:rPr>
          <w:rFonts w:ascii="Times New Roman" w:hAnsi="Times New Roman"/>
          <w:bCs/>
        </w:rPr>
        <w:t xml:space="preserve">, </w:t>
      </w:r>
      <w:r w:rsidR="005001FB" w:rsidRPr="001F71FE">
        <w:rPr>
          <w:rFonts w:ascii="Times New Roman" w:hAnsi="Times New Roman"/>
          <w:b/>
          <w:bCs/>
        </w:rPr>
        <w:t xml:space="preserve">Zmluvné strany sa dohodli, že dôjde k automatickému </w:t>
      </w:r>
      <w:r w:rsidRPr="001F71FE">
        <w:rPr>
          <w:rFonts w:ascii="Times New Roman" w:hAnsi="Times New Roman"/>
          <w:b/>
          <w:bCs/>
        </w:rPr>
        <w:t>pozastaveni</w:t>
      </w:r>
      <w:r w:rsidR="005001FB" w:rsidRPr="001F71FE">
        <w:rPr>
          <w:rFonts w:ascii="Times New Roman" w:hAnsi="Times New Roman"/>
          <w:b/>
          <w:bCs/>
        </w:rPr>
        <w:t>u</w:t>
      </w:r>
      <w:r w:rsidRPr="001F71FE">
        <w:rPr>
          <w:rFonts w:ascii="Times New Roman" w:hAnsi="Times New Roman"/>
          <w:b/>
          <w:bCs/>
        </w:rPr>
        <w:t xml:space="preserve"> </w:t>
      </w:r>
      <w:r w:rsidR="00FE0A57" w:rsidRPr="001F71FE">
        <w:rPr>
          <w:rFonts w:ascii="Times New Roman" w:hAnsi="Times New Roman"/>
          <w:b/>
          <w:bCs/>
        </w:rPr>
        <w:t>R</w:t>
      </w:r>
      <w:r w:rsidRPr="001F71FE">
        <w:rPr>
          <w:rFonts w:ascii="Times New Roman" w:hAnsi="Times New Roman"/>
          <w:b/>
          <w:bCs/>
        </w:rPr>
        <w:t xml:space="preserve">ealizácie </w:t>
      </w:r>
      <w:r w:rsidR="00B123FC" w:rsidRPr="001F71FE">
        <w:rPr>
          <w:rFonts w:ascii="Times New Roman" w:hAnsi="Times New Roman"/>
          <w:b/>
          <w:bCs/>
        </w:rPr>
        <w:t xml:space="preserve">aktivít </w:t>
      </w:r>
      <w:r w:rsidRPr="001F71FE">
        <w:rPr>
          <w:rFonts w:ascii="Times New Roman" w:hAnsi="Times New Roman"/>
          <w:b/>
          <w:bCs/>
        </w:rPr>
        <w:t>Projektu ako celku</w:t>
      </w:r>
      <w:r w:rsidR="00EA681A" w:rsidRPr="001F71FE">
        <w:rPr>
          <w:rFonts w:ascii="Times New Roman" w:hAnsi="Times New Roman"/>
          <w:bCs/>
        </w:rPr>
        <w:t xml:space="preserve">. </w:t>
      </w:r>
      <w:r w:rsidRPr="001F71FE">
        <w:rPr>
          <w:rFonts w:ascii="Times New Roman" w:hAnsi="Times New Roman"/>
          <w:bCs/>
        </w:rPr>
        <w:t xml:space="preserve">Poskytovateľ </w:t>
      </w:r>
      <w:r w:rsidR="00FE0A57" w:rsidRPr="001F71FE">
        <w:rPr>
          <w:rFonts w:ascii="Times New Roman" w:hAnsi="Times New Roman"/>
          <w:bCs/>
          <w:lang w:eastAsia="sk-SK"/>
        </w:rPr>
        <w:t xml:space="preserve">sa </w:t>
      </w:r>
      <w:r w:rsidR="00EA681A" w:rsidRPr="001F71FE">
        <w:rPr>
          <w:rFonts w:ascii="Times New Roman" w:hAnsi="Times New Roman"/>
          <w:bCs/>
          <w:lang w:eastAsia="sk-SK"/>
        </w:rPr>
        <w:t xml:space="preserve">v takom prípade </w:t>
      </w:r>
      <w:r w:rsidR="00FE0A57" w:rsidRPr="001F71FE">
        <w:rPr>
          <w:rFonts w:ascii="Times New Roman" w:hAnsi="Times New Roman"/>
          <w:bCs/>
          <w:lang w:eastAsia="sk-SK"/>
        </w:rPr>
        <w:t>nedostáva do omeškania</w:t>
      </w:r>
      <w:r w:rsidRPr="001F71FE">
        <w:rPr>
          <w:rFonts w:ascii="Times New Roman" w:hAnsi="Times New Roman"/>
          <w:bCs/>
        </w:rPr>
        <w:t xml:space="preserve"> s plnením svojich povinností podľa Zmluvy </w:t>
      </w:r>
      <w:r w:rsidRPr="001F71FE">
        <w:rPr>
          <w:rFonts w:ascii="Times New Roman" w:hAnsi="Times New Roman"/>
        </w:rPr>
        <w:t>o poskytnutí NFP</w:t>
      </w:r>
      <w:r w:rsidRPr="001F71FE">
        <w:rPr>
          <w:rFonts w:ascii="Times New Roman" w:hAnsi="Times New Roman"/>
          <w:bCs/>
        </w:rPr>
        <w:t xml:space="preserve">. </w:t>
      </w:r>
      <w:r w:rsidR="00FE0A57" w:rsidRPr="001F71FE">
        <w:rPr>
          <w:rFonts w:ascii="Times New Roman" w:hAnsi="Times New Roman"/>
          <w:bCs/>
          <w:lang w:eastAsia="sk-SK"/>
        </w:rPr>
        <w:t xml:space="preserve">Zároveň pre taký prípad platí a </w:t>
      </w:r>
      <w:r w:rsidRPr="001F71FE">
        <w:rPr>
          <w:rFonts w:ascii="Times New Roman" w:hAnsi="Times New Roman"/>
          <w:bCs/>
        </w:rPr>
        <w:t xml:space="preserve">Prijímateľ si je vedomý a súhlasí s tým, že v prípade, ak vynakladá počas obdobia pozastavenia </w:t>
      </w:r>
      <w:r w:rsidR="00CA24B5" w:rsidRPr="001F71FE">
        <w:rPr>
          <w:rFonts w:ascii="Times New Roman" w:hAnsi="Times New Roman"/>
          <w:bCs/>
        </w:rPr>
        <w:t xml:space="preserve">Realizácie aktivít </w:t>
      </w:r>
      <w:r w:rsidRPr="001F71FE">
        <w:rPr>
          <w:rFonts w:ascii="Times New Roman" w:hAnsi="Times New Roman"/>
          <w:bCs/>
        </w:rPr>
        <w:t xml:space="preserve">Projektu výdavky, ktoré by inak boli oprávnené, tieto výdavky nebudú považované za oprávnené, pretože nevznikli počas </w:t>
      </w:r>
      <w:r w:rsidR="00FE0A57" w:rsidRPr="001F71FE">
        <w:rPr>
          <w:rFonts w:ascii="Times New Roman" w:hAnsi="Times New Roman"/>
          <w:bCs/>
        </w:rPr>
        <w:t>R</w:t>
      </w:r>
      <w:r w:rsidRPr="001F71FE">
        <w:rPr>
          <w:rFonts w:ascii="Times New Roman" w:hAnsi="Times New Roman"/>
          <w:bCs/>
        </w:rPr>
        <w:t xml:space="preserve">ealizácie </w:t>
      </w:r>
      <w:r w:rsidR="006E165E" w:rsidRPr="001F71FE">
        <w:rPr>
          <w:rFonts w:ascii="Times New Roman" w:hAnsi="Times New Roman"/>
          <w:bCs/>
        </w:rPr>
        <w:t xml:space="preserve">hlavných </w:t>
      </w:r>
      <w:r w:rsidRPr="001F71FE">
        <w:rPr>
          <w:rFonts w:ascii="Times New Roman" w:hAnsi="Times New Roman"/>
          <w:bCs/>
        </w:rPr>
        <w:t>aktivít Projektu (čl</w:t>
      </w:r>
      <w:r w:rsidR="00905EC7" w:rsidRPr="001F71FE">
        <w:rPr>
          <w:rFonts w:ascii="Times New Roman" w:hAnsi="Times New Roman"/>
          <w:bCs/>
        </w:rPr>
        <w:t>.</w:t>
      </w:r>
      <w:r w:rsidRPr="001F71FE">
        <w:rPr>
          <w:rFonts w:ascii="Times New Roman" w:hAnsi="Times New Roman"/>
          <w:bCs/>
        </w:rPr>
        <w:t xml:space="preserve"> </w:t>
      </w:r>
      <w:r w:rsidR="00905EC7" w:rsidRPr="001F71FE">
        <w:rPr>
          <w:rFonts w:ascii="Times New Roman" w:hAnsi="Times New Roman"/>
          <w:bCs/>
        </w:rPr>
        <w:t>15</w:t>
      </w:r>
      <w:r w:rsidRPr="001F71FE">
        <w:rPr>
          <w:rFonts w:ascii="Times New Roman" w:hAnsi="Times New Roman"/>
          <w:bCs/>
        </w:rPr>
        <w:t xml:space="preserve"> od</w:t>
      </w:r>
      <w:r w:rsidR="00905EC7" w:rsidRPr="001F71FE">
        <w:rPr>
          <w:rFonts w:ascii="Times New Roman" w:hAnsi="Times New Roman"/>
          <w:bCs/>
        </w:rPr>
        <w:t>s.</w:t>
      </w:r>
      <w:r w:rsidRPr="001F71FE">
        <w:rPr>
          <w:rFonts w:ascii="Times New Roman" w:hAnsi="Times New Roman"/>
          <w:bCs/>
        </w:rPr>
        <w:t xml:space="preserve"> 1 VZP), </w:t>
      </w:r>
      <w:r w:rsidR="00EF50AE" w:rsidRPr="001F71FE">
        <w:rPr>
          <w:rFonts w:ascii="Times New Roman" w:hAnsi="Times New Roman"/>
          <w:bCs/>
        </w:rPr>
        <w:t xml:space="preserve">resp. </w:t>
      </w:r>
      <w:r w:rsidR="00EA681A" w:rsidRPr="001F71FE">
        <w:rPr>
          <w:rFonts w:ascii="Times New Roman" w:hAnsi="Times New Roman"/>
          <w:bCs/>
        </w:rPr>
        <w:t>ne</w:t>
      </w:r>
      <w:r w:rsidR="00EF50AE" w:rsidRPr="001F71FE">
        <w:rPr>
          <w:rFonts w:ascii="Times New Roman" w:hAnsi="Times New Roman"/>
          <w:bCs/>
        </w:rPr>
        <w:t xml:space="preserve">vznikli na podporné </w:t>
      </w:r>
      <w:r w:rsidR="00CA24B5" w:rsidRPr="001F71FE">
        <w:rPr>
          <w:rFonts w:ascii="Times New Roman" w:hAnsi="Times New Roman"/>
          <w:bCs/>
        </w:rPr>
        <w:t>A</w:t>
      </w:r>
      <w:r w:rsidR="00EF50AE" w:rsidRPr="001F71FE">
        <w:rPr>
          <w:rFonts w:ascii="Times New Roman" w:hAnsi="Times New Roman"/>
          <w:bCs/>
        </w:rPr>
        <w:t>ktivity</w:t>
      </w:r>
      <w:r w:rsidR="00CA24B5" w:rsidRPr="001F71FE">
        <w:rPr>
          <w:rFonts w:ascii="Times New Roman" w:hAnsi="Times New Roman"/>
          <w:bCs/>
        </w:rPr>
        <w:t>,</w:t>
      </w:r>
      <w:r w:rsidR="00EF50AE" w:rsidRPr="001F71FE">
        <w:rPr>
          <w:rFonts w:ascii="Times New Roman" w:hAnsi="Times New Roman"/>
          <w:bCs/>
        </w:rPr>
        <w:t xml:space="preserve"> ktoré vecne súvisia s Realizáciou hlavných aktivít Projektu</w:t>
      </w:r>
      <w:r w:rsidR="00EA681A" w:rsidRPr="001F71FE">
        <w:rPr>
          <w:rFonts w:ascii="Times New Roman" w:hAnsi="Times New Roman"/>
          <w:bCs/>
        </w:rPr>
        <w:t xml:space="preserve">. </w:t>
      </w:r>
      <w:r w:rsidR="00DD7DAF" w:rsidRPr="001F71FE">
        <w:rPr>
          <w:rFonts w:ascii="Times New Roman" w:hAnsi="Times New Roman"/>
          <w:b/>
          <w:bCs/>
        </w:rPr>
        <w:t>Keďže</w:t>
      </w:r>
      <w:r w:rsidR="00EF50AE" w:rsidRPr="001F71FE">
        <w:rPr>
          <w:rFonts w:ascii="Times New Roman" w:hAnsi="Times New Roman"/>
          <w:b/>
          <w:bCs/>
        </w:rPr>
        <w:t xml:space="preserve"> </w:t>
      </w:r>
      <w:r w:rsidR="00FE0A57" w:rsidRPr="001F71FE">
        <w:rPr>
          <w:rFonts w:ascii="Times New Roman" w:hAnsi="Times New Roman"/>
          <w:b/>
          <w:bCs/>
        </w:rPr>
        <w:t>R</w:t>
      </w:r>
      <w:r w:rsidRPr="001F71FE">
        <w:rPr>
          <w:rFonts w:ascii="Times New Roman" w:hAnsi="Times New Roman"/>
          <w:b/>
          <w:bCs/>
        </w:rPr>
        <w:t xml:space="preserve">ealizácia </w:t>
      </w:r>
      <w:r w:rsidR="006E165E" w:rsidRPr="001F71FE">
        <w:rPr>
          <w:rFonts w:ascii="Times New Roman" w:hAnsi="Times New Roman"/>
          <w:b/>
          <w:bCs/>
        </w:rPr>
        <w:t xml:space="preserve">hlavných </w:t>
      </w:r>
      <w:r w:rsidRPr="001F71FE">
        <w:rPr>
          <w:rFonts w:ascii="Times New Roman" w:hAnsi="Times New Roman"/>
          <w:b/>
          <w:bCs/>
        </w:rPr>
        <w:t xml:space="preserve">aktivít Projektu je </w:t>
      </w:r>
      <w:r w:rsidR="005001FB" w:rsidRPr="001F71FE">
        <w:rPr>
          <w:rFonts w:ascii="Times New Roman" w:hAnsi="Times New Roman"/>
          <w:b/>
          <w:bCs/>
        </w:rPr>
        <w:t xml:space="preserve">v zmysle prvej vety tohto odseku </w:t>
      </w:r>
      <w:r w:rsidRPr="001F71FE">
        <w:rPr>
          <w:rFonts w:ascii="Times New Roman" w:hAnsi="Times New Roman"/>
          <w:b/>
          <w:bCs/>
        </w:rPr>
        <w:t>pozastavená</w:t>
      </w:r>
      <w:r w:rsidR="00DD7DAF" w:rsidRPr="001F71FE">
        <w:rPr>
          <w:rFonts w:ascii="Times New Roman" w:hAnsi="Times New Roman"/>
          <w:b/>
          <w:bCs/>
        </w:rPr>
        <w:t xml:space="preserve">, </w:t>
      </w:r>
      <w:r w:rsidRPr="001F71FE">
        <w:rPr>
          <w:rFonts w:ascii="Times New Roman" w:hAnsi="Times New Roman"/>
          <w:b/>
          <w:bCs/>
        </w:rPr>
        <w:t xml:space="preserve">takto vynaložené výdavky nebudú Prijímateľovi </w:t>
      </w:r>
      <w:r w:rsidR="00CA24B5" w:rsidRPr="001F71FE">
        <w:rPr>
          <w:rFonts w:ascii="Times New Roman" w:hAnsi="Times New Roman"/>
          <w:b/>
          <w:bCs/>
        </w:rPr>
        <w:t>uznané za oprávnené</w:t>
      </w:r>
      <w:r w:rsidRPr="001F71FE">
        <w:rPr>
          <w:rFonts w:ascii="Times New Roman" w:hAnsi="Times New Roman"/>
          <w:bCs/>
        </w:rPr>
        <w:t xml:space="preserve">, </w:t>
      </w:r>
      <w:r w:rsidR="00FE0A57" w:rsidRPr="001F71FE">
        <w:rPr>
          <w:rFonts w:ascii="Times New Roman" w:hAnsi="Times New Roman"/>
          <w:bCs/>
          <w:lang w:eastAsia="sk-SK"/>
        </w:rPr>
        <w:t>a to aj bez ohľadu na záväzky, ktoré môžu v tejto súvislosti Prijímateľovi vzniknúť najmä v súvislosti s jeho zmluvnými vzťahmi s Dodávateľmi</w:t>
      </w:r>
      <w:r w:rsidRPr="001F71FE">
        <w:rPr>
          <w:rFonts w:ascii="Times New Roman" w:hAnsi="Times New Roman"/>
          <w:bCs/>
        </w:rPr>
        <w:t xml:space="preserve">. </w:t>
      </w:r>
      <w:r w:rsidR="00850ED6" w:rsidRPr="001F71FE">
        <w:rPr>
          <w:rFonts w:ascii="Times New Roman" w:hAnsi="Times New Roman"/>
          <w:bCs/>
        </w:rPr>
        <w:t xml:space="preserve">Ak Poskytovateľ v oznámení o pozastavení poskytovania NFP </w:t>
      </w:r>
      <w:r w:rsidR="00585968" w:rsidRPr="001F71FE">
        <w:rPr>
          <w:rFonts w:ascii="Times New Roman" w:hAnsi="Times New Roman"/>
          <w:bCs/>
        </w:rPr>
        <w:t>podľa ods</w:t>
      </w:r>
      <w:r w:rsidR="00EE55C2" w:rsidRPr="001F71FE">
        <w:rPr>
          <w:rFonts w:ascii="Times New Roman" w:hAnsi="Times New Roman"/>
          <w:bCs/>
        </w:rPr>
        <w:t>.</w:t>
      </w:r>
      <w:r w:rsidR="00585968" w:rsidRPr="001F71FE">
        <w:rPr>
          <w:rFonts w:ascii="Times New Roman" w:hAnsi="Times New Roman"/>
          <w:bCs/>
        </w:rPr>
        <w:t xml:space="preserve"> </w:t>
      </w:r>
      <w:r w:rsidR="003C641A" w:rsidRPr="001F71FE">
        <w:rPr>
          <w:rFonts w:ascii="Times New Roman" w:hAnsi="Times New Roman"/>
          <w:bCs/>
        </w:rPr>
        <w:t>6</w:t>
      </w:r>
      <w:r w:rsidR="00EE55C2" w:rsidRPr="001F71FE">
        <w:rPr>
          <w:rFonts w:ascii="Times New Roman" w:hAnsi="Times New Roman"/>
          <w:bCs/>
        </w:rPr>
        <w:t xml:space="preserve"> </w:t>
      </w:r>
      <w:r w:rsidR="00554766" w:rsidRPr="001F71FE">
        <w:rPr>
          <w:rFonts w:ascii="Times New Roman" w:hAnsi="Times New Roman"/>
          <w:bCs/>
        </w:rPr>
        <w:t xml:space="preserve">písm. a), b), e)  alebo </w:t>
      </w:r>
      <w:r w:rsidR="00EE55C2" w:rsidRPr="001F71FE">
        <w:rPr>
          <w:rFonts w:ascii="Times New Roman" w:hAnsi="Times New Roman"/>
          <w:bCs/>
        </w:rPr>
        <w:t>f</w:t>
      </w:r>
      <w:r w:rsidR="00554766" w:rsidRPr="001F71FE">
        <w:rPr>
          <w:rFonts w:ascii="Times New Roman" w:hAnsi="Times New Roman"/>
          <w:bCs/>
        </w:rPr>
        <w:t xml:space="preserve">)  </w:t>
      </w:r>
      <w:r w:rsidR="00585968" w:rsidRPr="001F71FE">
        <w:rPr>
          <w:rFonts w:ascii="Times New Roman" w:hAnsi="Times New Roman"/>
          <w:bCs/>
        </w:rPr>
        <w:t>a</w:t>
      </w:r>
      <w:r w:rsidR="00EE55C2" w:rsidRPr="001F71FE">
        <w:rPr>
          <w:rFonts w:ascii="Times New Roman" w:hAnsi="Times New Roman"/>
          <w:bCs/>
        </w:rPr>
        <w:t>lebo podľa ods.</w:t>
      </w:r>
      <w:r w:rsidR="00585968" w:rsidRPr="001F71FE">
        <w:rPr>
          <w:rFonts w:ascii="Times New Roman" w:hAnsi="Times New Roman"/>
          <w:bCs/>
        </w:rPr>
        <w:t> </w:t>
      </w:r>
      <w:r w:rsidR="003C641A" w:rsidRPr="001F71FE">
        <w:rPr>
          <w:rFonts w:ascii="Times New Roman" w:hAnsi="Times New Roman"/>
          <w:bCs/>
        </w:rPr>
        <w:t>7</w:t>
      </w:r>
      <w:r w:rsidR="00EE55C2" w:rsidRPr="001F71FE">
        <w:rPr>
          <w:rFonts w:ascii="Times New Roman" w:hAnsi="Times New Roman"/>
          <w:bCs/>
        </w:rPr>
        <w:t xml:space="preserve"> </w:t>
      </w:r>
      <w:r w:rsidR="00585968" w:rsidRPr="001F71FE">
        <w:rPr>
          <w:rFonts w:ascii="Times New Roman" w:hAnsi="Times New Roman"/>
          <w:bCs/>
        </w:rPr>
        <w:t>tohto článku</w:t>
      </w:r>
      <w:r w:rsidR="00585968" w:rsidRPr="001F71FE">
        <w:rPr>
          <w:rFonts w:ascii="Times New Roman" w:hAnsi="Times New Roman"/>
          <w:b/>
          <w:bCs/>
        </w:rPr>
        <w:t xml:space="preserve"> uviedol konkrétne Aktivity</w:t>
      </w:r>
      <w:r w:rsidR="00585968" w:rsidRPr="001F71FE">
        <w:rPr>
          <w:rFonts w:ascii="Times New Roman" w:hAnsi="Times New Roman"/>
          <w:bCs/>
        </w:rPr>
        <w:t>,</w:t>
      </w:r>
      <w:r w:rsidR="00585968" w:rsidRPr="001F71FE">
        <w:rPr>
          <w:rFonts w:ascii="Times New Roman" w:hAnsi="Times New Roman"/>
          <w:b/>
          <w:bCs/>
        </w:rPr>
        <w:t xml:space="preserve"> ktorých sa týka pozastavenie poskytovania NFP, dôsledky uvedené v tomto ods</w:t>
      </w:r>
      <w:r w:rsidR="00610A0C" w:rsidRPr="001F71FE">
        <w:rPr>
          <w:rFonts w:ascii="Times New Roman" w:hAnsi="Times New Roman"/>
          <w:b/>
          <w:bCs/>
        </w:rPr>
        <w:t>.</w:t>
      </w:r>
      <w:r w:rsidR="00585968" w:rsidRPr="001F71FE">
        <w:rPr>
          <w:rFonts w:ascii="Times New Roman" w:hAnsi="Times New Roman"/>
          <w:b/>
          <w:bCs/>
        </w:rPr>
        <w:t xml:space="preserve"> </w:t>
      </w:r>
      <w:r w:rsidR="003C641A" w:rsidRPr="001F71FE">
        <w:rPr>
          <w:rFonts w:ascii="Times New Roman" w:hAnsi="Times New Roman"/>
          <w:b/>
          <w:bCs/>
        </w:rPr>
        <w:t>9</w:t>
      </w:r>
      <w:r w:rsidR="00610A0C" w:rsidRPr="001F71FE">
        <w:rPr>
          <w:rFonts w:ascii="Times New Roman" w:hAnsi="Times New Roman"/>
          <w:b/>
          <w:bCs/>
        </w:rPr>
        <w:t xml:space="preserve"> </w:t>
      </w:r>
      <w:r w:rsidR="00585968" w:rsidRPr="001F71FE">
        <w:rPr>
          <w:rFonts w:ascii="Times New Roman" w:hAnsi="Times New Roman"/>
          <w:b/>
          <w:bCs/>
        </w:rPr>
        <w:t xml:space="preserve">sa </w:t>
      </w:r>
      <w:r w:rsidR="00AF28CD" w:rsidRPr="001F71FE">
        <w:rPr>
          <w:rFonts w:ascii="Times New Roman" w:hAnsi="Times New Roman"/>
          <w:b/>
          <w:bCs/>
        </w:rPr>
        <w:t xml:space="preserve">týkajú </w:t>
      </w:r>
      <w:r w:rsidR="00585968" w:rsidRPr="001F71FE">
        <w:rPr>
          <w:rFonts w:ascii="Times New Roman" w:hAnsi="Times New Roman"/>
          <w:b/>
          <w:bCs/>
        </w:rPr>
        <w:t>len v oznámení uvedených Aktivít a nimi generovaných výdavkov</w:t>
      </w:r>
      <w:r w:rsidR="00585968" w:rsidRPr="001F71FE">
        <w:rPr>
          <w:rFonts w:ascii="Times New Roman" w:hAnsi="Times New Roman"/>
          <w:bCs/>
        </w:rPr>
        <w:t xml:space="preserve">. </w:t>
      </w:r>
      <w:r w:rsidR="00F95970" w:rsidRPr="001F71FE">
        <w:rPr>
          <w:rFonts w:ascii="Times New Roman" w:hAnsi="Times New Roman"/>
          <w:bCs/>
        </w:rPr>
        <w:t xml:space="preserve">Poskytovateľ je povinný, ak ho o to Prijímateľ požiada, poskytnúť mu všetku požadovanú </w:t>
      </w:r>
      <w:r w:rsidR="009809B8" w:rsidRPr="001F71FE">
        <w:rPr>
          <w:rFonts w:ascii="Times New Roman" w:hAnsi="Times New Roman"/>
          <w:bCs/>
        </w:rPr>
        <w:t xml:space="preserve">nevyhnutnú </w:t>
      </w:r>
      <w:r w:rsidR="00F95970" w:rsidRPr="001F71FE">
        <w:rPr>
          <w:rFonts w:ascii="Times New Roman" w:hAnsi="Times New Roman"/>
          <w:bCs/>
        </w:rPr>
        <w:t>súčinnosť v súlade so Zmluvou poskytnutí NFP na to, aby Prijímateľ bol schopný opäť pokračovať v Riadnej Realizácii</w:t>
      </w:r>
      <w:r w:rsidR="00850ED6" w:rsidRPr="001F71FE">
        <w:rPr>
          <w:rFonts w:ascii="Times New Roman" w:hAnsi="Times New Roman"/>
          <w:bCs/>
        </w:rPr>
        <w:t xml:space="preserve"> </w:t>
      </w:r>
      <w:r w:rsidR="00B6125F" w:rsidRPr="001F71FE">
        <w:rPr>
          <w:rFonts w:ascii="Times New Roman" w:hAnsi="Times New Roman"/>
          <w:bCs/>
        </w:rPr>
        <w:t xml:space="preserve">aktivít </w:t>
      </w:r>
      <w:r w:rsidR="00F95970" w:rsidRPr="001F71FE">
        <w:rPr>
          <w:rFonts w:ascii="Times New Roman" w:hAnsi="Times New Roman"/>
          <w:bCs/>
        </w:rPr>
        <w:t xml:space="preserve">Projektu. </w:t>
      </w:r>
    </w:p>
    <w:p w14:paraId="0EB7E719" w14:textId="77777777" w:rsidR="00107570" w:rsidRPr="001F71FE" w:rsidRDefault="00107570" w:rsidP="00441177">
      <w:pPr>
        <w:numPr>
          <w:ilvl w:val="1"/>
          <w:numId w:val="4"/>
        </w:numPr>
        <w:tabs>
          <w:tab w:val="clear" w:pos="540"/>
          <w:tab w:val="num" w:pos="1843"/>
        </w:tabs>
        <w:spacing w:before="120" w:after="0" w:line="264" w:lineRule="auto"/>
        <w:ind w:left="567" w:hanging="567"/>
        <w:jc w:val="both"/>
        <w:rPr>
          <w:rFonts w:ascii="Times New Roman" w:hAnsi="Times New Roman"/>
          <w:bCs/>
        </w:rPr>
      </w:pPr>
      <w:r w:rsidRPr="001F71FE">
        <w:rPr>
          <w:rFonts w:ascii="Times New Roman" w:hAnsi="Times New Roman"/>
          <w:b/>
          <w:bCs/>
        </w:rPr>
        <w:lastRenderedPageBreak/>
        <w:t xml:space="preserve">Výdavky realizované Prijímateľom počas obdobia </w:t>
      </w:r>
      <w:r w:rsidR="00763062" w:rsidRPr="001F71FE">
        <w:rPr>
          <w:rFonts w:ascii="Times New Roman" w:hAnsi="Times New Roman"/>
          <w:b/>
          <w:bCs/>
        </w:rPr>
        <w:t xml:space="preserve">pozastavenia </w:t>
      </w:r>
      <w:r w:rsidR="00F95970" w:rsidRPr="001F71FE">
        <w:rPr>
          <w:rFonts w:ascii="Times New Roman" w:hAnsi="Times New Roman"/>
          <w:b/>
          <w:bCs/>
        </w:rPr>
        <w:t>R</w:t>
      </w:r>
      <w:r w:rsidR="00763062" w:rsidRPr="001F71FE">
        <w:rPr>
          <w:rFonts w:ascii="Times New Roman" w:hAnsi="Times New Roman"/>
          <w:b/>
          <w:bCs/>
        </w:rPr>
        <w:t xml:space="preserve">ealizácie </w:t>
      </w:r>
      <w:r w:rsidR="003E0F7C" w:rsidRPr="001F71FE">
        <w:rPr>
          <w:rFonts w:ascii="Times New Roman" w:hAnsi="Times New Roman"/>
          <w:b/>
          <w:bCs/>
        </w:rPr>
        <w:t xml:space="preserve">hlavných </w:t>
      </w:r>
      <w:r w:rsidR="00763062" w:rsidRPr="001F71FE">
        <w:rPr>
          <w:rFonts w:ascii="Times New Roman" w:hAnsi="Times New Roman"/>
          <w:b/>
          <w:bCs/>
        </w:rPr>
        <w:t xml:space="preserve">aktivít </w:t>
      </w:r>
      <w:r w:rsidRPr="001F71FE">
        <w:rPr>
          <w:rFonts w:ascii="Times New Roman" w:hAnsi="Times New Roman"/>
          <w:b/>
          <w:bCs/>
        </w:rPr>
        <w:t xml:space="preserve">Projektu sa nebudú pokladať za </w:t>
      </w:r>
      <w:r w:rsidR="00E10151" w:rsidRPr="001F71FE">
        <w:rPr>
          <w:rFonts w:ascii="Times New Roman" w:hAnsi="Times New Roman"/>
          <w:b/>
          <w:bCs/>
        </w:rPr>
        <w:t>O</w:t>
      </w:r>
      <w:r w:rsidRPr="001F71FE">
        <w:rPr>
          <w:rFonts w:ascii="Times New Roman" w:hAnsi="Times New Roman"/>
          <w:b/>
          <w:bCs/>
        </w:rPr>
        <w:t>právnené výdavky</w:t>
      </w:r>
      <w:r w:rsidR="003E0F7C" w:rsidRPr="001F71FE">
        <w:rPr>
          <w:rFonts w:ascii="Times New Roman" w:hAnsi="Times New Roman"/>
          <w:bCs/>
        </w:rPr>
        <w:t>, a to ani výdavky vzťahujúce sa na podporné Aktivity vecne súvisiace s Realizáciou hlavných aktivít Projektu v tej časti, ktorá bola pozastavená</w:t>
      </w:r>
      <w:r w:rsidRPr="001F71FE">
        <w:rPr>
          <w:rFonts w:ascii="Times New Roman" w:hAnsi="Times New Roman"/>
          <w:bCs/>
        </w:rPr>
        <w:t xml:space="preserve">. To neplatí pre tie výdavky realizované Prijímateľom, ktoré sú podľa </w:t>
      </w:r>
      <w:r w:rsidR="00D550A2" w:rsidRPr="001F71FE">
        <w:rPr>
          <w:rFonts w:ascii="Times New Roman" w:hAnsi="Times New Roman"/>
          <w:bCs/>
        </w:rPr>
        <w:t>P</w:t>
      </w:r>
      <w:r w:rsidRPr="001F71FE">
        <w:rPr>
          <w:rFonts w:ascii="Times New Roman" w:hAnsi="Times New Roman"/>
          <w:bCs/>
        </w:rPr>
        <w:t xml:space="preserve">rílohy č. </w:t>
      </w:r>
      <w:r w:rsidR="000E6265" w:rsidRPr="001F71FE">
        <w:rPr>
          <w:rFonts w:ascii="Times New Roman" w:hAnsi="Times New Roman"/>
          <w:bCs/>
        </w:rPr>
        <w:t>3</w:t>
      </w:r>
      <w:r w:rsidR="00632BF1" w:rsidRPr="001F71FE">
        <w:rPr>
          <w:rFonts w:ascii="Times New Roman" w:hAnsi="Times New Roman"/>
          <w:bCs/>
        </w:rPr>
        <w:t xml:space="preserve"> </w:t>
      </w:r>
      <w:r w:rsidRPr="001F71FE">
        <w:rPr>
          <w:rFonts w:ascii="Times New Roman" w:hAnsi="Times New Roman"/>
          <w:bCs/>
        </w:rPr>
        <w:t>(Rozpočet Projektu) zahrnuté pod</w:t>
      </w:r>
      <w:r w:rsidR="003F1EF2" w:rsidRPr="001F71FE">
        <w:rPr>
          <w:rFonts w:ascii="Times New Roman" w:hAnsi="Times New Roman"/>
          <w:bCs/>
        </w:rPr>
        <w:t xml:space="preserve"> čas</w:t>
      </w:r>
      <w:r w:rsidR="00FE0A57" w:rsidRPr="001F71FE">
        <w:rPr>
          <w:rFonts w:ascii="Times New Roman" w:hAnsi="Times New Roman"/>
          <w:bCs/>
        </w:rPr>
        <w:t>ťou P</w:t>
      </w:r>
      <w:r w:rsidR="003F1EF2" w:rsidRPr="001F71FE">
        <w:rPr>
          <w:rFonts w:ascii="Times New Roman" w:hAnsi="Times New Roman"/>
          <w:bCs/>
        </w:rPr>
        <w:t>rojektu</w:t>
      </w:r>
      <w:r w:rsidRPr="001F71FE">
        <w:rPr>
          <w:rFonts w:ascii="Times New Roman" w:hAnsi="Times New Roman"/>
          <w:bCs/>
        </w:rPr>
        <w:t>, ktor</w:t>
      </w:r>
      <w:r w:rsidR="00FE0A57" w:rsidRPr="001F71FE">
        <w:rPr>
          <w:rFonts w:ascii="Times New Roman" w:hAnsi="Times New Roman"/>
          <w:bCs/>
        </w:rPr>
        <w:t>ej</w:t>
      </w:r>
      <w:r w:rsidRPr="001F71FE">
        <w:rPr>
          <w:rFonts w:ascii="Times New Roman" w:hAnsi="Times New Roman"/>
          <w:bCs/>
        </w:rPr>
        <w:t xml:space="preserve"> realizácia nebola pozastavená</w:t>
      </w:r>
      <w:r w:rsidR="00BF2D36" w:rsidRPr="001F71FE">
        <w:rPr>
          <w:rFonts w:ascii="Times New Roman" w:hAnsi="Times New Roman"/>
          <w:bCs/>
        </w:rPr>
        <w:t xml:space="preserve"> alebo </w:t>
      </w:r>
      <w:r w:rsidR="001831DE" w:rsidRPr="001F71FE">
        <w:rPr>
          <w:rFonts w:ascii="Times New Roman" w:hAnsi="Times New Roman"/>
          <w:bCs/>
        </w:rPr>
        <w:t xml:space="preserve">nepatria pod </w:t>
      </w:r>
      <w:r w:rsidR="00F23E85" w:rsidRPr="001F71FE">
        <w:rPr>
          <w:rFonts w:ascii="Times New Roman" w:hAnsi="Times New Roman"/>
          <w:bCs/>
        </w:rPr>
        <w:t xml:space="preserve">tú časť Realizácie hlavných aktivít Projektu, ktorá bola pozastavená podľa ods. </w:t>
      </w:r>
      <w:r w:rsidR="00794ACE" w:rsidRPr="001F71FE">
        <w:rPr>
          <w:rFonts w:ascii="Times New Roman" w:hAnsi="Times New Roman"/>
          <w:bCs/>
        </w:rPr>
        <w:t>5</w:t>
      </w:r>
      <w:r w:rsidR="00F23E85" w:rsidRPr="001F71FE">
        <w:rPr>
          <w:rFonts w:ascii="Times New Roman" w:hAnsi="Times New Roman"/>
          <w:bCs/>
        </w:rPr>
        <w:t xml:space="preserve"> tohto článku</w:t>
      </w:r>
      <w:r w:rsidRPr="001F71FE">
        <w:rPr>
          <w:rFonts w:ascii="Times New Roman" w:hAnsi="Times New Roman"/>
          <w:bCs/>
        </w:rPr>
        <w:t xml:space="preserve">. Z hľadiska posúdenia oprávnenosti jednotlivého výdavku sa uplatní </w:t>
      </w:r>
      <w:r w:rsidR="003448CE" w:rsidRPr="001F71FE">
        <w:rPr>
          <w:rFonts w:ascii="Times New Roman" w:hAnsi="Times New Roman"/>
          <w:bCs/>
        </w:rPr>
        <w:t xml:space="preserve">pravidlo </w:t>
      </w:r>
      <w:r w:rsidRPr="001F71FE">
        <w:rPr>
          <w:rFonts w:ascii="Times New Roman" w:hAnsi="Times New Roman"/>
          <w:bCs/>
        </w:rPr>
        <w:t xml:space="preserve"> </w:t>
      </w:r>
      <w:r w:rsidR="003448CE" w:rsidRPr="001F71FE">
        <w:rPr>
          <w:rFonts w:ascii="Times New Roman" w:hAnsi="Times New Roman"/>
          <w:bCs/>
        </w:rPr>
        <w:t>podľa</w:t>
      </w:r>
      <w:r w:rsidRPr="001F71FE">
        <w:rPr>
          <w:rFonts w:ascii="Times New Roman" w:hAnsi="Times New Roman"/>
          <w:bCs/>
        </w:rPr>
        <w:t> ods</w:t>
      </w:r>
      <w:r w:rsidR="003448CE" w:rsidRPr="001F71FE">
        <w:rPr>
          <w:rFonts w:ascii="Times New Roman" w:hAnsi="Times New Roman"/>
          <w:bCs/>
        </w:rPr>
        <w:t>.</w:t>
      </w:r>
      <w:r w:rsidRPr="001F71FE">
        <w:rPr>
          <w:rFonts w:ascii="Times New Roman" w:hAnsi="Times New Roman"/>
          <w:bCs/>
        </w:rPr>
        <w:t xml:space="preserve"> </w:t>
      </w:r>
      <w:r w:rsidR="002E10DC" w:rsidRPr="001F71FE">
        <w:rPr>
          <w:rFonts w:ascii="Times New Roman" w:hAnsi="Times New Roman"/>
          <w:bCs/>
        </w:rPr>
        <w:t>6</w:t>
      </w:r>
      <w:r w:rsidR="003448CE" w:rsidRPr="001F71FE">
        <w:rPr>
          <w:rFonts w:ascii="Times New Roman" w:hAnsi="Times New Roman"/>
          <w:bCs/>
        </w:rPr>
        <w:t xml:space="preserve"> </w:t>
      </w:r>
      <w:r w:rsidRPr="001F71FE">
        <w:rPr>
          <w:rFonts w:ascii="Times New Roman" w:hAnsi="Times New Roman"/>
          <w:bCs/>
        </w:rPr>
        <w:t>písm</w:t>
      </w:r>
      <w:r w:rsidR="003448CE" w:rsidRPr="001F71FE">
        <w:rPr>
          <w:rFonts w:ascii="Times New Roman" w:hAnsi="Times New Roman"/>
          <w:bCs/>
        </w:rPr>
        <w:t>.</w:t>
      </w:r>
      <w:r w:rsidRPr="001F71FE">
        <w:rPr>
          <w:rFonts w:ascii="Times New Roman" w:hAnsi="Times New Roman"/>
          <w:bCs/>
        </w:rPr>
        <w:t xml:space="preserve"> c) </w:t>
      </w:r>
      <w:r w:rsidR="00D550A2" w:rsidRPr="001F71FE">
        <w:rPr>
          <w:rFonts w:ascii="Times New Roman" w:hAnsi="Times New Roman"/>
          <w:bCs/>
        </w:rPr>
        <w:t>tohto článku</w:t>
      </w:r>
      <w:r w:rsidRPr="001F71FE">
        <w:rPr>
          <w:rFonts w:ascii="Times New Roman" w:hAnsi="Times New Roman"/>
          <w:bCs/>
        </w:rPr>
        <w:t xml:space="preserve">.  </w:t>
      </w:r>
    </w:p>
    <w:p w14:paraId="402971B7" w14:textId="77777777" w:rsidR="00107570" w:rsidRPr="001F71FE" w:rsidRDefault="00107570" w:rsidP="00441177">
      <w:pPr>
        <w:numPr>
          <w:ilvl w:val="1"/>
          <w:numId w:val="4"/>
        </w:numPr>
        <w:tabs>
          <w:tab w:val="clear" w:pos="540"/>
          <w:tab w:val="num" w:pos="1843"/>
        </w:tabs>
        <w:spacing w:before="120" w:after="0" w:line="264" w:lineRule="auto"/>
        <w:ind w:left="567" w:hanging="567"/>
        <w:jc w:val="both"/>
        <w:rPr>
          <w:rFonts w:ascii="Times New Roman" w:hAnsi="Times New Roman"/>
          <w:b/>
          <w:bCs/>
        </w:rPr>
      </w:pPr>
      <w:r w:rsidRPr="001F71FE">
        <w:rPr>
          <w:rFonts w:ascii="Times New Roman" w:hAnsi="Times New Roman"/>
          <w:b/>
          <w:bCs/>
        </w:rPr>
        <w:t>Ak Prijímateľ má za to, že:</w:t>
      </w:r>
    </w:p>
    <w:p w14:paraId="10FC5CD7" w14:textId="77777777" w:rsidR="00107570" w:rsidRPr="001F71FE" w:rsidRDefault="00107570" w:rsidP="00441177">
      <w:pPr>
        <w:numPr>
          <w:ilvl w:val="0"/>
          <w:numId w:val="11"/>
        </w:numPr>
        <w:tabs>
          <w:tab w:val="clear" w:pos="720"/>
        </w:tabs>
        <w:spacing w:before="120" w:after="0" w:line="264" w:lineRule="auto"/>
        <w:ind w:left="851" w:hanging="284"/>
        <w:jc w:val="both"/>
        <w:rPr>
          <w:rFonts w:ascii="Times New Roman" w:hAnsi="Times New Roman"/>
          <w:bCs/>
        </w:rPr>
      </w:pPr>
      <w:r w:rsidRPr="001F71FE">
        <w:rPr>
          <w:rFonts w:ascii="Times New Roman" w:hAnsi="Times New Roman"/>
          <w:b/>
          <w:bCs/>
        </w:rPr>
        <w:t>odstránil zistené porušenia Zmluvy</w:t>
      </w:r>
      <w:r w:rsidRPr="001F71FE">
        <w:rPr>
          <w:rFonts w:ascii="Times New Roman" w:hAnsi="Times New Roman"/>
          <w:bCs/>
        </w:rPr>
        <w:t xml:space="preserve"> </w:t>
      </w:r>
      <w:r w:rsidRPr="001F71FE">
        <w:rPr>
          <w:rFonts w:ascii="Times New Roman" w:hAnsi="Times New Roman"/>
        </w:rPr>
        <w:t xml:space="preserve">o poskytnutí NFP, ktoré sú </w:t>
      </w:r>
      <w:r w:rsidR="00267BBB" w:rsidRPr="001F71FE">
        <w:rPr>
          <w:rFonts w:ascii="Times New Roman" w:hAnsi="Times New Roman"/>
          <w:bCs/>
        </w:rPr>
        <w:t>podľa</w:t>
      </w:r>
      <w:r w:rsidRPr="001F71FE">
        <w:rPr>
          <w:rFonts w:ascii="Times New Roman" w:hAnsi="Times New Roman"/>
          <w:bCs/>
        </w:rPr>
        <w:t xml:space="preserve"> ods</w:t>
      </w:r>
      <w:r w:rsidR="00267BBB" w:rsidRPr="001F71FE">
        <w:rPr>
          <w:rFonts w:ascii="Times New Roman" w:hAnsi="Times New Roman"/>
          <w:bCs/>
        </w:rPr>
        <w:t>.</w:t>
      </w:r>
      <w:r w:rsidRPr="001F71FE">
        <w:rPr>
          <w:rFonts w:ascii="Times New Roman" w:hAnsi="Times New Roman"/>
          <w:bCs/>
        </w:rPr>
        <w:t xml:space="preserve"> </w:t>
      </w:r>
      <w:r w:rsidR="001E389F" w:rsidRPr="001F71FE">
        <w:rPr>
          <w:rFonts w:ascii="Times New Roman" w:hAnsi="Times New Roman"/>
          <w:bCs/>
        </w:rPr>
        <w:t>6</w:t>
      </w:r>
      <w:r w:rsidR="00267BBB" w:rsidRPr="001F71FE">
        <w:rPr>
          <w:rFonts w:ascii="Times New Roman" w:hAnsi="Times New Roman"/>
          <w:bCs/>
        </w:rPr>
        <w:t xml:space="preserve"> </w:t>
      </w:r>
      <w:r w:rsidRPr="001F71FE">
        <w:rPr>
          <w:rFonts w:ascii="Times New Roman" w:hAnsi="Times New Roman"/>
          <w:bCs/>
        </w:rPr>
        <w:t>tohto článku prekážkou pre poskytovanie NFP zo strany Poskytovateľa, s výnimkou písm</w:t>
      </w:r>
      <w:r w:rsidR="00267BBB" w:rsidRPr="001F71FE">
        <w:rPr>
          <w:rFonts w:ascii="Times New Roman" w:hAnsi="Times New Roman"/>
          <w:bCs/>
        </w:rPr>
        <w:t>.</w:t>
      </w:r>
      <w:r w:rsidRPr="001F71FE">
        <w:rPr>
          <w:rFonts w:ascii="Times New Roman" w:hAnsi="Times New Roman"/>
          <w:bCs/>
        </w:rPr>
        <w:t xml:space="preserve"> f)</w:t>
      </w:r>
      <w:r w:rsidR="009344E1" w:rsidRPr="001F71FE">
        <w:rPr>
          <w:rFonts w:ascii="Times New Roman" w:hAnsi="Times New Roman"/>
          <w:bCs/>
        </w:rPr>
        <w:t xml:space="preserve"> až </w:t>
      </w:r>
      <w:r w:rsidR="00267BBB" w:rsidRPr="001F71FE">
        <w:rPr>
          <w:rFonts w:ascii="Times New Roman" w:hAnsi="Times New Roman"/>
          <w:bCs/>
        </w:rPr>
        <w:t>h</w:t>
      </w:r>
      <w:r w:rsidR="009344E1" w:rsidRPr="001F71FE">
        <w:rPr>
          <w:rFonts w:ascii="Times New Roman" w:hAnsi="Times New Roman"/>
          <w:bCs/>
        </w:rPr>
        <w:t xml:space="preserve">) </w:t>
      </w:r>
      <w:r w:rsidR="008C499F" w:rsidRPr="001F71FE">
        <w:rPr>
          <w:rFonts w:ascii="Times New Roman" w:hAnsi="Times New Roman"/>
          <w:bCs/>
        </w:rPr>
        <w:t>ods</w:t>
      </w:r>
      <w:r w:rsidR="00267BBB" w:rsidRPr="001F71FE">
        <w:rPr>
          <w:rFonts w:ascii="Times New Roman" w:hAnsi="Times New Roman"/>
          <w:bCs/>
        </w:rPr>
        <w:t>.</w:t>
      </w:r>
      <w:r w:rsidR="008C499F" w:rsidRPr="001F71FE">
        <w:rPr>
          <w:rFonts w:ascii="Times New Roman" w:hAnsi="Times New Roman"/>
          <w:bCs/>
        </w:rPr>
        <w:t xml:space="preserve"> </w:t>
      </w:r>
      <w:r w:rsidR="001E389F" w:rsidRPr="001F71FE">
        <w:rPr>
          <w:rFonts w:ascii="Times New Roman" w:hAnsi="Times New Roman"/>
          <w:bCs/>
        </w:rPr>
        <w:t>6</w:t>
      </w:r>
      <w:r w:rsidR="00267BBB" w:rsidRPr="001F71FE">
        <w:rPr>
          <w:rFonts w:ascii="Times New Roman" w:hAnsi="Times New Roman"/>
          <w:bCs/>
        </w:rPr>
        <w:t xml:space="preserve"> </w:t>
      </w:r>
      <w:r w:rsidR="008C499F" w:rsidRPr="001F71FE">
        <w:rPr>
          <w:rFonts w:ascii="Times New Roman" w:hAnsi="Times New Roman"/>
          <w:bCs/>
        </w:rPr>
        <w:t>tohto článku</w:t>
      </w:r>
      <w:r w:rsidRPr="001F71FE">
        <w:rPr>
          <w:rFonts w:ascii="Times New Roman" w:hAnsi="Times New Roman"/>
          <w:bCs/>
        </w:rPr>
        <w:t>, na ktoré sa toto ustanovenie ods</w:t>
      </w:r>
      <w:r w:rsidR="00B41FFD" w:rsidRPr="001F71FE">
        <w:rPr>
          <w:rFonts w:ascii="Times New Roman" w:hAnsi="Times New Roman"/>
          <w:bCs/>
        </w:rPr>
        <w:t>.</w:t>
      </w:r>
      <w:r w:rsidRPr="001F71FE">
        <w:rPr>
          <w:rFonts w:ascii="Times New Roman" w:hAnsi="Times New Roman"/>
          <w:bCs/>
        </w:rPr>
        <w:t xml:space="preserve"> </w:t>
      </w:r>
      <w:r w:rsidR="00267BBB" w:rsidRPr="001F71FE">
        <w:rPr>
          <w:rFonts w:ascii="Times New Roman" w:hAnsi="Times New Roman"/>
          <w:bCs/>
        </w:rPr>
        <w:t>1</w:t>
      </w:r>
      <w:r w:rsidR="007D7830" w:rsidRPr="001F71FE">
        <w:rPr>
          <w:rFonts w:ascii="Times New Roman" w:hAnsi="Times New Roman"/>
          <w:bCs/>
        </w:rPr>
        <w:t>1</w:t>
      </w:r>
      <w:r w:rsidR="00267BBB" w:rsidRPr="001F71FE">
        <w:rPr>
          <w:rFonts w:ascii="Times New Roman" w:hAnsi="Times New Roman"/>
          <w:bCs/>
        </w:rPr>
        <w:t xml:space="preserve"> </w:t>
      </w:r>
      <w:r w:rsidR="00D550A2" w:rsidRPr="001F71FE">
        <w:rPr>
          <w:rFonts w:ascii="Times New Roman" w:hAnsi="Times New Roman"/>
          <w:bCs/>
        </w:rPr>
        <w:t>tohto článku</w:t>
      </w:r>
      <w:r w:rsidRPr="001F71FE">
        <w:rPr>
          <w:rFonts w:ascii="Times New Roman" w:hAnsi="Times New Roman"/>
          <w:bCs/>
        </w:rPr>
        <w:t xml:space="preserve"> nevzťahuje, za podmienky, ak súčasne nedošlo k porušeniu povinnosti Prijímateľa, alebo </w:t>
      </w:r>
    </w:p>
    <w:p w14:paraId="3C825209" w14:textId="77777777" w:rsidR="00632BF1" w:rsidRPr="001F71FE" w:rsidRDefault="00107570" w:rsidP="00441177">
      <w:pPr>
        <w:numPr>
          <w:ilvl w:val="0"/>
          <w:numId w:val="11"/>
        </w:numPr>
        <w:tabs>
          <w:tab w:val="clear" w:pos="720"/>
        </w:tabs>
        <w:spacing w:before="120" w:after="0" w:line="264" w:lineRule="auto"/>
        <w:ind w:left="851" w:hanging="284"/>
        <w:jc w:val="both"/>
        <w:rPr>
          <w:rFonts w:ascii="Times New Roman" w:hAnsi="Times New Roman"/>
          <w:bCs/>
        </w:rPr>
      </w:pPr>
      <w:r w:rsidRPr="001F71FE">
        <w:rPr>
          <w:rFonts w:ascii="Times New Roman" w:hAnsi="Times New Roman"/>
          <w:b/>
          <w:bCs/>
        </w:rPr>
        <w:t xml:space="preserve">došlo k zániku </w:t>
      </w:r>
      <w:r w:rsidR="00121A28" w:rsidRPr="001F71FE">
        <w:rPr>
          <w:rFonts w:ascii="Times New Roman" w:hAnsi="Times New Roman"/>
          <w:b/>
          <w:bCs/>
        </w:rPr>
        <w:t>OVZ</w:t>
      </w:r>
      <w:r w:rsidRPr="001F71FE">
        <w:rPr>
          <w:rFonts w:ascii="Times New Roman" w:hAnsi="Times New Roman"/>
          <w:b/>
          <w:bCs/>
        </w:rPr>
        <w:t>, ktor</w:t>
      </w:r>
      <w:r w:rsidR="007B0875" w:rsidRPr="001F71FE">
        <w:rPr>
          <w:rFonts w:ascii="Times New Roman" w:hAnsi="Times New Roman"/>
          <w:b/>
          <w:bCs/>
        </w:rPr>
        <w:t>á</w:t>
      </w:r>
      <w:r w:rsidRPr="001F71FE">
        <w:rPr>
          <w:rFonts w:ascii="Times New Roman" w:hAnsi="Times New Roman"/>
          <w:b/>
          <w:bCs/>
        </w:rPr>
        <w:t xml:space="preserve"> </w:t>
      </w:r>
      <w:r w:rsidR="007B0875" w:rsidRPr="001F71FE">
        <w:rPr>
          <w:rFonts w:ascii="Times New Roman" w:hAnsi="Times New Roman"/>
          <w:b/>
          <w:bCs/>
        </w:rPr>
        <w:t>je</w:t>
      </w:r>
      <w:r w:rsidR="007B0875" w:rsidRPr="001F71FE">
        <w:rPr>
          <w:rFonts w:ascii="Times New Roman" w:hAnsi="Times New Roman"/>
          <w:bCs/>
        </w:rPr>
        <w:t xml:space="preserve"> </w:t>
      </w:r>
      <w:r w:rsidR="006A11BB" w:rsidRPr="001F71FE">
        <w:rPr>
          <w:rFonts w:ascii="Times New Roman" w:hAnsi="Times New Roman"/>
          <w:bCs/>
        </w:rPr>
        <w:t>podľa</w:t>
      </w:r>
      <w:r w:rsidRPr="001F71FE">
        <w:rPr>
          <w:rFonts w:ascii="Times New Roman" w:hAnsi="Times New Roman"/>
          <w:bCs/>
        </w:rPr>
        <w:t xml:space="preserve"> ods</w:t>
      </w:r>
      <w:r w:rsidR="006A11BB" w:rsidRPr="001F71FE">
        <w:rPr>
          <w:rFonts w:ascii="Times New Roman" w:hAnsi="Times New Roman"/>
          <w:bCs/>
        </w:rPr>
        <w:t>.</w:t>
      </w:r>
      <w:r w:rsidRPr="001F71FE">
        <w:rPr>
          <w:rFonts w:ascii="Times New Roman" w:hAnsi="Times New Roman"/>
          <w:bCs/>
        </w:rPr>
        <w:t xml:space="preserve"> </w:t>
      </w:r>
      <w:r w:rsidR="00005FF4" w:rsidRPr="001F71FE">
        <w:rPr>
          <w:rFonts w:ascii="Times New Roman" w:hAnsi="Times New Roman"/>
          <w:bCs/>
        </w:rPr>
        <w:t>6</w:t>
      </w:r>
      <w:r w:rsidR="006A11BB" w:rsidRPr="001F71FE">
        <w:rPr>
          <w:rFonts w:ascii="Times New Roman" w:hAnsi="Times New Roman"/>
          <w:bCs/>
        </w:rPr>
        <w:t xml:space="preserve"> </w:t>
      </w:r>
      <w:r w:rsidRPr="001F71FE">
        <w:rPr>
          <w:rFonts w:ascii="Times New Roman" w:hAnsi="Times New Roman"/>
          <w:bCs/>
        </w:rPr>
        <w:t xml:space="preserve">tohto článku </w:t>
      </w:r>
      <w:r w:rsidRPr="001F71FE">
        <w:rPr>
          <w:rFonts w:ascii="Times New Roman" w:hAnsi="Times New Roman"/>
          <w:b/>
          <w:bCs/>
        </w:rPr>
        <w:t>prekážkou</w:t>
      </w:r>
      <w:r w:rsidRPr="001F71FE">
        <w:rPr>
          <w:rFonts w:ascii="Times New Roman" w:hAnsi="Times New Roman"/>
          <w:bCs/>
        </w:rPr>
        <w:t xml:space="preserve"> pre poskytovanie NFP zo strany Poskytovateľa, alebo</w:t>
      </w:r>
    </w:p>
    <w:p w14:paraId="6E920A5E" w14:textId="77777777" w:rsidR="00107570" w:rsidRPr="001F71FE" w:rsidRDefault="00C40EC8" w:rsidP="00441177">
      <w:pPr>
        <w:numPr>
          <w:ilvl w:val="0"/>
          <w:numId w:val="11"/>
        </w:numPr>
        <w:spacing w:before="120" w:after="0" w:line="264" w:lineRule="auto"/>
        <w:ind w:left="851" w:hanging="284"/>
        <w:jc w:val="both"/>
        <w:rPr>
          <w:rFonts w:ascii="Times New Roman" w:hAnsi="Times New Roman"/>
          <w:bCs/>
        </w:rPr>
      </w:pPr>
      <w:r w:rsidRPr="001F71FE">
        <w:rPr>
          <w:rFonts w:ascii="Times New Roman" w:hAnsi="Times New Roman"/>
          <w:b/>
          <w:bCs/>
        </w:rPr>
        <w:t xml:space="preserve">vysporiadal </w:t>
      </w:r>
      <w:r w:rsidR="00956944" w:rsidRPr="001F71FE">
        <w:rPr>
          <w:rFonts w:ascii="Times New Roman" w:hAnsi="Times New Roman"/>
          <w:b/>
          <w:bCs/>
        </w:rPr>
        <w:t>N</w:t>
      </w:r>
      <w:r w:rsidR="00107570" w:rsidRPr="001F71FE">
        <w:rPr>
          <w:rFonts w:ascii="Times New Roman" w:hAnsi="Times New Roman"/>
          <w:b/>
          <w:bCs/>
        </w:rPr>
        <w:t>ezrovnalosť</w:t>
      </w:r>
      <w:r w:rsidR="00107570" w:rsidRPr="001F71FE">
        <w:rPr>
          <w:rFonts w:ascii="Times New Roman" w:hAnsi="Times New Roman"/>
          <w:bCs/>
        </w:rPr>
        <w:t xml:space="preserve"> </w:t>
      </w:r>
      <w:r w:rsidR="006A11BB" w:rsidRPr="001F71FE">
        <w:rPr>
          <w:rFonts w:ascii="Times New Roman" w:hAnsi="Times New Roman"/>
          <w:bCs/>
        </w:rPr>
        <w:t>podľa</w:t>
      </w:r>
      <w:r w:rsidR="00107570" w:rsidRPr="001F71FE">
        <w:rPr>
          <w:rFonts w:ascii="Times New Roman" w:hAnsi="Times New Roman"/>
          <w:bCs/>
        </w:rPr>
        <w:t xml:space="preserve"> ods</w:t>
      </w:r>
      <w:r w:rsidR="006A11BB" w:rsidRPr="001F71FE">
        <w:rPr>
          <w:rFonts w:ascii="Times New Roman" w:hAnsi="Times New Roman"/>
          <w:bCs/>
        </w:rPr>
        <w:t>.</w:t>
      </w:r>
      <w:r w:rsidR="00107570" w:rsidRPr="001F71FE">
        <w:rPr>
          <w:rFonts w:ascii="Times New Roman" w:hAnsi="Times New Roman"/>
          <w:bCs/>
        </w:rPr>
        <w:t xml:space="preserve"> </w:t>
      </w:r>
      <w:r w:rsidR="00005FF4" w:rsidRPr="001F71FE">
        <w:rPr>
          <w:rFonts w:ascii="Times New Roman" w:hAnsi="Times New Roman"/>
          <w:bCs/>
        </w:rPr>
        <w:t>7</w:t>
      </w:r>
      <w:r w:rsidR="006A11BB" w:rsidRPr="001F71FE">
        <w:rPr>
          <w:rFonts w:ascii="Times New Roman" w:hAnsi="Times New Roman"/>
          <w:bCs/>
        </w:rPr>
        <w:t xml:space="preserve"> </w:t>
      </w:r>
      <w:r w:rsidR="00107570" w:rsidRPr="001F71FE">
        <w:rPr>
          <w:rFonts w:ascii="Times New Roman" w:hAnsi="Times New Roman"/>
          <w:bCs/>
        </w:rPr>
        <w:t xml:space="preserve">tohto článku, </w:t>
      </w:r>
    </w:p>
    <w:p w14:paraId="73A4B5F3" w14:textId="77777777" w:rsidR="00107570" w:rsidRPr="001F71FE" w:rsidRDefault="00107570" w:rsidP="00441177">
      <w:pPr>
        <w:spacing w:before="120" w:line="264" w:lineRule="auto"/>
        <w:ind w:left="567"/>
        <w:jc w:val="both"/>
        <w:rPr>
          <w:rFonts w:ascii="Times New Roman" w:hAnsi="Times New Roman"/>
          <w:bCs/>
        </w:rPr>
      </w:pPr>
      <w:r w:rsidRPr="001F71FE">
        <w:rPr>
          <w:rFonts w:ascii="Times New Roman" w:hAnsi="Times New Roman"/>
          <w:bCs/>
        </w:rPr>
        <w:t xml:space="preserve">je povinný </w:t>
      </w:r>
      <w:r w:rsidR="007B0875" w:rsidRPr="001F71FE">
        <w:rPr>
          <w:rFonts w:ascii="Times New Roman" w:hAnsi="Times New Roman"/>
          <w:bCs/>
        </w:rPr>
        <w:t>B</w:t>
      </w:r>
      <w:r w:rsidRPr="001F71FE">
        <w:rPr>
          <w:rFonts w:ascii="Times New Roman" w:hAnsi="Times New Roman"/>
          <w:bCs/>
        </w:rPr>
        <w:t xml:space="preserve">ezodkladne doručiť Poskytovateľovi </w:t>
      </w:r>
      <w:r w:rsidRPr="001F71FE">
        <w:rPr>
          <w:rFonts w:ascii="Times New Roman" w:hAnsi="Times New Roman"/>
          <w:b/>
          <w:bCs/>
        </w:rPr>
        <w:t>oznámenie o odstránení</w:t>
      </w:r>
      <w:r w:rsidRPr="001F71FE">
        <w:rPr>
          <w:rFonts w:ascii="Times New Roman" w:hAnsi="Times New Roman"/>
          <w:bCs/>
        </w:rPr>
        <w:t xml:space="preserve"> zistených </w:t>
      </w:r>
      <w:r w:rsidRPr="001F71FE">
        <w:rPr>
          <w:rFonts w:ascii="Times New Roman" w:hAnsi="Times New Roman"/>
          <w:b/>
          <w:bCs/>
        </w:rPr>
        <w:t>porušení</w:t>
      </w:r>
      <w:r w:rsidRPr="001F71FE">
        <w:rPr>
          <w:rFonts w:ascii="Times New Roman" w:hAnsi="Times New Roman"/>
          <w:bCs/>
        </w:rPr>
        <w:t xml:space="preserve"> Zmluvy </w:t>
      </w:r>
      <w:r w:rsidRPr="001F71FE">
        <w:rPr>
          <w:rFonts w:ascii="Times New Roman" w:hAnsi="Times New Roman"/>
        </w:rPr>
        <w:t>o poskytnutí NFP</w:t>
      </w:r>
      <w:r w:rsidRPr="001F71FE">
        <w:rPr>
          <w:rFonts w:ascii="Times New Roman" w:hAnsi="Times New Roman"/>
          <w:bCs/>
        </w:rPr>
        <w:t>. V prípade, ak obnoveniu poskytovania NFP Prijímateľovi nebráni iný vykonaný právny úkon alebo akákoľvek povinnosť Poskytovateľa vyplývajúca pre neho z </w:t>
      </w:r>
      <w:r w:rsidR="007C3A2B" w:rsidRPr="001F71FE">
        <w:rPr>
          <w:rFonts w:ascii="Times New Roman" w:hAnsi="Times New Roman"/>
          <w:bCs/>
        </w:rPr>
        <w:t xml:space="preserve">právnych </w:t>
      </w:r>
      <w:r w:rsidRPr="001F71FE">
        <w:rPr>
          <w:rFonts w:ascii="Times New Roman" w:hAnsi="Times New Roman"/>
          <w:bCs/>
        </w:rPr>
        <w:t>predpisov SR</w:t>
      </w:r>
      <w:r w:rsidR="00121A28" w:rsidRPr="001F71FE">
        <w:rPr>
          <w:rFonts w:ascii="Times New Roman" w:hAnsi="Times New Roman"/>
          <w:bCs/>
        </w:rPr>
        <w:t xml:space="preserve"> alebo</w:t>
      </w:r>
      <w:r w:rsidRPr="001F71FE">
        <w:rPr>
          <w:rFonts w:ascii="Times New Roman" w:hAnsi="Times New Roman"/>
          <w:bCs/>
        </w:rPr>
        <w:t xml:space="preserve"> </w:t>
      </w:r>
      <w:r w:rsidR="00121A28" w:rsidRPr="001F71FE">
        <w:rPr>
          <w:rFonts w:ascii="Times New Roman" w:hAnsi="Times New Roman"/>
          <w:bCs/>
        </w:rPr>
        <w:t xml:space="preserve">z </w:t>
      </w:r>
      <w:r w:rsidR="007B0875" w:rsidRPr="001F71FE">
        <w:rPr>
          <w:rFonts w:ascii="Times New Roman" w:hAnsi="Times New Roman"/>
          <w:bCs/>
        </w:rPr>
        <w:t>P</w:t>
      </w:r>
      <w:r w:rsidRPr="001F71FE">
        <w:rPr>
          <w:rFonts w:ascii="Times New Roman" w:hAnsi="Times New Roman"/>
          <w:bCs/>
        </w:rPr>
        <w:t>rávnych aktov EÚ alebo z </w:t>
      </w:r>
      <w:r w:rsidR="00121A28" w:rsidRPr="001F71FE">
        <w:rPr>
          <w:rFonts w:ascii="Times New Roman" w:hAnsi="Times New Roman"/>
          <w:bCs/>
        </w:rPr>
        <w:t>P</w:t>
      </w:r>
      <w:r w:rsidRPr="001F71FE">
        <w:rPr>
          <w:rFonts w:ascii="Times New Roman" w:hAnsi="Times New Roman"/>
          <w:bCs/>
        </w:rPr>
        <w:t xml:space="preserve">rávnych dokumentov a zároveň podľa overenia Poskytovateľa tvrdenia Prijímateľa o odstránení zistených porušení Zmluvy o poskytnutí NFP zodpovedajú skutočnosti, </w:t>
      </w:r>
      <w:r w:rsidRPr="001F71FE">
        <w:rPr>
          <w:rFonts w:ascii="Times New Roman" w:hAnsi="Times New Roman"/>
          <w:b/>
          <w:bCs/>
        </w:rPr>
        <w:t>obnoví Poskytovateľ poskytovanie NFP Prijímateľovi</w:t>
      </w:r>
      <w:r w:rsidRPr="001F71FE">
        <w:rPr>
          <w:rFonts w:ascii="Times New Roman" w:hAnsi="Times New Roman"/>
          <w:bCs/>
        </w:rPr>
        <w:t>. V prípade obnovenia poskytovania NFP z dôvodov uvedených v tomto ods</w:t>
      </w:r>
      <w:r w:rsidR="009417FC" w:rsidRPr="001F71FE">
        <w:rPr>
          <w:rFonts w:ascii="Times New Roman" w:hAnsi="Times New Roman"/>
          <w:bCs/>
        </w:rPr>
        <w:t>.</w:t>
      </w:r>
      <w:r w:rsidRPr="001F71FE">
        <w:rPr>
          <w:rFonts w:ascii="Times New Roman" w:hAnsi="Times New Roman"/>
          <w:bCs/>
        </w:rPr>
        <w:t xml:space="preserve"> písm</w:t>
      </w:r>
      <w:r w:rsidR="00B41FFD" w:rsidRPr="001F71FE">
        <w:rPr>
          <w:rFonts w:ascii="Times New Roman" w:hAnsi="Times New Roman"/>
          <w:bCs/>
        </w:rPr>
        <w:t>.</w:t>
      </w:r>
      <w:r w:rsidRPr="001F71FE">
        <w:rPr>
          <w:rFonts w:ascii="Times New Roman" w:hAnsi="Times New Roman"/>
          <w:bCs/>
        </w:rPr>
        <w:t xml:space="preserve"> a) a c) </w:t>
      </w:r>
      <w:r w:rsidR="003F1EF2" w:rsidRPr="001F71FE">
        <w:rPr>
          <w:rFonts w:ascii="Times New Roman" w:hAnsi="Times New Roman"/>
          <w:bCs/>
        </w:rPr>
        <w:t>vyššie</w:t>
      </w:r>
      <w:r w:rsidR="00121A28" w:rsidRPr="001F71FE">
        <w:rPr>
          <w:rFonts w:ascii="Times New Roman" w:hAnsi="Times New Roman"/>
          <w:bCs/>
        </w:rPr>
        <w:t>,</w:t>
      </w:r>
      <w:r w:rsidR="003F1EF2" w:rsidRPr="001F71FE">
        <w:rPr>
          <w:rFonts w:ascii="Times New Roman" w:hAnsi="Times New Roman"/>
          <w:bCs/>
        </w:rPr>
        <w:t xml:space="preserve"> </w:t>
      </w:r>
      <w:r w:rsidRPr="001F71FE">
        <w:rPr>
          <w:rFonts w:ascii="Times New Roman" w:hAnsi="Times New Roman"/>
          <w:b/>
          <w:bCs/>
        </w:rPr>
        <w:t xml:space="preserve">sa </w:t>
      </w:r>
      <w:r w:rsidR="00F7308C" w:rsidRPr="001F71FE">
        <w:rPr>
          <w:rFonts w:ascii="Times New Roman" w:hAnsi="Times New Roman"/>
          <w:b/>
          <w:bCs/>
        </w:rPr>
        <w:t xml:space="preserve">do doby </w:t>
      </w:r>
      <w:r w:rsidR="00121A28" w:rsidRPr="001F71FE">
        <w:rPr>
          <w:rFonts w:ascii="Times New Roman" w:hAnsi="Times New Roman"/>
          <w:b/>
          <w:bCs/>
        </w:rPr>
        <w:t>R</w:t>
      </w:r>
      <w:r w:rsidRPr="001F71FE">
        <w:rPr>
          <w:rFonts w:ascii="Times New Roman" w:hAnsi="Times New Roman"/>
          <w:b/>
          <w:bCs/>
        </w:rPr>
        <w:t xml:space="preserve">ealizácie </w:t>
      </w:r>
      <w:r w:rsidR="009C514A" w:rsidRPr="001F71FE">
        <w:rPr>
          <w:rFonts w:ascii="Times New Roman" w:hAnsi="Times New Roman"/>
          <w:b/>
          <w:bCs/>
        </w:rPr>
        <w:t xml:space="preserve">hlavných </w:t>
      </w:r>
      <w:r w:rsidR="00121A28" w:rsidRPr="001F71FE">
        <w:rPr>
          <w:rFonts w:ascii="Times New Roman" w:hAnsi="Times New Roman"/>
          <w:b/>
          <w:bCs/>
        </w:rPr>
        <w:t xml:space="preserve">aktivít </w:t>
      </w:r>
      <w:r w:rsidRPr="001F71FE">
        <w:rPr>
          <w:rFonts w:ascii="Times New Roman" w:hAnsi="Times New Roman"/>
          <w:b/>
          <w:bCs/>
        </w:rPr>
        <w:t>Projektu</w:t>
      </w:r>
      <w:r w:rsidRPr="001F71FE" w:rsidDel="00C37DAF">
        <w:rPr>
          <w:rFonts w:ascii="Times New Roman" w:hAnsi="Times New Roman"/>
          <w:b/>
          <w:bCs/>
        </w:rPr>
        <w:t xml:space="preserve"> </w:t>
      </w:r>
      <w:r w:rsidR="00F7308C" w:rsidRPr="001F71FE">
        <w:rPr>
          <w:rFonts w:ascii="Times New Roman" w:hAnsi="Times New Roman"/>
          <w:b/>
          <w:bCs/>
        </w:rPr>
        <w:t>nezapočítava</w:t>
      </w:r>
      <w:r w:rsidR="0036535F" w:rsidRPr="001F71FE">
        <w:rPr>
          <w:rFonts w:ascii="Times New Roman" w:hAnsi="Times New Roman"/>
          <w:b/>
          <w:bCs/>
        </w:rPr>
        <w:t> </w:t>
      </w:r>
      <w:r w:rsidR="00F7308C" w:rsidRPr="001F71FE">
        <w:rPr>
          <w:rFonts w:ascii="Times New Roman" w:hAnsi="Times New Roman"/>
          <w:b/>
          <w:bCs/>
        </w:rPr>
        <w:t>doba</w:t>
      </w:r>
      <w:r w:rsidR="0036535F" w:rsidRPr="001F71FE">
        <w:rPr>
          <w:rFonts w:ascii="Times New Roman" w:hAnsi="Times New Roman"/>
          <w:b/>
          <w:bCs/>
        </w:rPr>
        <w:t>,</w:t>
      </w:r>
      <w:r w:rsidRPr="001F71FE">
        <w:rPr>
          <w:rFonts w:ascii="Times New Roman" w:hAnsi="Times New Roman"/>
          <w:b/>
          <w:bCs/>
        </w:rPr>
        <w:t xml:space="preserve"> </w:t>
      </w:r>
      <w:r w:rsidR="009C514A" w:rsidRPr="001F71FE">
        <w:rPr>
          <w:rFonts w:ascii="Times New Roman" w:hAnsi="Times New Roman"/>
          <w:b/>
          <w:bCs/>
        </w:rPr>
        <w:t>počas ktorej Poskytovateľ pozastavil poskytovanie NFP</w:t>
      </w:r>
      <w:r w:rsidR="000210FB" w:rsidRPr="001F71FE">
        <w:rPr>
          <w:rFonts w:ascii="Times New Roman" w:hAnsi="Times New Roman"/>
          <w:bCs/>
        </w:rPr>
        <w:t xml:space="preserve">; doba Realizácie hlavných aktivít Projektu </w:t>
      </w:r>
      <w:r w:rsidR="000210FB" w:rsidRPr="001F71FE">
        <w:rPr>
          <w:rFonts w:ascii="Times New Roman" w:hAnsi="Times New Roman"/>
        </w:rPr>
        <w:t>nesmie presiahnuť 31.12.202</w:t>
      </w:r>
      <w:r w:rsidR="007B0875" w:rsidRPr="001F71FE">
        <w:rPr>
          <w:rFonts w:ascii="Times New Roman" w:hAnsi="Times New Roman"/>
        </w:rPr>
        <w:t>9</w:t>
      </w:r>
      <w:r w:rsidRPr="001F71FE">
        <w:rPr>
          <w:rFonts w:ascii="Times New Roman" w:hAnsi="Times New Roman"/>
          <w:bCs/>
        </w:rPr>
        <w:t xml:space="preserve">. </w:t>
      </w:r>
    </w:p>
    <w:p w14:paraId="10E52A95" w14:textId="77777777" w:rsidR="00121A28" w:rsidRPr="001F71FE" w:rsidRDefault="00121A28" w:rsidP="00441177">
      <w:pPr>
        <w:numPr>
          <w:ilvl w:val="1"/>
          <w:numId w:val="4"/>
        </w:numPr>
        <w:tabs>
          <w:tab w:val="clear" w:pos="540"/>
        </w:tabs>
        <w:spacing w:before="120" w:after="0" w:line="264" w:lineRule="auto"/>
        <w:ind w:left="567" w:hanging="567"/>
        <w:jc w:val="both"/>
        <w:rPr>
          <w:rFonts w:ascii="Times New Roman" w:hAnsi="Times New Roman"/>
          <w:b/>
          <w:lang w:eastAsia="sk-SK"/>
        </w:rPr>
      </w:pPr>
      <w:r w:rsidRPr="001F71FE">
        <w:rPr>
          <w:rFonts w:ascii="Times New Roman" w:hAnsi="Times New Roman"/>
          <w:b/>
          <w:lang w:eastAsia="sk-SK"/>
        </w:rPr>
        <w:t>V prípade zániku OVZ</w:t>
      </w:r>
      <w:r w:rsidRPr="001F71FE">
        <w:rPr>
          <w:rFonts w:ascii="Times New Roman" w:hAnsi="Times New Roman"/>
          <w:lang w:eastAsia="sk-SK"/>
        </w:rPr>
        <w:t xml:space="preserve"> podľa ods</w:t>
      </w:r>
      <w:r w:rsidR="00B41FFD" w:rsidRPr="001F71FE">
        <w:rPr>
          <w:rFonts w:ascii="Times New Roman" w:hAnsi="Times New Roman"/>
          <w:lang w:eastAsia="sk-SK"/>
        </w:rPr>
        <w:t>.</w:t>
      </w:r>
      <w:r w:rsidR="000D0602" w:rsidRPr="001F71FE">
        <w:rPr>
          <w:rFonts w:ascii="Times New Roman" w:hAnsi="Times New Roman"/>
          <w:lang w:eastAsia="sk-SK"/>
        </w:rPr>
        <w:t xml:space="preserve"> </w:t>
      </w:r>
      <w:r w:rsidR="00187F9D" w:rsidRPr="001F71FE">
        <w:rPr>
          <w:rFonts w:ascii="Times New Roman" w:hAnsi="Times New Roman"/>
          <w:lang w:eastAsia="sk-SK"/>
        </w:rPr>
        <w:t>6</w:t>
      </w:r>
      <w:r w:rsidR="003C617E" w:rsidRPr="001F71FE">
        <w:rPr>
          <w:rFonts w:ascii="Times New Roman" w:hAnsi="Times New Roman"/>
          <w:lang w:eastAsia="sk-SK"/>
        </w:rPr>
        <w:t xml:space="preserve"> písm. c) </w:t>
      </w:r>
      <w:r w:rsidRPr="001F71FE">
        <w:rPr>
          <w:rFonts w:ascii="Times New Roman" w:hAnsi="Times New Roman"/>
          <w:lang w:eastAsia="sk-SK"/>
        </w:rPr>
        <w:t xml:space="preserve">tohto článku </w:t>
      </w:r>
      <w:r w:rsidRPr="001F71FE">
        <w:rPr>
          <w:rFonts w:ascii="Times New Roman" w:hAnsi="Times New Roman"/>
          <w:b/>
          <w:lang w:eastAsia="sk-SK"/>
        </w:rPr>
        <w:t xml:space="preserve">sa Poskytovateľ zaväzuje </w:t>
      </w:r>
      <w:r w:rsidR="008C499F" w:rsidRPr="001F71FE">
        <w:rPr>
          <w:rFonts w:ascii="Times New Roman" w:hAnsi="Times New Roman"/>
          <w:b/>
          <w:lang w:eastAsia="sk-SK"/>
        </w:rPr>
        <w:t>B</w:t>
      </w:r>
      <w:r w:rsidR="00956D96" w:rsidRPr="001F71FE">
        <w:rPr>
          <w:rFonts w:ascii="Times New Roman" w:hAnsi="Times New Roman"/>
          <w:b/>
          <w:lang w:eastAsia="sk-SK"/>
        </w:rPr>
        <w:t xml:space="preserve">ezodkladne </w:t>
      </w:r>
      <w:r w:rsidRPr="001F71FE">
        <w:rPr>
          <w:rFonts w:ascii="Times New Roman" w:hAnsi="Times New Roman"/>
          <w:b/>
          <w:lang w:eastAsia="sk-SK"/>
        </w:rPr>
        <w:t xml:space="preserve">obnoviť poskytovanie NFP Prijímateľovi. </w:t>
      </w:r>
      <w:r w:rsidRPr="001F71FE">
        <w:rPr>
          <w:rFonts w:ascii="Times New Roman" w:hAnsi="Times New Roman"/>
          <w:b/>
          <w:lang w:eastAsia="sk-SK"/>
        </w:rPr>
        <w:tab/>
        <w:t xml:space="preserve"> </w:t>
      </w:r>
    </w:p>
    <w:p w14:paraId="429F60FC" w14:textId="77777777" w:rsidR="00107570" w:rsidRPr="001F71FE" w:rsidRDefault="00107570" w:rsidP="00441177">
      <w:pPr>
        <w:numPr>
          <w:ilvl w:val="1"/>
          <w:numId w:val="4"/>
        </w:numPr>
        <w:tabs>
          <w:tab w:val="clear" w:pos="540"/>
        </w:tabs>
        <w:spacing w:before="120" w:after="0" w:line="264" w:lineRule="auto"/>
        <w:ind w:left="567" w:hanging="567"/>
        <w:jc w:val="both"/>
        <w:rPr>
          <w:rFonts w:ascii="Times New Roman" w:hAnsi="Times New Roman"/>
          <w:bCs/>
        </w:rPr>
      </w:pPr>
      <w:r w:rsidRPr="001F71FE">
        <w:rPr>
          <w:rFonts w:ascii="Times New Roman" w:hAnsi="Times New Roman"/>
        </w:rPr>
        <w:t xml:space="preserve">V každom momente pozastavenia Realizácie </w:t>
      </w:r>
      <w:r w:rsidR="00AD032B" w:rsidRPr="001F71FE">
        <w:rPr>
          <w:rFonts w:ascii="Times New Roman" w:hAnsi="Times New Roman"/>
        </w:rPr>
        <w:t xml:space="preserve">hlavných </w:t>
      </w:r>
      <w:r w:rsidRPr="001F71FE">
        <w:rPr>
          <w:rFonts w:ascii="Times New Roman" w:hAnsi="Times New Roman"/>
        </w:rPr>
        <w:t xml:space="preserve">aktivít Projektu z dôvodov existencie prekážky, ktorá má povahu </w:t>
      </w:r>
      <w:r w:rsidR="00121A28" w:rsidRPr="001F71FE">
        <w:rPr>
          <w:rFonts w:ascii="Times New Roman" w:hAnsi="Times New Roman"/>
        </w:rPr>
        <w:t>OVZ</w:t>
      </w:r>
      <w:r w:rsidRPr="001F71FE">
        <w:rPr>
          <w:rFonts w:ascii="Times New Roman" w:hAnsi="Times New Roman"/>
        </w:rPr>
        <w:t xml:space="preserve">, je </w:t>
      </w:r>
      <w:r w:rsidRPr="001F71FE">
        <w:rPr>
          <w:rFonts w:ascii="Times New Roman" w:hAnsi="Times New Roman"/>
          <w:b/>
        </w:rPr>
        <w:t xml:space="preserve">Poskytovateľ oprávnený </w:t>
      </w:r>
      <w:r w:rsidR="003F1EF2" w:rsidRPr="001F71FE">
        <w:rPr>
          <w:rFonts w:ascii="Times New Roman" w:hAnsi="Times New Roman"/>
          <w:b/>
        </w:rPr>
        <w:t>s</w:t>
      </w:r>
      <w:r w:rsidRPr="001F71FE">
        <w:rPr>
          <w:rFonts w:ascii="Times New Roman" w:hAnsi="Times New Roman"/>
          <w:b/>
        </w:rPr>
        <w:t>kontrolovať, či trvá táto prekážka</w:t>
      </w:r>
      <w:r w:rsidRPr="001F71FE">
        <w:rPr>
          <w:rFonts w:ascii="Times New Roman" w:hAnsi="Times New Roman"/>
        </w:rPr>
        <w:t xml:space="preserve">, a to postupom uvedeným v Zmluve o poskytnutí NFP, v </w:t>
      </w:r>
      <w:r w:rsidR="007D2209" w:rsidRPr="001F71FE">
        <w:rPr>
          <w:rFonts w:ascii="Times New Roman" w:hAnsi="Times New Roman"/>
          <w:bCs/>
        </w:rPr>
        <w:t xml:space="preserve">právnych </w:t>
      </w:r>
      <w:r w:rsidRPr="001F71FE">
        <w:rPr>
          <w:rFonts w:ascii="Times New Roman" w:hAnsi="Times New Roman"/>
          <w:bCs/>
        </w:rPr>
        <w:t>predpisoch SR a </w:t>
      </w:r>
      <w:r w:rsidR="0002779C" w:rsidRPr="001F71FE">
        <w:rPr>
          <w:rFonts w:ascii="Times New Roman" w:hAnsi="Times New Roman"/>
          <w:bCs/>
        </w:rPr>
        <w:t>P</w:t>
      </w:r>
      <w:r w:rsidRPr="001F71FE">
        <w:rPr>
          <w:rFonts w:ascii="Times New Roman" w:hAnsi="Times New Roman"/>
          <w:bCs/>
        </w:rPr>
        <w:t>rávnych aktoch EÚ alebo v </w:t>
      </w:r>
      <w:r w:rsidR="00121A28" w:rsidRPr="001F71FE">
        <w:rPr>
          <w:rFonts w:ascii="Times New Roman" w:hAnsi="Times New Roman"/>
          <w:bCs/>
        </w:rPr>
        <w:t>P</w:t>
      </w:r>
      <w:r w:rsidRPr="001F71FE">
        <w:rPr>
          <w:rFonts w:ascii="Times New Roman" w:hAnsi="Times New Roman"/>
          <w:bCs/>
        </w:rPr>
        <w:t>rávnych dokumentoch. Na ten účel je Prijímateľ povinný na požiadanie Poskytovateľa preukázať dodržiavanie všetkých svojich povinností vyplývajúcich pre neho z </w:t>
      </w:r>
      <w:r w:rsidR="007D2209" w:rsidRPr="001F71FE">
        <w:rPr>
          <w:rFonts w:ascii="Times New Roman" w:hAnsi="Times New Roman"/>
          <w:bCs/>
        </w:rPr>
        <w:t xml:space="preserve">právnych </w:t>
      </w:r>
      <w:r w:rsidRPr="001F71FE">
        <w:rPr>
          <w:rFonts w:ascii="Times New Roman" w:hAnsi="Times New Roman"/>
          <w:bCs/>
        </w:rPr>
        <w:t>predpisov SR, Výzvy alebo zmluvných záväzkov týkajúcich sa plnenia podľa Zmluvy o poskytovaní NFP, najmä zmluvných a iných vzťahov s Dodávateľom.</w:t>
      </w:r>
    </w:p>
    <w:p w14:paraId="775868A1" w14:textId="77777777" w:rsidR="0045542C" w:rsidRPr="001F71FE" w:rsidRDefault="00107570" w:rsidP="00441177">
      <w:pPr>
        <w:numPr>
          <w:ilvl w:val="1"/>
          <w:numId w:val="4"/>
        </w:numPr>
        <w:tabs>
          <w:tab w:val="clear" w:pos="540"/>
        </w:tabs>
        <w:spacing w:before="120" w:line="264" w:lineRule="auto"/>
        <w:ind w:left="567" w:hanging="567"/>
        <w:jc w:val="both"/>
        <w:rPr>
          <w:rFonts w:ascii="Times New Roman" w:hAnsi="Times New Roman"/>
          <w:bCs/>
        </w:rPr>
      </w:pPr>
      <w:r w:rsidRPr="001F71FE">
        <w:rPr>
          <w:rFonts w:ascii="Times New Roman" w:hAnsi="Times New Roman"/>
          <w:b/>
          <w:bCs/>
        </w:rPr>
        <w:t xml:space="preserve">Účinky </w:t>
      </w:r>
      <w:r w:rsidR="00093490" w:rsidRPr="001F71FE">
        <w:rPr>
          <w:rFonts w:ascii="Times New Roman" w:hAnsi="Times New Roman"/>
          <w:b/>
          <w:bCs/>
        </w:rPr>
        <w:t>OVZ</w:t>
      </w:r>
      <w:r w:rsidRPr="001F71FE">
        <w:rPr>
          <w:rFonts w:ascii="Times New Roman" w:hAnsi="Times New Roman"/>
          <w:b/>
          <w:bCs/>
        </w:rPr>
        <w:t xml:space="preserve"> sú obmedzené iba na dobu, dokiaľ trvá prekážka</w:t>
      </w:r>
      <w:r w:rsidRPr="001F71FE">
        <w:rPr>
          <w:rFonts w:ascii="Times New Roman" w:hAnsi="Times New Roman"/>
          <w:bCs/>
        </w:rPr>
        <w:t>, s ktorou sú tieto účinky spojené (§</w:t>
      </w:r>
      <w:r w:rsidR="00D86716" w:rsidRPr="001F71FE">
        <w:rPr>
          <w:rFonts w:ascii="Times New Roman" w:hAnsi="Times New Roman"/>
          <w:bCs/>
        </w:rPr>
        <w:t xml:space="preserve"> </w:t>
      </w:r>
      <w:r w:rsidRPr="001F71FE">
        <w:rPr>
          <w:rFonts w:ascii="Times New Roman" w:hAnsi="Times New Roman"/>
          <w:bCs/>
        </w:rPr>
        <w:t>374 ods</w:t>
      </w:r>
      <w:r w:rsidR="00B41FFD" w:rsidRPr="001F71FE">
        <w:rPr>
          <w:rFonts w:ascii="Times New Roman" w:hAnsi="Times New Roman"/>
          <w:bCs/>
        </w:rPr>
        <w:t>.</w:t>
      </w:r>
      <w:r w:rsidRPr="001F71FE">
        <w:rPr>
          <w:rFonts w:ascii="Times New Roman" w:hAnsi="Times New Roman"/>
          <w:bCs/>
        </w:rPr>
        <w:t xml:space="preserve"> 3 Obchodného zákonníka). </w:t>
      </w:r>
      <w:r w:rsidRPr="001F71FE">
        <w:rPr>
          <w:rFonts w:ascii="Times New Roman" w:hAnsi="Times New Roman"/>
          <w:b/>
          <w:bCs/>
        </w:rPr>
        <w:t>Zánik prekážky</w:t>
      </w:r>
      <w:r w:rsidRPr="001F71FE">
        <w:rPr>
          <w:rFonts w:ascii="Times New Roman" w:hAnsi="Times New Roman"/>
          <w:bCs/>
        </w:rPr>
        <w:t xml:space="preserve">, ktorá má povahu </w:t>
      </w:r>
      <w:r w:rsidR="00121A28" w:rsidRPr="001F71FE">
        <w:rPr>
          <w:rFonts w:ascii="Times New Roman" w:hAnsi="Times New Roman"/>
          <w:bCs/>
        </w:rPr>
        <w:t>OVZ</w:t>
      </w:r>
      <w:r w:rsidRPr="001F71FE">
        <w:rPr>
          <w:rFonts w:ascii="Times New Roman" w:hAnsi="Times New Roman"/>
          <w:bCs/>
        </w:rPr>
        <w:t xml:space="preserve">, </w:t>
      </w:r>
      <w:r w:rsidRPr="001F71FE">
        <w:rPr>
          <w:rFonts w:ascii="Times New Roman" w:hAnsi="Times New Roman"/>
          <w:b/>
          <w:bCs/>
        </w:rPr>
        <w:t xml:space="preserve">je Prijímateľ povinný jednoznačne preukázať </w:t>
      </w:r>
      <w:r w:rsidR="00963948" w:rsidRPr="001F71FE">
        <w:rPr>
          <w:rFonts w:ascii="Times New Roman" w:hAnsi="Times New Roman"/>
          <w:b/>
          <w:bCs/>
        </w:rPr>
        <w:t xml:space="preserve">a oznámiť </w:t>
      </w:r>
      <w:r w:rsidRPr="001F71FE">
        <w:rPr>
          <w:rFonts w:ascii="Times New Roman" w:hAnsi="Times New Roman"/>
          <w:b/>
          <w:bCs/>
        </w:rPr>
        <w:t>Poskytovateľovi</w:t>
      </w:r>
      <w:r w:rsidRPr="001F71FE">
        <w:rPr>
          <w:rFonts w:ascii="Times New Roman" w:hAnsi="Times New Roman"/>
          <w:bCs/>
        </w:rPr>
        <w:t xml:space="preserve">. </w:t>
      </w:r>
    </w:p>
    <w:p w14:paraId="15B2D476" w14:textId="77777777" w:rsidR="00C347D9" w:rsidRPr="001F71FE" w:rsidRDefault="008A59A0" w:rsidP="00C347D9">
      <w:pPr>
        <w:keepNext/>
        <w:spacing w:after="120"/>
        <w:ind w:left="1440" w:hanging="1440"/>
        <w:jc w:val="both"/>
        <w:outlineLvl w:val="2"/>
        <w:rPr>
          <w:rFonts w:ascii="Times New Roman" w:hAnsi="Times New Roman"/>
          <w:b/>
          <w:bCs/>
          <w:caps/>
          <w:sz w:val="26"/>
          <w:szCs w:val="26"/>
          <w:lang w:eastAsia="sk-SK"/>
        </w:rPr>
      </w:pPr>
      <w:r w:rsidRPr="001F71FE">
        <w:rPr>
          <w:rFonts w:ascii="Times New Roman" w:hAnsi="Times New Roman"/>
          <w:b/>
          <w:bCs/>
          <w:caps/>
          <w:sz w:val="26"/>
          <w:szCs w:val="26"/>
          <w:lang w:eastAsia="sk-SK"/>
        </w:rPr>
        <w:t>Č</w:t>
      </w:r>
      <w:r w:rsidR="00F53AB7" w:rsidRPr="001F71FE">
        <w:rPr>
          <w:rFonts w:ascii="Times New Roman" w:hAnsi="Times New Roman"/>
          <w:b/>
          <w:bCs/>
          <w:sz w:val="26"/>
          <w:szCs w:val="26"/>
          <w:lang w:eastAsia="sk-SK"/>
        </w:rPr>
        <w:t>lánok</w:t>
      </w:r>
      <w:r w:rsidR="00C347D9" w:rsidRPr="001F71FE">
        <w:rPr>
          <w:rFonts w:ascii="Times New Roman" w:hAnsi="Times New Roman"/>
          <w:b/>
          <w:bCs/>
          <w:caps/>
          <w:sz w:val="26"/>
          <w:szCs w:val="26"/>
          <w:lang w:eastAsia="sk-SK"/>
        </w:rPr>
        <w:t xml:space="preserve"> </w:t>
      </w:r>
      <w:r w:rsidR="00413E18" w:rsidRPr="001F71FE">
        <w:rPr>
          <w:rFonts w:ascii="Times New Roman" w:hAnsi="Times New Roman"/>
          <w:b/>
          <w:bCs/>
          <w:caps/>
          <w:sz w:val="26"/>
          <w:szCs w:val="26"/>
          <w:lang w:eastAsia="sk-SK"/>
        </w:rPr>
        <w:t>9</w:t>
      </w:r>
      <w:r w:rsidRPr="001F71FE">
        <w:rPr>
          <w:rFonts w:ascii="Times New Roman" w:hAnsi="Times New Roman"/>
          <w:b/>
          <w:bCs/>
          <w:caps/>
          <w:sz w:val="26"/>
          <w:szCs w:val="26"/>
          <w:lang w:eastAsia="sk-SK"/>
        </w:rPr>
        <w:tab/>
      </w:r>
      <w:r w:rsidR="00C347D9" w:rsidRPr="001F71FE">
        <w:rPr>
          <w:rFonts w:ascii="Times New Roman" w:hAnsi="Times New Roman"/>
          <w:b/>
          <w:bCs/>
          <w:caps/>
          <w:sz w:val="26"/>
          <w:szCs w:val="26"/>
          <w:lang w:eastAsia="sk-SK"/>
        </w:rPr>
        <w:t xml:space="preserve">ÚČtY PrijímateľA </w:t>
      </w:r>
    </w:p>
    <w:p w14:paraId="088D82F8" w14:textId="77777777" w:rsidR="00C347D9" w:rsidRPr="001F71FE" w:rsidRDefault="00C347D9" w:rsidP="001D6F73">
      <w:pPr>
        <w:keepNext/>
        <w:numPr>
          <w:ilvl w:val="0"/>
          <w:numId w:val="66"/>
        </w:numPr>
        <w:spacing w:after="120"/>
        <w:ind w:left="567" w:hanging="567"/>
        <w:contextualSpacing/>
        <w:jc w:val="both"/>
        <w:outlineLvl w:val="1"/>
        <w:rPr>
          <w:rFonts w:ascii="Times New Roman" w:hAnsi="Times New Roman"/>
          <w:lang w:eastAsia="sk-SK"/>
        </w:rPr>
      </w:pPr>
      <w:r w:rsidRPr="001F71FE">
        <w:rPr>
          <w:rFonts w:ascii="Times New Roman" w:hAnsi="Times New Roman"/>
          <w:bCs/>
          <w:lang w:eastAsia="sk-SK"/>
        </w:rPr>
        <w:t>Poskytovateľ</w:t>
      </w:r>
      <w:r w:rsidRPr="001F71FE">
        <w:rPr>
          <w:rFonts w:ascii="Times New Roman" w:hAnsi="Times New Roman"/>
          <w:lang w:eastAsia="sk-SK"/>
        </w:rPr>
        <w:t xml:space="preserve"> zabezpečí poskytnutie NFP</w:t>
      </w:r>
      <w:r w:rsidR="00C5289D" w:rsidRPr="001F71FE">
        <w:rPr>
          <w:rFonts w:ascii="Times New Roman" w:hAnsi="Times New Roman"/>
          <w:lang w:eastAsia="sk-SK"/>
        </w:rPr>
        <w:t>, alebo jeho časti</w:t>
      </w:r>
      <w:r w:rsidRPr="001F71FE">
        <w:rPr>
          <w:rFonts w:ascii="Times New Roman" w:hAnsi="Times New Roman"/>
          <w:lang w:eastAsia="sk-SK"/>
        </w:rPr>
        <w:t xml:space="preserve"> </w:t>
      </w:r>
      <w:r w:rsidR="007E2A48" w:rsidRPr="001F71FE">
        <w:rPr>
          <w:rFonts w:ascii="Times New Roman" w:hAnsi="Times New Roman"/>
          <w:lang w:eastAsia="sk-SK"/>
        </w:rPr>
        <w:t>(ďalej aj „</w:t>
      </w:r>
      <w:r w:rsidR="007E2A48" w:rsidRPr="001F71FE">
        <w:rPr>
          <w:rFonts w:ascii="Times New Roman" w:hAnsi="Times New Roman"/>
          <w:b/>
          <w:lang w:eastAsia="sk-SK"/>
        </w:rPr>
        <w:t>platba</w:t>
      </w:r>
      <w:r w:rsidR="007E2A48" w:rsidRPr="001F71FE">
        <w:rPr>
          <w:rFonts w:ascii="Times New Roman" w:hAnsi="Times New Roman"/>
          <w:lang w:eastAsia="sk-SK"/>
        </w:rPr>
        <w:t xml:space="preserve">“) </w:t>
      </w:r>
      <w:r w:rsidRPr="001F71FE">
        <w:rPr>
          <w:rFonts w:ascii="Times New Roman" w:hAnsi="Times New Roman"/>
          <w:lang w:eastAsia="sk-SK"/>
        </w:rPr>
        <w:t xml:space="preserve">Prijímateľovi </w:t>
      </w:r>
      <w:r w:rsidRPr="001F71FE">
        <w:rPr>
          <w:rFonts w:ascii="Times New Roman" w:hAnsi="Times New Roman"/>
          <w:b/>
          <w:lang w:eastAsia="sk-SK"/>
        </w:rPr>
        <w:t>bezhotovostne na účet vedený v</w:t>
      </w:r>
      <w:r w:rsidR="000D7AEC" w:rsidRPr="001F71FE">
        <w:rPr>
          <w:rFonts w:ascii="Times New Roman" w:hAnsi="Times New Roman"/>
          <w:b/>
          <w:lang w:eastAsia="sk-SK"/>
        </w:rPr>
        <w:t xml:space="preserve"> mene</w:t>
      </w:r>
      <w:r w:rsidRPr="001F71FE">
        <w:rPr>
          <w:rFonts w:ascii="Times New Roman" w:hAnsi="Times New Roman"/>
          <w:b/>
          <w:lang w:eastAsia="sk-SK"/>
        </w:rPr>
        <w:t xml:space="preserve"> EUR</w:t>
      </w:r>
      <w:r w:rsidRPr="001F71FE">
        <w:rPr>
          <w:rFonts w:ascii="Times New Roman" w:hAnsi="Times New Roman"/>
          <w:lang w:eastAsia="sk-SK"/>
        </w:rPr>
        <w:t xml:space="preserve"> (ďalej len „</w:t>
      </w:r>
      <w:r w:rsidRPr="001F71FE">
        <w:rPr>
          <w:rFonts w:ascii="Times New Roman" w:hAnsi="Times New Roman"/>
          <w:b/>
          <w:lang w:eastAsia="sk-SK"/>
        </w:rPr>
        <w:t>účet Prijímateľa</w:t>
      </w:r>
      <w:r w:rsidRPr="001F71FE">
        <w:rPr>
          <w:rFonts w:ascii="Times New Roman" w:hAnsi="Times New Roman"/>
          <w:lang w:eastAsia="sk-SK"/>
        </w:rPr>
        <w:t xml:space="preserve">“). Číslo účtu Prijímateľa je uvedené v Prílohe č. 2 Zmluvy o poskytnutí NFP (Predmet podpory). </w:t>
      </w:r>
      <w:r w:rsidRPr="001F71FE">
        <w:rPr>
          <w:rFonts w:ascii="Times New Roman" w:hAnsi="Times New Roman"/>
          <w:bCs/>
          <w:lang w:eastAsia="sk-SK"/>
        </w:rPr>
        <w:lastRenderedPageBreak/>
        <w:t xml:space="preserve">Prijímateľ je povinný udržiavať účet Prijímateľa otvorený a nesmie ho zrušiť až do </w:t>
      </w:r>
      <w:r w:rsidR="00037167" w:rsidRPr="001F71FE">
        <w:rPr>
          <w:rFonts w:ascii="Times New Roman" w:hAnsi="Times New Roman"/>
          <w:bCs/>
          <w:lang w:eastAsia="sk-SK"/>
        </w:rPr>
        <w:t xml:space="preserve">Finančného </w:t>
      </w:r>
      <w:r w:rsidRPr="001F71FE">
        <w:rPr>
          <w:rFonts w:ascii="Times New Roman" w:hAnsi="Times New Roman"/>
          <w:bCs/>
          <w:lang w:eastAsia="sk-SK"/>
        </w:rPr>
        <w:t>ukončenia Projektu.</w:t>
      </w:r>
    </w:p>
    <w:p w14:paraId="37E61E3D" w14:textId="77777777" w:rsidR="00F53AB7" w:rsidRPr="001F71FE" w:rsidRDefault="00F53AB7" w:rsidP="00807AD2">
      <w:pPr>
        <w:keepNext/>
        <w:spacing w:before="200" w:after="120"/>
        <w:jc w:val="both"/>
        <w:outlineLvl w:val="2"/>
        <w:rPr>
          <w:rFonts w:ascii="Times New Roman" w:hAnsi="Times New Roman"/>
          <w:b/>
          <w:bCs/>
          <w:caps/>
          <w:sz w:val="26"/>
          <w:szCs w:val="26"/>
        </w:rPr>
      </w:pPr>
      <w:r w:rsidRPr="001F71FE">
        <w:rPr>
          <w:rFonts w:ascii="Times New Roman" w:hAnsi="Times New Roman"/>
          <w:b/>
          <w:bCs/>
          <w:caps/>
          <w:sz w:val="26"/>
          <w:szCs w:val="26"/>
        </w:rPr>
        <w:t>Č</w:t>
      </w:r>
      <w:r w:rsidRPr="001F71FE">
        <w:rPr>
          <w:rFonts w:ascii="Times New Roman" w:hAnsi="Times New Roman"/>
          <w:b/>
          <w:bCs/>
          <w:sz w:val="26"/>
          <w:szCs w:val="26"/>
        </w:rPr>
        <w:t>lánok</w:t>
      </w:r>
      <w:r w:rsidRPr="001F71FE">
        <w:rPr>
          <w:rFonts w:ascii="Times New Roman" w:hAnsi="Times New Roman"/>
          <w:b/>
          <w:bCs/>
          <w:caps/>
          <w:sz w:val="26"/>
          <w:szCs w:val="26"/>
        </w:rPr>
        <w:t xml:space="preserve"> 10</w:t>
      </w:r>
      <w:r w:rsidRPr="001F71FE">
        <w:rPr>
          <w:rFonts w:ascii="Times New Roman" w:hAnsi="Times New Roman"/>
          <w:b/>
          <w:bCs/>
          <w:caps/>
          <w:sz w:val="26"/>
          <w:szCs w:val="26"/>
        </w:rPr>
        <w:tab/>
        <w:t xml:space="preserve">PLATBY </w:t>
      </w:r>
    </w:p>
    <w:p w14:paraId="1222E234" w14:textId="00611E8D" w:rsidR="00E3570F" w:rsidRPr="001F71FE" w:rsidRDefault="00E3570F" w:rsidP="00DD5D66">
      <w:pPr>
        <w:numPr>
          <w:ilvl w:val="0"/>
          <w:numId w:val="65"/>
        </w:numPr>
        <w:spacing w:before="120"/>
        <w:ind w:left="567" w:hanging="567"/>
        <w:contextualSpacing/>
        <w:jc w:val="both"/>
        <w:rPr>
          <w:rFonts w:ascii="Times New Roman" w:hAnsi="Times New Roman"/>
          <w:lang w:eastAsia="sk-SK"/>
        </w:rPr>
      </w:pPr>
      <w:r w:rsidRPr="001F71FE">
        <w:rPr>
          <w:rFonts w:ascii="Times New Roman" w:hAnsi="Times New Roman"/>
          <w:b/>
          <w:lang w:eastAsia="sk-SK"/>
        </w:rPr>
        <w:t>Ak je Prijímateľom štátna rozpočtová organizácia</w:t>
      </w:r>
      <w:r w:rsidRPr="001F71FE">
        <w:rPr>
          <w:rFonts w:ascii="Times New Roman" w:hAnsi="Times New Roman"/>
          <w:lang w:eastAsia="sk-SK"/>
        </w:rPr>
        <w:t>, Poskytovateľ zabezpečí poskytnutie NFP</w:t>
      </w:r>
      <w:r w:rsidR="00021643" w:rsidRPr="001F71FE">
        <w:rPr>
          <w:rFonts w:ascii="Times New Roman" w:hAnsi="Times New Roman"/>
          <w:lang w:eastAsia="sk-SK"/>
        </w:rPr>
        <w:t>, alebo je</w:t>
      </w:r>
      <w:r w:rsidR="00E403FB">
        <w:rPr>
          <w:rFonts w:ascii="Times New Roman" w:hAnsi="Times New Roman"/>
          <w:lang w:eastAsia="sk-SK"/>
        </w:rPr>
        <w:t>ho</w:t>
      </w:r>
      <w:r w:rsidR="00021643" w:rsidRPr="001F71FE">
        <w:rPr>
          <w:rFonts w:ascii="Times New Roman" w:hAnsi="Times New Roman"/>
          <w:lang w:eastAsia="sk-SK"/>
        </w:rPr>
        <w:t xml:space="preserve"> časti </w:t>
      </w:r>
      <w:r w:rsidRPr="001F71FE">
        <w:rPr>
          <w:rFonts w:ascii="Times New Roman" w:hAnsi="Times New Roman"/>
          <w:lang w:eastAsia="sk-SK"/>
        </w:rPr>
        <w:t xml:space="preserve"> Prijímateľovi formou rozpočtového opatrenia v súlade so Zákonom o rozpočtových pravidlách.</w:t>
      </w:r>
      <w:r w:rsidR="00FD4500" w:rsidRPr="001F71FE">
        <w:rPr>
          <w:rFonts w:ascii="Times New Roman" w:hAnsi="Times New Roman"/>
          <w:lang w:eastAsia="sk-SK"/>
        </w:rPr>
        <w:t xml:space="preserve"> </w:t>
      </w:r>
      <w:r w:rsidR="00FD4500" w:rsidRPr="001F71FE">
        <w:rPr>
          <w:rFonts w:ascii="Times New Roman" w:hAnsi="Times New Roman"/>
          <w:b/>
          <w:lang w:eastAsia="sk-SK"/>
        </w:rPr>
        <w:t>Ak je Prijímateľom iná osoba než štátna rozpočtová organizácia</w:t>
      </w:r>
      <w:r w:rsidR="00FD4500" w:rsidRPr="001F71FE">
        <w:rPr>
          <w:rFonts w:ascii="Times New Roman" w:hAnsi="Times New Roman"/>
          <w:lang w:eastAsia="sk-SK"/>
        </w:rPr>
        <w:t xml:space="preserve"> a Partnerom je štátna rozpočtová organizácia, Poskytovateľ zabezpečí poskytnutie NFP, alebo jeho časti Prijímateľovi, ktorý následne Partnerovi prevedie prostriedky NFP určené na výdavky Partnera. Partner v tomto prípade prijme tieto finančné prostriedky na svoj samostatný účet.</w:t>
      </w:r>
    </w:p>
    <w:p w14:paraId="5F4CA8C6" w14:textId="77777777" w:rsidR="00C347D9" w:rsidRPr="001F71FE" w:rsidRDefault="00C347D9" w:rsidP="00DF72DC">
      <w:pPr>
        <w:numPr>
          <w:ilvl w:val="0"/>
          <w:numId w:val="65"/>
        </w:numPr>
        <w:spacing w:before="120"/>
        <w:ind w:left="567" w:hanging="567"/>
        <w:contextualSpacing/>
        <w:jc w:val="both"/>
        <w:rPr>
          <w:rFonts w:ascii="Times New Roman" w:hAnsi="Times New Roman"/>
          <w:lang w:eastAsia="sk-SK"/>
        </w:rPr>
      </w:pPr>
      <w:r w:rsidRPr="001F71FE">
        <w:rPr>
          <w:rFonts w:ascii="Times New Roman" w:hAnsi="Times New Roman"/>
          <w:lang w:eastAsia="sk-SK"/>
        </w:rPr>
        <w:t xml:space="preserve">Poskytovateľ zabezpečí poskytnutie </w:t>
      </w:r>
      <w:r w:rsidR="007E2A48" w:rsidRPr="001F71FE">
        <w:rPr>
          <w:rFonts w:ascii="Times New Roman" w:hAnsi="Times New Roman"/>
          <w:lang w:eastAsia="sk-SK"/>
        </w:rPr>
        <w:t xml:space="preserve">platby </w:t>
      </w:r>
      <w:r w:rsidRPr="001F71FE">
        <w:rPr>
          <w:rFonts w:ascii="Times New Roman" w:hAnsi="Times New Roman"/>
          <w:lang w:eastAsia="sk-SK"/>
        </w:rPr>
        <w:t xml:space="preserve">výlučne </w:t>
      </w:r>
      <w:r w:rsidRPr="001F71FE">
        <w:rPr>
          <w:rFonts w:ascii="Times New Roman" w:hAnsi="Times New Roman"/>
          <w:b/>
          <w:lang w:eastAsia="sk-SK"/>
        </w:rPr>
        <w:t>na základe Žiadosti o platbu predloženej Prijímateľom</w:t>
      </w:r>
      <w:r w:rsidRPr="001F71FE">
        <w:rPr>
          <w:rFonts w:ascii="Times New Roman" w:hAnsi="Times New Roman"/>
          <w:lang w:eastAsia="sk-SK"/>
        </w:rPr>
        <w:t xml:space="preserve"> po nadobudnutí účinnosti Zmluvy o poskytnutí NFP. Podrobnosti a detailné postupy realizácie platieb pre jednotlivé spôsoby financovania (predfinancovanie, zálohová platba, </w:t>
      </w:r>
      <w:r w:rsidR="00C911C4" w:rsidRPr="001F71FE">
        <w:rPr>
          <w:rFonts w:ascii="Times New Roman" w:hAnsi="Times New Roman"/>
          <w:lang w:eastAsia="sk-SK"/>
        </w:rPr>
        <w:t>priebežná platba</w:t>
      </w:r>
      <w:r w:rsidR="00DB7AB9" w:rsidRPr="001F71FE">
        <w:rPr>
          <w:rFonts w:ascii="Times New Roman" w:hAnsi="Times New Roman"/>
          <w:lang w:eastAsia="sk-SK"/>
        </w:rPr>
        <w:t>/refundácia</w:t>
      </w:r>
      <w:r w:rsidRPr="001F71FE">
        <w:rPr>
          <w:rFonts w:ascii="Times New Roman" w:hAnsi="Times New Roman"/>
          <w:lang w:eastAsia="sk-SK"/>
        </w:rPr>
        <w:t xml:space="preserve"> alebo ich kombinácia) sú upravené v</w:t>
      </w:r>
      <w:r w:rsidR="0055699C" w:rsidRPr="001F71FE">
        <w:rPr>
          <w:rFonts w:ascii="Times New Roman" w:hAnsi="Times New Roman"/>
          <w:lang w:eastAsia="sk-SK"/>
        </w:rPr>
        <w:t> Prílohe č. 2 Zmluvy o poskytnutí NFP</w:t>
      </w:r>
      <w:r w:rsidRPr="001F71FE">
        <w:rPr>
          <w:rFonts w:ascii="Times New Roman" w:hAnsi="Times New Roman"/>
          <w:lang w:eastAsia="sk-SK"/>
        </w:rPr>
        <w:t>.</w:t>
      </w:r>
    </w:p>
    <w:p w14:paraId="1AF3A380" w14:textId="77777777" w:rsidR="00C347D9" w:rsidRPr="001F71FE" w:rsidRDefault="00C347D9" w:rsidP="00CA47F8">
      <w:pPr>
        <w:spacing w:before="120"/>
        <w:ind w:left="567"/>
        <w:contextualSpacing/>
        <w:jc w:val="both"/>
        <w:rPr>
          <w:rFonts w:ascii="Times New Roman" w:hAnsi="Times New Roman"/>
          <w:lang w:eastAsia="sk-SK"/>
        </w:rPr>
      </w:pPr>
      <w:r w:rsidRPr="001F71FE">
        <w:rPr>
          <w:rFonts w:ascii="Times New Roman" w:hAnsi="Times New Roman"/>
          <w:lang w:eastAsia="sk-SK"/>
        </w:rPr>
        <w:t xml:space="preserve">Prijímateľ je povinný vo všetkých predkladaných Žiadostiach o platbu uvádzať výlučne výdavky, ktoré zodpovedajú podmienkam uvedeným v článku </w:t>
      </w:r>
      <w:r w:rsidR="00905EC7" w:rsidRPr="001F71FE">
        <w:rPr>
          <w:rFonts w:ascii="Times New Roman" w:hAnsi="Times New Roman"/>
          <w:lang w:eastAsia="sk-SK"/>
        </w:rPr>
        <w:t xml:space="preserve">15 </w:t>
      </w:r>
      <w:r w:rsidRPr="001F71FE">
        <w:rPr>
          <w:rFonts w:ascii="Times New Roman" w:hAnsi="Times New Roman"/>
          <w:lang w:eastAsia="sk-SK"/>
        </w:rPr>
        <w:t xml:space="preserve">VZP. Prijímateľ zodpovedá za </w:t>
      </w:r>
      <w:r w:rsidRPr="001F71FE">
        <w:rPr>
          <w:rFonts w:ascii="Times New Roman" w:hAnsi="Times New Roman"/>
          <w:b/>
          <w:lang w:eastAsia="sk-SK"/>
        </w:rPr>
        <w:t xml:space="preserve">pravosť, správnosť a kompletnosť údajov </w:t>
      </w:r>
      <w:r w:rsidRPr="001F71FE">
        <w:rPr>
          <w:rFonts w:ascii="Times New Roman" w:hAnsi="Times New Roman"/>
          <w:lang w:eastAsia="sk-SK"/>
        </w:rPr>
        <w:t>uvedených v Žiadosti o platbu.</w:t>
      </w:r>
    </w:p>
    <w:p w14:paraId="0FD42ABD" w14:textId="77777777" w:rsidR="00C347D9" w:rsidRPr="002338D3" w:rsidRDefault="00C347D9" w:rsidP="00EA4DEC">
      <w:pPr>
        <w:numPr>
          <w:ilvl w:val="0"/>
          <w:numId w:val="65"/>
        </w:numPr>
        <w:spacing w:before="120"/>
        <w:ind w:left="567" w:hanging="567"/>
        <w:contextualSpacing/>
        <w:jc w:val="both"/>
        <w:rPr>
          <w:rFonts w:ascii="Times New Roman" w:hAnsi="Times New Roman"/>
          <w:b/>
          <w:lang w:eastAsia="sk-SK"/>
        </w:rPr>
      </w:pPr>
      <w:r w:rsidRPr="001F71FE">
        <w:rPr>
          <w:rFonts w:ascii="Times New Roman" w:hAnsi="Times New Roman"/>
          <w:lang w:eastAsia="sk-SK"/>
        </w:rPr>
        <w:t xml:space="preserve">Ak Žiadosť o platbu obsahuje výdavky, </w:t>
      </w:r>
      <w:r w:rsidR="00730A80" w:rsidRPr="001F71FE">
        <w:rPr>
          <w:rFonts w:ascii="Times New Roman" w:hAnsi="Times New Roman"/>
          <w:lang w:eastAsia="sk-SK"/>
        </w:rPr>
        <w:t>vo vzťahu ku ktorým</w:t>
      </w:r>
      <w:r w:rsidR="00730A80" w:rsidRPr="001F71FE">
        <w:rPr>
          <w:rFonts w:ascii="Times New Roman" w:hAnsi="Times New Roman"/>
          <w:b/>
          <w:lang w:eastAsia="sk-SK"/>
        </w:rPr>
        <w:t xml:space="preserve"> </w:t>
      </w:r>
      <w:r w:rsidRPr="001F71FE">
        <w:rPr>
          <w:rFonts w:ascii="Times New Roman" w:hAnsi="Times New Roman"/>
          <w:b/>
          <w:lang w:eastAsia="sk-SK"/>
        </w:rPr>
        <w:t>Poskytovateľ nedisponuje všetkými relevantnými podkladmi</w:t>
      </w:r>
      <w:r w:rsidRPr="001F71FE">
        <w:rPr>
          <w:rFonts w:ascii="Times New Roman" w:hAnsi="Times New Roman"/>
          <w:lang w:eastAsia="sk-SK"/>
        </w:rPr>
        <w:t xml:space="preserve"> pre to, aby mohol Žiadosť o platbu </w:t>
      </w:r>
      <w:r w:rsidR="00EB133D" w:rsidRPr="001F71FE">
        <w:rPr>
          <w:rFonts w:ascii="Times New Roman" w:hAnsi="Times New Roman"/>
          <w:lang w:eastAsia="sk-SK"/>
        </w:rPr>
        <w:t xml:space="preserve">schváliť </w:t>
      </w:r>
      <w:r w:rsidR="00730A80" w:rsidRPr="001F71FE">
        <w:rPr>
          <w:rFonts w:ascii="Times New Roman" w:hAnsi="Times New Roman"/>
          <w:b/>
          <w:lang w:eastAsia="sk-SK"/>
        </w:rPr>
        <w:t>alebo</w:t>
      </w:r>
      <w:r w:rsidRPr="001F71FE">
        <w:rPr>
          <w:rFonts w:ascii="Times New Roman" w:hAnsi="Times New Roman"/>
          <w:b/>
          <w:lang w:eastAsia="sk-SK"/>
        </w:rPr>
        <w:t xml:space="preserve"> existuje podozrenie na </w:t>
      </w:r>
      <w:r w:rsidR="00730A80" w:rsidRPr="001F71FE">
        <w:rPr>
          <w:rFonts w:ascii="Times New Roman" w:hAnsi="Times New Roman"/>
          <w:b/>
          <w:lang w:eastAsia="sk-SK"/>
        </w:rPr>
        <w:t>Nezrovnalosť</w:t>
      </w:r>
      <w:r w:rsidR="00730A80" w:rsidRPr="001F71FE">
        <w:rPr>
          <w:rFonts w:ascii="Times New Roman" w:hAnsi="Times New Roman"/>
          <w:lang w:eastAsia="sk-SK"/>
        </w:rPr>
        <w:t xml:space="preserve"> </w:t>
      </w:r>
      <w:r w:rsidRPr="001F71FE">
        <w:rPr>
          <w:rFonts w:ascii="Times New Roman" w:hAnsi="Times New Roman"/>
          <w:lang w:eastAsia="sk-SK"/>
        </w:rPr>
        <w:t xml:space="preserve">vo vzťahu k výdavkom predloženým v Žiadosti o platbu, </w:t>
      </w:r>
      <w:r w:rsidRPr="001F71FE">
        <w:rPr>
          <w:rFonts w:ascii="Times New Roman" w:hAnsi="Times New Roman"/>
          <w:b/>
          <w:lang w:eastAsia="sk-SK"/>
        </w:rPr>
        <w:t>Poskytovateľ je</w:t>
      </w:r>
      <w:r w:rsidRPr="001F71FE">
        <w:rPr>
          <w:rFonts w:ascii="Times New Roman" w:hAnsi="Times New Roman"/>
          <w:lang w:eastAsia="sk-SK"/>
        </w:rPr>
        <w:t xml:space="preserve"> </w:t>
      </w:r>
      <w:r w:rsidR="00730A80" w:rsidRPr="001F71FE">
        <w:rPr>
          <w:rFonts w:ascii="Times New Roman" w:hAnsi="Times New Roman"/>
          <w:lang w:eastAsia="sk-SK"/>
        </w:rPr>
        <w:t>podľa</w:t>
      </w:r>
      <w:r w:rsidRPr="001F71FE">
        <w:rPr>
          <w:rFonts w:ascii="Times New Roman" w:hAnsi="Times New Roman"/>
          <w:lang w:eastAsia="sk-SK"/>
        </w:rPr>
        <w:t xml:space="preserve"> čl. 74 nariadenia </w:t>
      </w:r>
      <w:r w:rsidR="000547B7" w:rsidRPr="001F71FE">
        <w:rPr>
          <w:rFonts w:ascii="Times New Roman" w:hAnsi="Times New Roman"/>
          <w:lang w:eastAsia="sk-SK"/>
        </w:rPr>
        <w:t xml:space="preserve">o spoločných ustanoveniach </w:t>
      </w:r>
      <w:r w:rsidR="005C5E6B" w:rsidRPr="001F71FE">
        <w:rPr>
          <w:rFonts w:ascii="Times New Roman" w:hAnsi="Times New Roman"/>
          <w:lang w:eastAsia="sk-SK"/>
        </w:rPr>
        <w:t>a</w:t>
      </w:r>
      <w:r w:rsidR="008B2DF2" w:rsidRPr="001F71FE">
        <w:rPr>
          <w:rFonts w:ascii="Times New Roman" w:hAnsi="Times New Roman"/>
          <w:lang w:eastAsia="sk-SK"/>
        </w:rPr>
        <w:t>lebo podľa</w:t>
      </w:r>
      <w:r w:rsidR="005C5E6B" w:rsidRPr="001F71FE">
        <w:rPr>
          <w:rFonts w:ascii="Times New Roman" w:hAnsi="Times New Roman"/>
          <w:lang w:eastAsia="sk-SK"/>
        </w:rPr>
        <w:t xml:space="preserve"> </w:t>
      </w:r>
      <w:r w:rsidR="005C5E6B" w:rsidRPr="006C3EC2">
        <w:rPr>
          <w:rFonts w:ascii="Times New Roman" w:hAnsi="Times New Roman"/>
          <w:lang w:eastAsia="sk-SK"/>
        </w:rPr>
        <w:t xml:space="preserve">§ 10 ods. 7 zákona o príspevkoch z fondov EÚ </w:t>
      </w:r>
      <w:r w:rsidRPr="002338D3">
        <w:rPr>
          <w:rFonts w:ascii="Times New Roman" w:hAnsi="Times New Roman"/>
          <w:b/>
          <w:lang w:eastAsia="sk-SK"/>
        </w:rPr>
        <w:t xml:space="preserve">oprávnený pozastaviť schvaľovanie dotknutých výdavkov. </w:t>
      </w:r>
    </w:p>
    <w:p w14:paraId="597841D7" w14:textId="6F4B2FC0" w:rsidR="00793A42" w:rsidRPr="00A43BF1" w:rsidRDefault="00793A42" w:rsidP="00EA4DEC">
      <w:pPr>
        <w:numPr>
          <w:ilvl w:val="0"/>
          <w:numId w:val="65"/>
        </w:numPr>
        <w:spacing w:before="120"/>
        <w:ind w:left="567" w:hanging="567"/>
        <w:contextualSpacing/>
        <w:jc w:val="both"/>
        <w:rPr>
          <w:rFonts w:ascii="Times New Roman" w:hAnsi="Times New Roman"/>
          <w:lang w:eastAsia="sk-SK"/>
        </w:rPr>
      </w:pPr>
      <w:r w:rsidRPr="002338D3">
        <w:rPr>
          <w:rFonts w:ascii="Times New Roman" w:hAnsi="Times New Roman"/>
          <w:lang w:eastAsia="sk-SK"/>
        </w:rPr>
        <w:t>Platba sa považuje za zrealizovanú dňom pripísania na účet Prijímateľa</w:t>
      </w:r>
      <w:r w:rsidR="00464EC5" w:rsidRPr="002338D3">
        <w:rPr>
          <w:rFonts w:ascii="Times New Roman" w:hAnsi="Times New Roman"/>
          <w:lang w:eastAsia="sk-SK"/>
        </w:rPr>
        <w:t>, resp. dňom</w:t>
      </w:r>
      <w:ins w:id="125" w:author="Autor">
        <w:r w:rsidR="002847F4" w:rsidRPr="006C3EC2">
          <w:rPr>
            <w:rFonts w:ascii="Times New Roman" w:hAnsi="Times New Roman"/>
            <w:lang w:eastAsia="sk-SK"/>
            <w:rPrChange w:id="126" w:author="Autor">
              <w:rPr>
                <w:rFonts w:ascii="Times New Roman" w:hAnsi="Times New Roman"/>
                <w:highlight w:val="yellow"/>
                <w:lang w:eastAsia="sk-SK"/>
              </w:rPr>
            </w:rPrChange>
          </w:rPr>
          <w:t xml:space="preserve"> </w:t>
        </w:r>
      </w:ins>
      <w:del w:id="127" w:author="Autor">
        <w:r w:rsidR="00464EC5" w:rsidRPr="006C3EC2" w:rsidDel="002847F4">
          <w:rPr>
            <w:rFonts w:ascii="Times New Roman" w:hAnsi="Times New Roman"/>
            <w:lang w:eastAsia="sk-SK"/>
          </w:rPr>
          <w:delText xml:space="preserve"> </w:delText>
        </w:r>
      </w:del>
      <w:r w:rsidR="00464EC5" w:rsidRPr="002338D3">
        <w:rPr>
          <w:rFonts w:ascii="Times New Roman" w:hAnsi="Times New Roman"/>
          <w:lang w:eastAsia="sk-SK"/>
        </w:rPr>
        <w:t>úpravy rozpočtu</w:t>
      </w:r>
      <w:r w:rsidR="00895D03" w:rsidRPr="00A43BF1">
        <w:rPr>
          <w:rFonts w:ascii="Times New Roman" w:hAnsi="Times New Roman"/>
          <w:lang w:eastAsia="sk-SK"/>
        </w:rPr>
        <w:t xml:space="preserve"> formou rozpočtového opatrenia</w:t>
      </w:r>
      <w:r w:rsidR="00464EC5" w:rsidRPr="00A43BF1">
        <w:rPr>
          <w:rFonts w:ascii="Times New Roman" w:hAnsi="Times New Roman"/>
          <w:lang w:eastAsia="sk-SK"/>
        </w:rPr>
        <w:t>.</w:t>
      </w:r>
    </w:p>
    <w:p w14:paraId="7582C33F" w14:textId="77777777" w:rsidR="00C347D9" w:rsidRPr="001F71FE" w:rsidRDefault="00C347D9" w:rsidP="00665849">
      <w:pPr>
        <w:spacing w:before="120"/>
        <w:contextualSpacing/>
        <w:jc w:val="both"/>
        <w:rPr>
          <w:rFonts w:ascii="Times New Roman" w:hAnsi="Times New Roman"/>
          <w:sz w:val="24"/>
          <w:szCs w:val="24"/>
          <w:highlight w:val="yellow"/>
          <w:lang w:eastAsia="sk-SK"/>
        </w:rPr>
      </w:pPr>
    </w:p>
    <w:p w14:paraId="3489488A" w14:textId="77777777" w:rsidR="00C347D9" w:rsidRPr="001F71FE" w:rsidRDefault="0093535F" w:rsidP="001A71C8">
      <w:pPr>
        <w:spacing w:before="120" w:after="120"/>
        <w:contextualSpacing/>
        <w:jc w:val="both"/>
        <w:rPr>
          <w:rFonts w:ascii="Times New Roman" w:hAnsi="Times New Roman"/>
          <w:b/>
          <w:bCs/>
          <w:caps/>
          <w:sz w:val="24"/>
          <w:szCs w:val="24"/>
          <w:lang w:eastAsia="sk-SK"/>
        </w:rPr>
      </w:pPr>
      <w:r w:rsidRPr="001F71FE">
        <w:rPr>
          <w:rFonts w:ascii="Times New Roman" w:hAnsi="Times New Roman"/>
          <w:b/>
          <w:bCs/>
          <w:sz w:val="24"/>
          <w:szCs w:val="24"/>
          <w:lang w:eastAsia="sk-SK"/>
        </w:rPr>
        <w:t>Článok</w:t>
      </w:r>
      <w:r w:rsidRPr="001F71FE">
        <w:rPr>
          <w:rFonts w:ascii="Times New Roman" w:hAnsi="Times New Roman"/>
          <w:b/>
          <w:bCs/>
          <w:caps/>
          <w:sz w:val="24"/>
          <w:szCs w:val="24"/>
          <w:lang w:eastAsia="sk-SK"/>
        </w:rPr>
        <w:t xml:space="preserve"> 11</w:t>
      </w:r>
      <w:r w:rsidRPr="001F71FE">
        <w:rPr>
          <w:rFonts w:ascii="Times New Roman" w:hAnsi="Times New Roman"/>
          <w:b/>
          <w:bCs/>
          <w:caps/>
          <w:sz w:val="24"/>
          <w:szCs w:val="24"/>
          <w:lang w:eastAsia="sk-SK"/>
        </w:rPr>
        <w:tab/>
      </w:r>
      <w:r w:rsidR="00C347D9" w:rsidRPr="001F71FE">
        <w:rPr>
          <w:rFonts w:ascii="Times New Roman" w:hAnsi="Times New Roman"/>
          <w:b/>
          <w:bCs/>
          <w:caps/>
          <w:sz w:val="24"/>
          <w:szCs w:val="24"/>
          <w:lang w:eastAsia="sk-SK"/>
        </w:rPr>
        <w:t xml:space="preserve">LEHOTY PRI </w:t>
      </w:r>
      <w:r w:rsidR="00B65A68" w:rsidRPr="001F71FE">
        <w:rPr>
          <w:rFonts w:ascii="Times New Roman" w:hAnsi="Times New Roman"/>
          <w:b/>
          <w:bCs/>
          <w:caps/>
          <w:sz w:val="24"/>
          <w:szCs w:val="24"/>
          <w:lang w:eastAsia="sk-SK"/>
        </w:rPr>
        <w:t xml:space="preserve">REALIZÁCII </w:t>
      </w:r>
      <w:r w:rsidR="00C347D9" w:rsidRPr="001F71FE">
        <w:rPr>
          <w:rFonts w:ascii="Times New Roman" w:hAnsi="Times New Roman"/>
          <w:b/>
          <w:bCs/>
          <w:caps/>
          <w:sz w:val="24"/>
          <w:szCs w:val="24"/>
          <w:lang w:eastAsia="sk-SK"/>
        </w:rPr>
        <w:t>PLATieB</w:t>
      </w:r>
    </w:p>
    <w:p w14:paraId="11B0AB54" w14:textId="77777777" w:rsidR="00A63D78" w:rsidRPr="001F71FE" w:rsidRDefault="00A63D78" w:rsidP="00A63D78">
      <w:pPr>
        <w:numPr>
          <w:ilvl w:val="0"/>
          <w:numId w:val="68"/>
        </w:numPr>
        <w:spacing w:before="120" w:after="120"/>
        <w:ind w:left="567" w:hanging="567"/>
        <w:contextualSpacing/>
        <w:jc w:val="both"/>
        <w:rPr>
          <w:rFonts w:ascii="Times New Roman" w:hAnsi="Times New Roman"/>
          <w:lang w:eastAsia="sk-SK"/>
        </w:rPr>
      </w:pPr>
      <w:r w:rsidRPr="001F71FE">
        <w:rPr>
          <w:rFonts w:ascii="Times New Roman" w:hAnsi="Times New Roman"/>
          <w:lang w:eastAsia="sk-SK"/>
        </w:rPr>
        <w:t xml:space="preserve">Lehoty v rámci systému </w:t>
      </w:r>
      <w:r w:rsidRPr="001F71FE">
        <w:rPr>
          <w:rFonts w:ascii="Times New Roman" w:hAnsi="Times New Roman"/>
          <w:b/>
          <w:lang w:eastAsia="sk-SK"/>
        </w:rPr>
        <w:t>predfinancovania</w:t>
      </w:r>
      <w:r w:rsidRPr="001F71FE">
        <w:rPr>
          <w:rFonts w:ascii="Times New Roman" w:hAnsi="Times New Roman"/>
          <w:lang w:eastAsia="sk-SK"/>
        </w:rPr>
        <w:t>:</w:t>
      </w:r>
    </w:p>
    <w:p w14:paraId="41A97D26" w14:textId="69E7BA37" w:rsidR="00F336DA" w:rsidRPr="00E50BF4" w:rsidRDefault="00F336DA" w:rsidP="00F336DA">
      <w:pPr>
        <w:numPr>
          <w:ilvl w:val="1"/>
          <w:numId w:val="68"/>
        </w:numPr>
        <w:spacing w:after="120"/>
        <w:ind w:left="993" w:hanging="426"/>
        <w:contextualSpacing/>
        <w:jc w:val="both"/>
        <w:rPr>
          <w:rFonts w:ascii="Times New Roman" w:hAnsi="Times New Roman"/>
          <w:lang w:eastAsia="sk-SK"/>
        </w:rPr>
      </w:pPr>
      <w:r w:rsidRPr="002B4273">
        <w:rPr>
          <w:rFonts w:ascii="Times New Roman" w:hAnsi="Times New Roman"/>
          <w:lang w:eastAsia="sk-SK"/>
        </w:rPr>
        <w:t>Poskytovateľ poskytne platbu Prijímateľovi spravidla do 20 dní od prijatia Žiadosti o platbu od Prijímateľa</w:t>
      </w:r>
      <w:r w:rsidR="004703FE" w:rsidRPr="002B4273">
        <w:rPr>
          <w:rFonts w:ascii="Times New Roman" w:hAnsi="Times New Roman"/>
          <w:lang w:eastAsia="sk-SK"/>
        </w:rPr>
        <w:t>,</w:t>
      </w:r>
      <w:r w:rsidR="00BB777D" w:rsidRPr="00E50BF4">
        <w:rPr>
          <w:rFonts w:ascii="Times New Roman" w:hAnsi="Times New Roman"/>
          <w:lang w:eastAsia="sk-SK"/>
        </w:rPr>
        <w:t xml:space="preserve"> formou rozpočtového opatrenia</w:t>
      </w:r>
      <w:r w:rsidRPr="00E50BF4">
        <w:rPr>
          <w:rFonts w:ascii="Times New Roman" w:hAnsi="Times New Roman"/>
          <w:lang w:eastAsia="sk-SK"/>
        </w:rPr>
        <w:t>,</w:t>
      </w:r>
    </w:p>
    <w:p w14:paraId="1E32E729" w14:textId="23B093B7" w:rsidR="00A63D78" w:rsidRPr="00E50BF4" w:rsidRDefault="00A63D78" w:rsidP="00E50BF4">
      <w:pPr>
        <w:numPr>
          <w:ilvl w:val="1"/>
          <w:numId w:val="68"/>
        </w:numPr>
        <w:spacing w:after="120"/>
        <w:ind w:left="993" w:hanging="426"/>
        <w:contextualSpacing/>
        <w:jc w:val="both"/>
        <w:rPr>
          <w:rFonts w:ascii="Times New Roman" w:hAnsi="Times New Roman"/>
          <w:lang w:eastAsia="sk-SK"/>
        </w:rPr>
      </w:pPr>
      <w:r w:rsidRPr="00E50BF4">
        <w:rPr>
          <w:rFonts w:ascii="Times New Roman" w:hAnsi="Times New Roman"/>
          <w:lang w:eastAsia="sk-SK"/>
        </w:rPr>
        <w:t>Prijímateľ</w:t>
      </w:r>
      <w:r w:rsidR="00464EC5" w:rsidRPr="00E50BF4">
        <w:rPr>
          <w:rFonts w:ascii="Times New Roman" w:hAnsi="Times New Roman"/>
          <w:lang w:eastAsia="sk-SK"/>
        </w:rPr>
        <w:t xml:space="preserve"> je</w:t>
      </w:r>
      <w:r w:rsidRPr="00E50BF4">
        <w:rPr>
          <w:rFonts w:ascii="Times New Roman" w:hAnsi="Times New Roman"/>
          <w:lang w:eastAsia="sk-SK"/>
        </w:rPr>
        <w:t xml:space="preserve"> povinný celú jej výšku zúčtovať, a to predložením Žiadosti o platbu (zúčtovanie predfinancovania) Poskytovateľovi do </w:t>
      </w:r>
      <w:r w:rsidR="00464EC5" w:rsidRPr="00E50BF4">
        <w:rPr>
          <w:rFonts w:ascii="Times New Roman" w:hAnsi="Times New Roman"/>
          <w:lang w:eastAsia="sk-SK"/>
        </w:rPr>
        <w:t>2</w:t>
      </w:r>
      <w:r w:rsidRPr="00E50BF4">
        <w:rPr>
          <w:rFonts w:ascii="Times New Roman" w:hAnsi="Times New Roman"/>
          <w:lang w:eastAsia="sk-SK"/>
        </w:rPr>
        <w:t xml:space="preserve">0 dní </w:t>
      </w:r>
      <w:r w:rsidR="00464EC5" w:rsidRPr="00E50BF4">
        <w:rPr>
          <w:rFonts w:ascii="Times New Roman" w:hAnsi="Times New Roman"/>
          <w:lang w:eastAsia="sk-SK"/>
        </w:rPr>
        <w:t>po vykonaní úpravy rozpočtu</w:t>
      </w:r>
      <w:r w:rsidR="00F46164" w:rsidRPr="002B4273">
        <w:rPr>
          <w:rFonts w:ascii="Times New Roman" w:hAnsi="Times New Roman"/>
          <w:lang w:eastAsia="sk-SK"/>
        </w:rPr>
        <w:t xml:space="preserve"> formou rozpočtového opatrenia</w:t>
      </w:r>
      <w:r w:rsidR="00C071C7" w:rsidRPr="002B4273">
        <w:rPr>
          <w:rFonts w:ascii="Times New Roman" w:hAnsi="Times New Roman"/>
          <w:lang w:eastAsia="sk-SK"/>
        </w:rPr>
        <w:t xml:space="preserve"> u Prijímateľa</w:t>
      </w:r>
      <w:r w:rsidR="00464EC5" w:rsidRPr="002B4273">
        <w:rPr>
          <w:rFonts w:ascii="Times New Roman" w:hAnsi="Times New Roman"/>
          <w:lang w:eastAsia="sk-SK"/>
        </w:rPr>
        <w:t>.</w:t>
      </w:r>
      <w:r w:rsidRPr="002B4273">
        <w:rPr>
          <w:rFonts w:ascii="Times New Roman" w:hAnsi="Times New Roman"/>
          <w:lang w:eastAsia="sk-SK"/>
        </w:rPr>
        <w:t xml:space="preserve"> </w:t>
      </w:r>
      <w:ins w:id="128" w:author="Autor">
        <w:r w:rsidR="00A43BF1" w:rsidRPr="002B4273">
          <w:rPr>
            <w:rFonts w:ascii="Times New Roman" w:hAnsi="Times New Roman"/>
            <w:lang w:eastAsia="sk-SK"/>
          </w:rPr>
          <w:t>V prípade nezúčtovania celej výšky Predfinancovania je Prijímateľ povinný vrátiť rozpočtovým opatrením nezúčtovaný rozdiel po</w:t>
        </w:r>
        <w:r w:rsidR="002B4273" w:rsidRPr="002B4273">
          <w:rPr>
            <w:rFonts w:ascii="Times New Roman" w:hAnsi="Times New Roman"/>
            <w:lang w:eastAsia="sk-SK"/>
          </w:rPr>
          <w:t xml:space="preserve">skytnutého predfinancovania </w:t>
        </w:r>
        <w:r w:rsidR="00E50BF4" w:rsidRPr="00E50BF4">
          <w:rPr>
            <w:rFonts w:ascii="Times New Roman" w:hAnsi="Times New Roman"/>
            <w:lang w:eastAsia="sk-SK"/>
          </w:rPr>
          <w:t>najneskôr do 10 dní od uplynutia lehoty na zúčtovanie</w:t>
        </w:r>
        <w:r w:rsidR="00E50BF4">
          <w:rPr>
            <w:rFonts w:ascii="Times New Roman" w:hAnsi="Times New Roman"/>
            <w:lang w:eastAsia="sk-SK"/>
          </w:rPr>
          <w:t>.</w:t>
        </w:r>
      </w:ins>
    </w:p>
    <w:p w14:paraId="21DAC6E5" w14:textId="77777777" w:rsidR="00A63D78" w:rsidRPr="00A43BF1" w:rsidRDefault="00A63D78" w:rsidP="00A63D78">
      <w:pPr>
        <w:numPr>
          <w:ilvl w:val="0"/>
          <w:numId w:val="68"/>
        </w:numPr>
        <w:spacing w:after="120"/>
        <w:ind w:left="567" w:hanging="567"/>
        <w:contextualSpacing/>
        <w:jc w:val="both"/>
        <w:rPr>
          <w:rFonts w:ascii="Times New Roman" w:hAnsi="Times New Roman"/>
          <w:lang w:eastAsia="sk-SK"/>
        </w:rPr>
      </w:pPr>
      <w:r w:rsidRPr="00A43BF1">
        <w:rPr>
          <w:rFonts w:ascii="Times New Roman" w:hAnsi="Times New Roman"/>
          <w:lang w:eastAsia="sk-SK"/>
        </w:rPr>
        <w:t xml:space="preserve">Lehoty v rámci systému </w:t>
      </w:r>
      <w:r w:rsidRPr="00A43BF1">
        <w:rPr>
          <w:rFonts w:ascii="Times New Roman" w:hAnsi="Times New Roman"/>
          <w:b/>
          <w:lang w:eastAsia="sk-SK"/>
        </w:rPr>
        <w:t>zálohových platieb</w:t>
      </w:r>
      <w:r w:rsidRPr="00A43BF1">
        <w:rPr>
          <w:rFonts w:ascii="Times New Roman" w:hAnsi="Times New Roman"/>
          <w:lang w:eastAsia="sk-SK"/>
        </w:rPr>
        <w:t>:</w:t>
      </w:r>
    </w:p>
    <w:p w14:paraId="610CFF1B" w14:textId="77777777" w:rsidR="004A0C3C" w:rsidRPr="001F71FE" w:rsidRDefault="004A0C3C" w:rsidP="004A0C3C">
      <w:pPr>
        <w:numPr>
          <w:ilvl w:val="1"/>
          <w:numId w:val="68"/>
        </w:numPr>
        <w:spacing w:after="120"/>
        <w:ind w:left="993" w:hanging="426"/>
        <w:contextualSpacing/>
        <w:jc w:val="both"/>
        <w:rPr>
          <w:rFonts w:ascii="Times New Roman" w:hAnsi="Times New Roman"/>
          <w:lang w:eastAsia="sk-SK"/>
        </w:rPr>
      </w:pPr>
      <w:r w:rsidRPr="001F71FE">
        <w:rPr>
          <w:rFonts w:ascii="Times New Roman" w:hAnsi="Times New Roman"/>
          <w:lang w:eastAsia="sk-SK"/>
        </w:rPr>
        <w:t>Poskytovateľ poskytne platbu Prijímateľovi v termínoch a vo výške určených v Prílohe č. 2 Zmluvy o poskytnutí NFP,</w:t>
      </w:r>
    </w:p>
    <w:p w14:paraId="4AA38653" w14:textId="77777777" w:rsidR="00A1348E" w:rsidRPr="001F71FE" w:rsidRDefault="00A1348E" w:rsidP="00A63D78">
      <w:pPr>
        <w:numPr>
          <w:ilvl w:val="1"/>
          <w:numId w:val="68"/>
        </w:numPr>
        <w:spacing w:after="120"/>
        <w:ind w:left="993" w:hanging="426"/>
        <w:contextualSpacing/>
        <w:jc w:val="both"/>
        <w:rPr>
          <w:rFonts w:ascii="Times New Roman" w:hAnsi="Times New Roman"/>
          <w:lang w:eastAsia="sk-SK"/>
        </w:rPr>
      </w:pPr>
      <w:r w:rsidRPr="001F71FE">
        <w:rPr>
          <w:rFonts w:ascii="Times New Roman" w:hAnsi="Times New Roman"/>
          <w:lang w:eastAsia="sk-SK"/>
        </w:rPr>
        <w:t>po poskytnutí zálohovej platby je Prijímateľ povinný poskytnutú zálohovú platbu priebežne zúčtovávať, a to predkladaním Žiadostí o platbu (zúčtovaní zálohových platieb) v zmysle Prílohy č. 2 Zmluvy o poskytnutí NFP,</w:t>
      </w:r>
    </w:p>
    <w:p w14:paraId="7E64FDFB" w14:textId="77777777" w:rsidR="00681E19" w:rsidRPr="001F71FE" w:rsidRDefault="00A10C3F" w:rsidP="000B0C0E">
      <w:pPr>
        <w:numPr>
          <w:ilvl w:val="1"/>
          <w:numId w:val="68"/>
        </w:numPr>
        <w:spacing w:after="120"/>
        <w:ind w:left="993" w:hanging="426"/>
        <w:contextualSpacing/>
        <w:jc w:val="both"/>
        <w:rPr>
          <w:rFonts w:ascii="Times New Roman" w:hAnsi="Times New Roman"/>
          <w:lang w:eastAsia="sk-SK"/>
        </w:rPr>
      </w:pPr>
      <w:r w:rsidRPr="001F71FE">
        <w:rPr>
          <w:rFonts w:ascii="Times New Roman" w:hAnsi="Times New Roman"/>
          <w:lang w:eastAsia="sk-SK"/>
        </w:rPr>
        <w:t>prijímateľ je povinný vrátiť (na účet určený Poskytovateľom) nezúčtovaný rozdiel poskytnut</w:t>
      </w:r>
      <w:r w:rsidR="00464EC5" w:rsidRPr="001F71FE">
        <w:rPr>
          <w:rFonts w:ascii="Times New Roman" w:hAnsi="Times New Roman"/>
          <w:lang w:eastAsia="sk-SK"/>
        </w:rPr>
        <w:t>ých zálohových platieb</w:t>
      </w:r>
      <w:r w:rsidRPr="001F71FE">
        <w:rPr>
          <w:rFonts w:ascii="Times New Roman" w:hAnsi="Times New Roman"/>
          <w:lang w:eastAsia="sk-SK"/>
        </w:rPr>
        <w:t xml:space="preserve"> podľa podmienok definovaných v príslušnom Právnom dokumente, a to najneskôr do 10 dní od </w:t>
      </w:r>
      <w:r w:rsidR="003B7AF1" w:rsidRPr="001F71FE">
        <w:rPr>
          <w:rFonts w:ascii="Times New Roman" w:hAnsi="Times New Roman"/>
          <w:lang w:eastAsia="sk-SK"/>
        </w:rPr>
        <w:t xml:space="preserve">prijatia oznámenia o </w:t>
      </w:r>
      <w:r w:rsidR="00464EC5" w:rsidRPr="001F71FE">
        <w:rPr>
          <w:rFonts w:ascii="Times New Roman" w:hAnsi="Times New Roman"/>
          <w:lang w:eastAsia="sk-SK"/>
        </w:rPr>
        <w:t>schválen</w:t>
      </w:r>
      <w:r w:rsidR="003B7AF1" w:rsidRPr="001F71FE">
        <w:rPr>
          <w:rFonts w:ascii="Times New Roman" w:hAnsi="Times New Roman"/>
          <w:lang w:eastAsia="sk-SK"/>
        </w:rPr>
        <w:t>í</w:t>
      </w:r>
      <w:r w:rsidR="00464EC5" w:rsidRPr="001F71FE">
        <w:rPr>
          <w:rFonts w:ascii="Times New Roman" w:hAnsi="Times New Roman"/>
          <w:lang w:eastAsia="sk-SK"/>
        </w:rPr>
        <w:t xml:space="preserve"> </w:t>
      </w:r>
      <w:r w:rsidR="003B7AF1" w:rsidRPr="001F71FE">
        <w:rPr>
          <w:rFonts w:ascii="Times New Roman" w:hAnsi="Times New Roman"/>
          <w:lang w:eastAsia="sk-SK"/>
        </w:rPr>
        <w:t xml:space="preserve">žiadosti o platbu s príznakom </w:t>
      </w:r>
      <w:r w:rsidR="00464EC5" w:rsidRPr="001F71FE">
        <w:rPr>
          <w:rFonts w:ascii="Times New Roman" w:hAnsi="Times New Roman"/>
          <w:lang w:eastAsia="sk-SK"/>
        </w:rPr>
        <w:t>záverečn</w:t>
      </w:r>
      <w:r w:rsidR="003B7AF1" w:rsidRPr="001F71FE">
        <w:rPr>
          <w:rFonts w:ascii="Times New Roman" w:hAnsi="Times New Roman"/>
          <w:lang w:eastAsia="sk-SK"/>
        </w:rPr>
        <w:t>á</w:t>
      </w:r>
      <w:r w:rsidRPr="001F71FE">
        <w:rPr>
          <w:rFonts w:ascii="Times New Roman" w:hAnsi="Times New Roman"/>
          <w:lang w:eastAsia="sk-SK"/>
        </w:rPr>
        <w:t xml:space="preserve">. </w:t>
      </w:r>
    </w:p>
    <w:p w14:paraId="0370929A" w14:textId="77777777" w:rsidR="00681E19" w:rsidRPr="001F71FE" w:rsidRDefault="00681E19" w:rsidP="00681E19">
      <w:pPr>
        <w:numPr>
          <w:ilvl w:val="0"/>
          <w:numId w:val="68"/>
        </w:numPr>
        <w:spacing w:before="120" w:after="120"/>
        <w:ind w:left="567" w:hanging="567"/>
        <w:contextualSpacing/>
        <w:jc w:val="both"/>
        <w:rPr>
          <w:rFonts w:ascii="Times New Roman" w:hAnsi="Times New Roman"/>
          <w:lang w:eastAsia="sk-SK"/>
        </w:rPr>
      </w:pPr>
      <w:r w:rsidRPr="001F71FE">
        <w:rPr>
          <w:rFonts w:ascii="Times New Roman" w:hAnsi="Times New Roman"/>
          <w:lang w:eastAsia="sk-SK"/>
        </w:rPr>
        <w:lastRenderedPageBreak/>
        <w:t xml:space="preserve">Lehoty v rámci systému </w:t>
      </w:r>
      <w:r w:rsidRPr="001F71FE">
        <w:rPr>
          <w:rFonts w:ascii="Times New Roman" w:hAnsi="Times New Roman"/>
          <w:b/>
          <w:lang w:eastAsia="sk-SK"/>
        </w:rPr>
        <w:t>priebežnej platby</w:t>
      </w:r>
      <w:r w:rsidR="005702F0" w:rsidRPr="001F71FE">
        <w:rPr>
          <w:rFonts w:ascii="Times New Roman" w:hAnsi="Times New Roman"/>
          <w:b/>
          <w:lang w:eastAsia="sk-SK"/>
        </w:rPr>
        <w:t xml:space="preserve"> (refundácie)</w:t>
      </w:r>
      <w:r w:rsidRPr="001F71FE">
        <w:rPr>
          <w:rFonts w:ascii="Times New Roman" w:hAnsi="Times New Roman"/>
          <w:lang w:eastAsia="sk-SK"/>
        </w:rPr>
        <w:t>:</w:t>
      </w:r>
    </w:p>
    <w:p w14:paraId="10B4E0B6" w14:textId="77777777" w:rsidR="008C4ADC" w:rsidRPr="001F71FE" w:rsidRDefault="00681E19" w:rsidP="000B0C0E">
      <w:pPr>
        <w:spacing w:after="120"/>
        <w:ind w:left="567"/>
        <w:contextualSpacing/>
        <w:jc w:val="both"/>
        <w:rPr>
          <w:rFonts w:ascii="Times New Roman" w:hAnsi="Times New Roman"/>
          <w:b/>
          <w:bCs/>
          <w:caps/>
          <w:sz w:val="24"/>
          <w:szCs w:val="24"/>
          <w:lang w:eastAsia="sk-SK"/>
        </w:rPr>
      </w:pPr>
      <w:r w:rsidRPr="001F71FE">
        <w:rPr>
          <w:rFonts w:ascii="Times New Roman" w:hAnsi="Times New Roman"/>
          <w:lang w:eastAsia="sk-SK"/>
        </w:rPr>
        <w:t xml:space="preserve">Poskytovateľ poskytne platbu Prijímateľovi do </w:t>
      </w:r>
      <w:r w:rsidR="00E12DE1" w:rsidRPr="001F71FE">
        <w:rPr>
          <w:rFonts w:ascii="Times New Roman" w:hAnsi="Times New Roman"/>
          <w:lang w:eastAsia="sk-SK"/>
        </w:rPr>
        <w:t>8</w:t>
      </w:r>
      <w:r w:rsidRPr="001F71FE">
        <w:rPr>
          <w:rFonts w:ascii="Times New Roman" w:hAnsi="Times New Roman"/>
          <w:lang w:eastAsia="sk-SK"/>
        </w:rPr>
        <w:t xml:space="preserve">0 </w:t>
      </w:r>
      <w:r w:rsidR="00E12DE1" w:rsidRPr="001F71FE">
        <w:rPr>
          <w:rFonts w:ascii="Times New Roman" w:hAnsi="Times New Roman"/>
          <w:lang w:eastAsia="sk-SK"/>
        </w:rPr>
        <w:t xml:space="preserve">kalendárnych </w:t>
      </w:r>
      <w:r w:rsidRPr="001F71FE">
        <w:rPr>
          <w:rFonts w:ascii="Times New Roman" w:hAnsi="Times New Roman"/>
          <w:lang w:eastAsia="sk-SK"/>
        </w:rPr>
        <w:t>dní od prijatia Žiadosti o platbu od Prijímateľa</w:t>
      </w:r>
      <w:r w:rsidR="00DC5A4D" w:rsidRPr="001F71FE">
        <w:rPr>
          <w:rFonts w:ascii="Times New Roman" w:hAnsi="Times New Roman"/>
          <w:lang w:eastAsia="sk-SK"/>
        </w:rPr>
        <w:t xml:space="preserve">. Poskytovateľ pošle platbu </w:t>
      </w:r>
      <w:r w:rsidR="000F1B8D" w:rsidRPr="001F71FE">
        <w:rPr>
          <w:rFonts w:ascii="Times New Roman" w:hAnsi="Times New Roman"/>
          <w:lang w:eastAsia="sk-SK"/>
        </w:rPr>
        <w:t>na bankový účet Prijímateľa</w:t>
      </w:r>
      <w:r w:rsidRPr="001F71FE">
        <w:rPr>
          <w:rFonts w:ascii="Times New Roman" w:hAnsi="Times New Roman"/>
          <w:lang w:eastAsia="sk-SK"/>
        </w:rPr>
        <w:t>.</w:t>
      </w:r>
    </w:p>
    <w:p w14:paraId="061D5387" w14:textId="77777777" w:rsidR="00C347D9" w:rsidRPr="001F71FE" w:rsidRDefault="00C347D9" w:rsidP="00D650BF">
      <w:pPr>
        <w:numPr>
          <w:ilvl w:val="0"/>
          <w:numId w:val="68"/>
        </w:numPr>
        <w:spacing w:after="120"/>
        <w:ind w:left="567" w:hanging="567"/>
        <w:contextualSpacing/>
        <w:jc w:val="both"/>
        <w:rPr>
          <w:rFonts w:ascii="Times New Roman" w:hAnsi="Times New Roman"/>
          <w:b/>
          <w:bCs/>
          <w:caps/>
          <w:lang w:eastAsia="sk-SK"/>
        </w:rPr>
      </w:pPr>
      <w:r w:rsidRPr="001F71FE">
        <w:rPr>
          <w:rFonts w:ascii="Times New Roman" w:hAnsi="Times New Roman"/>
          <w:lang w:eastAsia="sk-SK"/>
        </w:rPr>
        <w:t xml:space="preserve">Ak </w:t>
      </w:r>
      <w:r w:rsidR="002B5539" w:rsidRPr="001F71FE">
        <w:rPr>
          <w:rFonts w:ascii="Times New Roman" w:hAnsi="Times New Roman"/>
          <w:lang w:eastAsia="sk-SK"/>
        </w:rPr>
        <w:t xml:space="preserve">dôjde k vyplateniu platby </w:t>
      </w:r>
      <w:r w:rsidRPr="001F71FE">
        <w:rPr>
          <w:rFonts w:ascii="Times New Roman" w:hAnsi="Times New Roman"/>
          <w:lang w:eastAsia="sk-SK"/>
        </w:rPr>
        <w:t>na základe</w:t>
      </w:r>
      <w:r w:rsidR="009C37C3" w:rsidRPr="001F71FE">
        <w:rPr>
          <w:rFonts w:ascii="Times New Roman" w:hAnsi="Times New Roman"/>
          <w:b/>
          <w:lang w:eastAsia="sk-SK"/>
        </w:rPr>
        <w:t xml:space="preserve"> nepravdivých</w:t>
      </w:r>
      <w:r w:rsidRPr="001F71FE">
        <w:rPr>
          <w:rFonts w:ascii="Times New Roman" w:hAnsi="Times New Roman"/>
          <w:b/>
          <w:lang w:eastAsia="sk-SK"/>
        </w:rPr>
        <w:t xml:space="preserve"> alebo nesprávnych údajov</w:t>
      </w:r>
      <w:r w:rsidR="00585903" w:rsidRPr="001F71FE">
        <w:rPr>
          <w:rFonts w:ascii="Times New Roman" w:hAnsi="Times New Roman"/>
          <w:b/>
          <w:lang w:eastAsia="sk-SK"/>
        </w:rPr>
        <w:t>, resp. nepravých dokumentov</w:t>
      </w:r>
      <w:r w:rsidRPr="001F71FE">
        <w:rPr>
          <w:rFonts w:ascii="Times New Roman" w:hAnsi="Times New Roman"/>
          <w:lang w:eastAsia="sk-SK"/>
        </w:rPr>
        <w:t xml:space="preserve">, Prijímateľ je povinný vrátiť takto vyplatené prostriedky </w:t>
      </w:r>
      <w:r w:rsidR="009C37C3" w:rsidRPr="001F71FE">
        <w:rPr>
          <w:rFonts w:ascii="Times New Roman" w:hAnsi="Times New Roman"/>
          <w:lang w:eastAsia="sk-SK"/>
        </w:rPr>
        <w:t>B</w:t>
      </w:r>
      <w:r w:rsidRPr="001F71FE">
        <w:rPr>
          <w:rFonts w:ascii="Times New Roman" w:hAnsi="Times New Roman"/>
          <w:lang w:eastAsia="sk-SK"/>
        </w:rPr>
        <w:t>ezodkladne odkedy sa o tejto skutočnosti dozvedel v súlade s</w:t>
      </w:r>
      <w:r w:rsidR="001F090A" w:rsidRPr="001F71FE">
        <w:rPr>
          <w:rFonts w:ascii="Times New Roman" w:hAnsi="Times New Roman"/>
          <w:lang w:eastAsia="sk-SK"/>
        </w:rPr>
        <w:t> </w:t>
      </w:r>
      <w:r w:rsidRPr="001F71FE">
        <w:rPr>
          <w:rFonts w:ascii="Times New Roman" w:hAnsi="Times New Roman"/>
          <w:lang w:eastAsia="sk-SK"/>
        </w:rPr>
        <w:t>čl</w:t>
      </w:r>
      <w:r w:rsidR="001F090A" w:rsidRPr="001F71FE">
        <w:rPr>
          <w:rFonts w:ascii="Times New Roman" w:hAnsi="Times New Roman"/>
          <w:lang w:eastAsia="sk-SK"/>
        </w:rPr>
        <w:t xml:space="preserve">. </w:t>
      </w:r>
      <w:r w:rsidR="00905EC7" w:rsidRPr="001F71FE">
        <w:rPr>
          <w:rFonts w:ascii="Times New Roman" w:hAnsi="Times New Roman"/>
          <w:lang w:eastAsia="sk-SK"/>
        </w:rPr>
        <w:t>18</w:t>
      </w:r>
      <w:r w:rsidRPr="001F71FE">
        <w:rPr>
          <w:rFonts w:ascii="Times New Roman" w:hAnsi="Times New Roman"/>
          <w:lang w:eastAsia="sk-SK"/>
        </w:rPr>
        <w:t xml:space="preserve"> VZP.</w:t>
      </w:r>
    </w:p>
    <w:p w14:paraId="2E1A185E" w14:textId="77777777" w:rsidR="00C347D9" w:rsidRPr="001F71FE" w:rsidRDefault="00C347D9" w:rsidP="00C347D9">
      <w:pPr>
        <w:spacing w:before="120" w:after="120"/>
        <w:contextualSpacing/>
        <w:jc w:val="both"/>
        <w:rPr>
          <w:rFonts w:ascii="Times New Roman" w:hAnsi="Times New Roman"/>
          <w:b/>
          <w:bCs/>
          <w:caps/>
          <w:sz w:val="24"/>
          <w:szCs w:val="24"/>
          <w:lang w:eastAsia="sk-SK"/>
        </w:rPr>
      </w:pPr>
    </w:p>
    <w:p w14:paraId="3A259C13" w14:textId="77777777" w:rsidR="00A91910" w:rsidRPr="001F71FE" w:rsidRDefault="00A91910" w:rsidP="008A0487">
      <w:pPr>
        <w:keepNext/>
        <w:spacing w:before="120" w:line="264" w:lineRule="auto"/>
        <w:ind w:left="1440" w:hanging="1440"/>
        <w:jc w:val="both"/>
        <w:outlineLvl w:val="2"/>
        <w:rPr>
          <w:rFonts w:ascii="Times New Roman" w:hAnsi="Times New Roman"/>
          <w:b/>
          <w:bCs/>
          <w:sz w:val="26"/>
          <w:szCs w:val="26"/>
          <w:lang w:val="x-none" w:eastAsia="x-none"/>
        </w:rPr>
      </w:pPr>
      <w:r w:rsidRPr="001F71FE">
        <w:rPr>
          <w:rFonts w:ascii="Times New Roman" w:hAnsi="Times New Roman"/>
          <w:b/>
          <w:bCs/>
          <w:sz w:val="26"/>
          <w:szCs w:val="26"/>
          <w:lang w:val="x-none" w:eastAsia="x-none"/>
        </w:rPr>
        <w:t>Článok</w:t>
      </w:r>
      <w:r w:rsidR="0093535F" w:rsidRPr="001F71FE">
        <w:rPr>
          <w:rFonts w:ascii="Times New Roman" w:hAnsi="Times New Roman"/>
          <w:b/>
          <w:bCs/>
          <w:sz w:val="26"/>
          <w:szCs w:val="26"/>
          <w:lang w:eastAsia="x-none"/>
        </w:rPr>
        <w:t xml:space="preserve"> 12</w:t>
      </w:r>
      <w:r w:rsidRPr="001F71FE">
        <w:rPr>
          <w:rFonts w:ascii="Times New Roman" w:hAnsi="Times New Roman"/>
          <w:b/>
          <w:bCs/>
          <w:sz w:val="26"/>
          <w:szCs w:val="26"/>
          <w:lang w:val="x-none" w:eastAsia="x-none"/>
        </w:rPr>
        <w:tab/>
        <w:t>ÚČTOVNÍCTVO A UCHOVÁVANIE ÚČTOVNEJ DOKUMENTÁCIE</w:t>
      </w:r>
    </w:p>
    <w:p w14:paraId="4FE15B25" w14:textId="5B08F55B" w:rsidR="00101293" w:rsidRPr="001F71FE" w:rsidRDefault="00101293" w:rsidP="00D650BF">
      <w:pPr>
        <w:numPr>
          <w:ilvl w:val="0"/>
          <w:numId w:val="23"/>
        </w:numPr>
        <w:tabs>
          <w:tab w:val="clear" w:pos="540"/>
        </w:tabs>
        <w:spacing w:before="120" w:line="264" w:lineRule="auto"/>
        <w:ind w:left="709" w:hanging="709"/>
        <w:jc w:val="both"/>
        <w:rPr>
          <w:rFonts w:ascii="Times New Roman" w:hAnsi="Times New Roman"/>
          <w:lang w:eastAsia="sk-SK"/>
        </w:rPr>
      </w:pPr>
      <w:r w:rsidRPr="001F71FE">
        <w:rPr>
          <w:rFonts w:ascii="Times New Roman" w:hAnsi="Times New Roman"/>
          <w:b/>
        </w:rPr>
        <w:t>Ak je Prijímateľ účtovnou jednotkou</w:t>
      </w:r>
      <w:r w:rsidRPr="001F71FE">
        <w:rPr>
          <w:rFonts w:ascii="Times New Roman" w:hAnsi="Times New Roman"/>
        </w:rPr>
        <w:t xml:space="preserve"> podľa zákona o účtovníctve, zaväzuje sa  účtovať o skutočnostiach týkajúcich sa  </w:t>
      </w:r>
      <w:r w:rsidR="00AA1EA4" w:rsidRPr="001F71FE">
        <w:rPr>
          <w:rFonts w:ascii="Times New Roman" w:hAnsi="Times New Roman"/>
        </w:rPr>
        <w:t>P</w:t>
      </w:r>
      <w:r w:rsidRPr="001F71FE">
        <w:rPr>
          <w:rFonts w:ascii="Times New Roman" w:hAnsi="Times New Roman"/>
        </w:rPr>
        <w:t xml:space="preserve">rojektu v súlade s § 38 ods. 1 zákona o príspevkoch z fondov EÚ. </w:t>
      </w:r>
      <w:r w:rsidRPr="001F71FE">
        <w:rPr>
          <w:rFonts w:ascii="Times New Roman" w:hAnsi="Times New Roman"/>
          <w:b/>
        </w:rPr>
        <w:t>Ak Prijímateľ nie je účtovnou jednotkou</w:t>
      </w:r>
      <w:r w:rsidRPr="001F71FE">
        <w:rPr>
          <w:rFonts w:ascii="Times New Roman" w:hAnsi="Times New Roman"/>
        </w:rPr>
        <w:t xml:space="preserve"> podľa zákona o účtovníctve, zaväzuje sa viesť evidenciu majetku, záväzkov, príjmov a</w:t>
      </w:r>
      <w:r w:rsidR="00AA1EA4" w:rsidRPr="001F71FE">
        <w:rPr>
          <w:rFonts w:ascii="Times New Roman" w:hAnsi="Times New Roman"/>
        </w:rPr>
        <w:t> </w:t>
      </w:r>
      <w:r w:rsidRPr="001F71FE">
        <w:rPr>
          <w:rFonts w:ascii="Times New Roman" w:hAnsi="Times New Roman"/>
        </w:rPr>
        <w:t>výdavkov</w:t>
      </w:r>
      <w:r w:rsidR="00AA1EA4" w:rsidRPr="001F71FE">
        <w:rPr>
          <w:rFonts w:ascii="Times New Roman" w:hAnsi="Times New Roman"/>
        </w:rPr>
        <w:t xml:space="preserve"> týkajúcich sa  Projektu</w:t>
      </w:r>
      <w:r w:rsidRPr="001F71FE">
        <w:rPr>
          <w:rFonts w:ascii="Times New Roman" w:hAnsi="Times New Roman"/>
        </w:rPr>
        <w:t xml:space="preserve"> podľa § 38 ods. 2 zákona o príspevkoch z fondov EÚ</w:t>
      </w:r>
      <w:ins w:id="129" w:author="Autor">
        <w:r w:rsidR="0009400B">
          <w:rPr>
            <w:rFonts w:ascii="Times New Roman" w:hAnsi="Times New Roman"/>
          </w:rPr>
          <w:t xml:space="preserve"> v účtovných knihách podľa </w:t>
        </w:r>
        <w:r w:rsidR="0009400B" w:rsidRPr="001F71FE">
          <w:rPr>
            <w:rFonts w:ascii="Times New Roman" w:hAnsi="Times New Roman"/>
          </w:rPr>
          <w:t>§</w:t>
        </w:r>
        <w:r w:rsidR="0009400B">
          <w:rPr>
            <w:rFonts w:ascii="Times New Roman" w:hAnsi="Times New Roman"/>
          </w:rPr>
          <w:t xml:space="preserve"> 15 ods. 1 zákona o účtovníctve</w:t>
        </w:r>
      </w:ins>
      <w:r w:rsidRPr="001F71FE">
        <w:rPr>
          <w:rFonts w:ascii="Times New Roman" w:hAnsi="Times New Roman"/>
        </w:rPr>
        <w:t>.</w:t>
      </w:r>
    </w:p>
    <w:p w14:paraId="137276E8" w14:textId="77777777" w:rsidR="00101293" w:rsidRPr="001F71FE" w:rsidRDefault="00101293" w:rsidP="00D650BF">
      <w:pPr>
        <w:numPr>
          <w:ilvl w:val="0"/>
          <w:numId w:val="23"/>
        </w:numPr>
        <w:tabs>
          <w:tab w:val="clear" w:pos="540"/>
        </w:tabs>
        <w:spacing w:before="120" w:line="264" w:lineRule="auto"/>
        <w:ind w:left="709" w:hanging="709"/>
        <w:jc w:val="both"/>
        <w:rPr>
          <w:rFonts w:ascii="Times New Roman" w:hAnsi="Times New Roman"/>
          <w:lang w:eastAsia="sk-SK"/>
        </w:rPr>
      </w:pPr>
      <w:r w:rsidRPr="001F71FE">
        <w:rPr>
          <w:rFonts w:ascii="Times New Roman" w:hAnsi="Times New Roman"/>
          <w:lang w:eastAsia="sk-SK"/>
        </w:rPr>
        <w:t xml:space="preserve">Záznamy v účtovníctve alebo evidencii Prijímateľa musia zabezpečiť údaje na účely monitorovania pokroku dosiahnutého pri Realizácii </w:t>
      </w:r>
      <w:r w:rsidR="00815888" w:rsidRPr="001F71FE">
        <w:rPr>
          <w:rFonts w:ascii="Times New Roman" w:hAnsi="Times New Roman"/>
          <w:lang w:eastAsia="sk-SK"/>
        </w:rPr>
        <w:t xml:space="preserve">aktivít </w:t>
      </w:r>
      <w:r w:rsidRPr="001F71FE">
        <w:rPr>
          <w:rFonts w:ascii="Times New Roman" w:hAnsi="Times New Roman"/>
          <w:lang w:eastAsia="sk-SK"/>
        </w:rPr>
        <w:t>Projektu, vytvoriť základ pre nárokovanie platieb a uľahčiť proces kontroly výdavkov zo strany príslušných orgánov.</w:t>
      </w:r>
    </w:p>
    <w:p w14:paraId="29485B4E" w14:textId="526071B6" w:rsidR="00101293" w:rsidRPr="001F71FE" w:rsidRDefault="00101293" w:rsidP="00D650BF">
      <w:pPr>
        <w:numPr>
          <w:ilvl w:val="0"/>
          <w:numId w:val="23"/>
        </w:numPr>
        <w:tabs>
          <w:tab w:val="clear" w:pos="540"/>
          <w:tab w:val="left" w:pos="-4536"/>
        </w:tabs>
        <w:spacing w:before="120" w:line="264" w:lineRule="auto"/>
        <w:ind w:left="709" w:hanging="709"/>
        <w:contextualSpacing/>
        <w:jc w:val="both"/>
        <w:rPr>
          <w:rFonts w:ascii="Times New Roman" w:hAnsi="Times New Roman"/>
          <w:lang w:eastAsia="sk-SK"/>
        </w:rPr>
      </w:pPr>
      <w:r w:rsidRPr="001F71FE">
        <w:rPr>
          <w:rFonts w:ascii="Times New Roman" w:hAnsi="Times New Roman"/>
          <w:lang w:eastAsia="sk-SK"/>
        </w:rPr>
        <w:t xml:space="preserve">Prijímateľ </w:t>
      </w:r>
      <w:r w:rsidRPr="001F71FE">
        <w:rPr>
          <w:rFonts w:ascii="Times New Roman" w:hAnsi="Times New Roman"/>
          <w:b/>
          <w:lang w:eastAsia="sk-SK"/>
        </w:rPr>
        <w:t>uchováva a ochraňuje účtovnú dokumentáciu alebo evidenciu</w:t>
      </w:r>
      <w:r w:rsidRPr="001F71FE">
        <w:rPr>
          <w:rFonts w:ascii="Times New Roman" w:hAnsi="Times New Roman"/>
          <w:lang w:eastAsia="sk-SK"/>
        </w:rPr>
        <w:t xml:space="preserve"> podľa § 38 ods</w:t>
      </w:r>
      <w:r w:rsidR="009417FC" w:rsidRPr="001F71FE">
        <w:rPr>
          <w:rFonts w:ascii="Times New Roman" w:hAnsi="Times New Roman"/>
          <w:lang w:eastAsia="sk-SK"/>
        </w:rPr>
        <w:t>.</w:t>
      </w:r>
      <w:r w:rsidRPr="001F71FE">
        <w:rPr>
          <w:rFonts w:ascii="Times New Roman" w:hAnsi="Times New Roman"/>
          <w:lang w:eastAsia="sk-SK"/>
        </w:rPr>
        <w:t xml:space="preserve"> 3 zákona o príspevkoch z fondov EÚ </w:t>
      </w:r>
      <w:del w:id="130" w:author="Autor">
        <w:r w:rsidRPr="001F71FE" w:rsidDel="00074E7C">
          <w:rPr>
            <w:rFonts w:ascii="Times New Roman" w:hAnsi="Times New Roman"/>
            <w:lang w:eastAsia="sk-SK"/>
          </w:rPr>
          <w:delText xml:space="preserve">a inú Dokumentáciu </w:delText>
        </w:r>
      </w:del>
      <w:r w:rsidRPr="001F71FE">
        <w:rPr>
          <w:rFonts w:ascii="Times New Roman" w:hAnsi="Times New Roman"/>
          <w:lang w:eastAsia="sk-SK"/>
        </w:rPr>
        <w:t>týkajúc</w:t>
      </w:r>
      <w:ins w:id="131" w:author="Autor">
        <w:r w:rsidR="00074E7C">
          <w:rPr>
            <w:rFonts w:ascii="Times New Roman" w:hAnsi="Times New Roman"/>
            <w:lang w:eastAsia="sk-SK"/>
          </w:rPr>
          <w:t>e</w:t>
        </w:r>
      </w:ins>
      <w:del w:id="132" w:author="Autor">
        <w:r w:rsidRPr="001F71FE" w:rsidDel="00074E7C">
          <w:rPr>
            <w:rFonts w:ascii="Times New Roman" w:hAnsi="Times New Roman"/>
            <w:lang w:eastAsia="sk-SK"/>
          </w:rPr>
          <w:delText>u</w:delText>
        </w:r>
      </w:del>
      <w:r w:rsidRPr="001F71FE">
        <w:rPr>
          <w:rFonts w:ascii="Times New Roman" w:hAnsi="Times New Roman"/>
          <w:lang w:eastAsia="sk-SK"/>
        </w:rPr>
        <w:t xml:space="preserve"> sa Projektu v súlade so zákonom o účtovníctve v znení neskorších predpisov a v lehote uvedenej v článku </w:t>
      </w:r>
      <w:r w:rsidR="00905EC7" w:rsidRPr="001F71FE">
        <w:rPr>
          <w:rFonts w:ascii="Times New Roman" w:hAnsi="Times New Roman"/>
          <w:lang w:eastAsia="sk-SK"/>
        </w:rPr>
        <w:t>20</w:t>
      </w:r>
      <w:r w:rsidR="00C60E52" w:rsidRPr="001F71FE">
        <w:rPr>
          <w:rFonts w:ascii="Times New Roman" w:hAnsi="Times New Roman"/>
          <w:lang w:eastAsia="sk-SK"/>
        </w:rPr>
        <w:t xml:space="preserve"> </w:t>
      </w:r>
      <w:r w:rsidRPr="001F71FE">
        <w:rPr>
          <w:rFonts w:ascii="Times New Roman" w:hAnsi="Times New Roman"/>
          <w:lang w:eastAsia="sk-SK"/>
        </w:rPr>
        <w:t xml:space="preserve">VZP. </w:t>
      </w:r>
    </w:p>
    <w:p w14:paraId="57E37B94" w14:textId="77777777" w:rsidR="00107570" w:rsidRPr="001F71FE" w:rsidRDefault="00107570" w:rsidP="00520834">
      <w:pPr>
        <w:pStyle w:val="Nadpis3"/>
      </w:pPr>
      <w:r w:rsidRPr="001F71FE">
        <w:t xml:space="preserve">Článok </w:t>
      </w:r>
      <w:r w:rsidR="00435009" w:rsidRPr="001F71FE">
        <w:rPr>
          <w:lang w:val="sk-SK"/>
        </w:rPr>
        <w:t>13</w:t>
      </w:r>
      <w:r w:rsidRPr="001F71FE">
        <w:t xml:space="preserve"> KONTROLA/ AUDIT </w:t>
      </w:r>
    </w:p>
    <w:p w14:paraId="4D08B81A" w14:textId="77777777" w:rsidR="00107570" w:rsidRPr="001F71FE" w:rsidRDefault="0099485F" w:rsidP="00D650BF">
      <w:pPr>
        <w:pStyle w:val="Normlnywebov"/>
        <w:numPr>
          <w:ilvl w:val="0"/>
          <w:numId w:val="31"/>
        </w:numPr>
        <w:tabs>
          <w:tab w:val="clear" w:pos="360"/>
        </w:tabs>
        <w:spacing w:before="120" w:beforeAutospacing="0" w:after="0" w:afterAutospacing="0" w:line="276" w:lineRule="auto"/>
        <w:ind w:left="567" w:hanging="425"/>
        <w:jc w:val="both"/>
        <w:rPr>
          <w:b/>
          <w:sz w:val="22"/>
          <w:szCs w:val="22"/>
        </w:rPr>
      </w:pPr>
      <w:r w:rsidRPr="001F71FE">
        <w:rPr>
          <w:b/>
          <w:sz w:val="22"/>
          <w:szCs w:val="22"/>
        </w:rPr>
        <w:t>O</w:t>
      </w:r>
      <w:r w:rsidR="00107570" w:rsidRPr="001F71FE">
        <w:rPr>
          <w:b/>
          <w:sz w:val="22"/>
          <w:szCs w:val="22"/>
        </w:rPr>
        <w:t xml:space="preserve">soby </w:t>
      </w:r>
      <w:r w:rsidRPr="001F71FE">
        <w:rPr>
          <w:b/>
          <w:sz w:val="22"/>
          <w:szCs w:val="22"/>
        </w:rPr>
        <w:t xml:space="preserve">oprávnené </w:t>
      </w:r>
      <w:r w:rsidR="00107570" w:rsidRPr="001F71FE">
        <w:rPr>
          <w:b/>
          <w:sz w:val="22"/>
          <w:szCs w:val="22"/>
        </w:rPr>
        <w:t xml:space="preserve">na výkon kontroly/auditu sú najmä: </w:t>
      </w:r>
    </w:p>
    <w:p w14:paraId="628BA764" w14:textId="77777777" w:rsidR="0099485F" w:rsidRPr="001F71FE" w:rsidRDefault="00107570"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1F71FE">
        <w:rPr>
          <w:b/>
          <w:sz w:val="22"/>
          <w:szCs w:val="22"/>
        </w:rPr>
        <w:t>Poskytovateľ</w:t>
      </w:r>
      <w:r w:rsidRPr="001F71FE">
        <w:rPr>
          <w:sz w:val="22"/>
          <w:szCs w:val="22"/>
        </w:rPr>
        <w:t xml:space="preserve"> </w:t>
      </w:r>
      <w:r w:rsidR="00EA473F" w:rsidRPr="001F71FE">
        <w:rPr>
          <w:sz w:val="22"/>
          <w:szCs w:val="22"/>
        </w:rPr>
        <w:t>(Riadiaci orgán</w:t>
      </w:r>
      <w:r w:rsidR="008921AD" w:rsidRPr="001F71FE">
        <w:rPr>
          <w:sz w:val="22"/>
          <w:szCs w:val="22"/>
        </w:rPr>
        <w:t>, ktorý vykonáva aj úlohy platobného orgánu</w:t>
      </w:r>
      <w:r w:rsidR="00EA473F" w:rsidRPr="001F71FE">
        <w:rPr>
          <w:sz w:val="22"/>
          <w:szCs w:val="22"/>
        </w:rPr>
        <w:t xml:space="preserve">) </w:t>
      </w:r>
      <w:r w:rsidRPr="001F71FE">
        <w:rPr>
          <w:sz w:val="22"/>
          <w:szCs w:val="22"/>
        </w:rPr>
        <w:t xml:space="preserve">a ním poverené osoby, </w:t>
      </w:r>
    </w:p>
    <w:p w14:paraId="22A1A163" w14:textId="05083CD9" w:rsidR="0099485F" w:rsidRPr="001F71FE" w:rsidRDefault="00B33C84"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1F71FE">
        <w:rPr>
          <w:b/>
          <w:sz w:val="22"/>
          <w:szCs w:val="22"/>
        </w:rPr>
        <w:t>ú</w:t>
      </w:r>
      <w:r w:rsidR="00107570" w:rsidRPr="001F71FE">
        <w:rPr>
          <w:b/>
          <w:sz w:val="22"/>
          <w:szCs w:val="22"/>
        </w:rPr>
        <w:t xml:space="preserve">tvar </w:t>
      </w:r>
      <w:r w:rsidR="005F727B" w:rsidRPr="001F71FE">
        <w:rPr>
          <w:b/>
          <w:sz w:val="22"/>
          <w:szCs w:val="22"/>
        </w:rPr>
        <w:t>v</w:t>
      </w:r>
      <w:r w:rsidR="00841A2C" w:rsidRPr="001F71FE">
        <w:rPr>
          <w:b/>
          <w:sz w:val="22"/>
          <w:szCs w:val="22"/>
        </w:rPr>
        <w:t xml:space="preserve">nútorného auditu </w:t>
      </w:r>
      <w:r w:rsidR="00BE6109" w:rsidRPr="001F71FE">
        <w:rPr>
          <w:b/>
          <w:sz w:val="22"/>
          <w:szCs w:val="22"/>
        </w:rPr>
        <w:t>Poskytovateľa</w:t>
      </w:r>
      <w:del w:id="133" w:author="Autor">
        <w:r w:rsidR="00BE6109" w:rsidRPr="001F71FE" w:rsidDel="00D25CD0">
          <w:rPr>
            <w:sz w:val="22"/>
            <w:szCs w:val="22"/>
          </w:rPr>
          <w:delText xml:space="preserve"> </w:delText>
        </w:r>
        <w:r w:rsidR="00107570" w:rsidRPr="001F71FE" w:rsidDel="00D25CD0">
          <w:rPr>
            <w:sz w:val="22"/>
            <w:szCs w:val="22"/>
          </w:rPr>
          <w:delText>a n</w:delText>
        </w:r>
        <w:r w:rsidR="00A64CE8" w:rsidRPr="001F71FE" w:rsidDel="00D25CD0">
          <w:rPr>
            <w:sz w:val="22"/>
            <w:szCs w:val="22"/>
          </w:rPr>
          <w:delText>ím</w:delText>
        </w:r>
        <w:r w:rsidR="00107570" w:rsidRPr="001F71FE" w:rsidDel="00D25CD0">
          <w:rPr>
            <w:sz w:val="22"/>
            <w:szCs w:val="22"/>
          </w:rPr>
          <w:delText xml:space="preserve"> poverené osoby</w:delText>
        </w:r>
      </w:del>
      <w:r w:rsidR="00107570" w:rsidRPr="001F71FE">
        <w:rPr>
          <w:sz w:val="22"/>
          <w:szCs w:val="22"/>
        </w:rPr>
        <w:t>,</w:t>
      </w:r>
    </w:p>
    <w:p w14:paraId="2DB928AF" w14:textId="77777777" w:rsidR="0099485F" w:rsidRPr="001F71FE" w:rsidRDefault="00107570"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1F71FE">
        <w:rPr>
          <w:b/>
          <w:sz w:val="22"/>
          <w:szCs w:val="22"/>
        </w:rPr>
        <w:t>Najvyšší kontrolný úrad SR</w:t>
      </w:r>
      <w:r w:rsidRPr="001F71FE">
        <w:rPr>
          <w:sz w:val="22"/>
          <w:szCs w:val="22"/>
        </w:rPr>
        <w:t xml:space="preserve"> a n</w:t>
      </w:r>
      <w:r w:rsidR="008A1AA4" w:rsidRPr="001F71FE">
        <w:rPr>
          <w:sz w:val="22"/>
          <w:szCs w:val="22"/>
        </w:rPr>
        <w:t>ím</w:t>
      </w:r>
      <w:r w:rsidRPr="001F71FE">
        <w:rPr>
          <w:sz w:val="22"/>
          <w:szCs w:val="22"/>
        </w:rPr>
        <w:t xml:space="preserve"> poverené osoby, </w:t>
      </w:r>
    </w:p>
    <w:p w14:paraId="335A939F" w14:textId="7D639EEC" w:rsidR="0099485F" w:rsidRPr="001F71FE" w:rsidRDefault="00B478D2"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1F71FE">
        <w:rPr>
          <w:b/>
          <w:sz w:val="22"/>
          <w:szCs w:val="22"/>
        </w:rPr>
        <w:t>Orgán auditu</w:t>
      </w:r>
      <w:r w:rsidRPr="001F71FE">
        <w:rPr>
          <w:sz w:val="22"/>
          <w:szCs w:val="22"/>
        </w:rPr>
        <w:t xml:space="preserve"> podľa § 12 zákona o príspevkoch z fondov EÚ, Úrad vládneho auditu a </w:t>
      </w:r>
      <w:ins w:id="134" w:author="Autor">
        <w:r w:rsidR="00D25CD0">
          <w:rPr>
            <w:sz w:val="22"/>
            <w:szCs w:val="22"/>
          </w:rPr>
          <w:t>O</w:t>
        </w:r>
      </w:ins>
      <w:del w:id="135" w:author="Autor">
        <w:r w:rsidRPr="001F71FE" w:rsidDel="00D25CD0">
          <w:rPr>
            <w:sz w:val="22"/>
            <w:szCs w:val="22"/>
          </w:rPr>
          <w:delText>o</w:delText>
        </w:r>
      </w:del>
      <w:r w:rsidRPr="001F71FE">
        <w:rPr>
          <w:sz w:val="22"/>
          <w:szCs w:val="22"/>
        </w:rPr>
        <w:t>rgánom auditu</w:t>
      </w:r>
      <w:r w:rsidRPr="001F71FE">
        <w:rPr>
          <w:b/>
          <w:bCs/>
          <w:sz w:val="22"/>
          <w:szCs w:val="22"/>
        </w:rPr>
        <w:t xml:space="preserve"> </w:t>
      </w:r>
      <w:r w:rsidRPr="001F71FE">
        <w:rPr>
          <w:sz w:val="22"/>
          <w:szCs w:val="22"/>
        </w:rPr>
        <w:t>poverené osoby</w:t>
      </w:r>
      <w:r w:rsidR="00107570" w:rsidRPr="001F71FE">
        <w:rPr>
          <w:sz w:val="22"/>
          <w:szCs w:val="22"/>
        </w:rPr>
        <w:t>,</w:t>
      </w:r>
    </w:p>
    <w:p w14:paraId="34DE10A1" w14:textId="4D4FFA05" w:rsidR="0099485F" w:rsidRPr="001F71FE" w:rsidRDefault="00B33C84"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1F71FE">
        <w:rPr>
          <w:sz w:val="22"/>
          <w:szCs w:val="22"/>
        </w:rPr>
        <w:t>s</w:t>
      </w:r>
      <w:r w:rsidR="00107570" w:rsidRPr="001F71FE">
        <w:rPr>
          <w:sz w:val="22"/>
          <w:szCs w:val="22"/>
        </w:rPr>
        <w:t xml:space="preserve">plnomocnení zástupcovia </w:t>
      </w:r>
      <w:r w:rsidR="00107570" w:rsidRPr="001F71FE">
        <w:rPr>
          <w:b/>
          <w:sz w:val="22"/>
          <w:szCs w:val="22"/>
        </w:rPr>
        <w:t xml:space="preserve">Európskej </w:t>
      </w:r>
      <w:ins w:id="136" w:author="Autor">
        <w:r w:rsidR="00D25CD0">
          <w:rPr>
            <w:b/>
            <w:sz w:val="22"/>
            <w:szCs w:val="22"/>
          </w:rPr>
          <w:t>k</w:t>
        </w:r>
      </w:ins>
      <w:del w:id="137" w:author="Autor">
        <w:r w:rsidR="00107570" w:rsidRPr="001F71FE" w:rsidDel="00D25CD0">
          <w:rPr>
            <w:b/>
            <w:sz w:val="22"/>
            <w:szCs w:val="22"/>
          </w:rPr>
          <w:delText>K</w:delText>
        </w:r>
      </w:del>
      <w:r w:rsidR="00107570" w:rsidRPr="001F71FE">
        <w:rPr>
          <w:b/>
          <w:sz w:val="22"/>
          <w:szCs w:val="22"/>
        </w:rPr>
        <w:t>omisie a Európskeho dvora audítorov</w:t>
      </w:r>
      <w:r w:rsidR="00107570" w:rsidRPr="001F71FE">
        <w:rPr>
          <w:sz w:val="22"/>
          <w:szCs w:val="22"/>
        </w:rPr>
        <w:t xml:space="preserve">, </w:t>
      </w:r>
    </w:p>
    <w:p w14:paraId="4630D079" w14:textId="77777777" w:rsidR="0099485F" w:rsidRPr="001F71FE" w:rsidRDefault="00841A2C"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rStyle w:val="Siln"/>
          <w:b w:val="0"/>
          <w:bCs w:val="0"/>
          <w:sz w:val="22"/>
          <w:szCs w:val="22"/>
        </w:rPr>
      </w:pPr>
      <w:r w:rsidRPr="001F71FE">
        <w:rPr>
          <w:b/>
          <w:sz w:val="22"/>
          <w:szCs w:val="22"/>
        </w:rPr>
        <w:t>Orgán zabezpečujúci ochranu finančných záujmov EÚ</w:t>
      </w:r>
      <w:r w:rsidR="00B33C84" w:rsidRPr="001F71FE">
        <w:rPr>
          <w:sz w:val="22"/>
          <w:szCs w:val="22"/>
        </w:rPr>
        <w:t xml:space="preserve"> podľa § 8 zákona o príspevkoch z fondov EÚ</w:t>
      </w:r>
      <w:r w:rsidRPr="001F71FE">
        <w:rPr>
          <w:rStyle w:val="Siln"/>
          <w:b w:val="0"/>
          <w:iCs/>
          <w:sz w:val="22"/>
          <w:szCs w:val="22"/>
        </w:rPr>
        <w:t>,</w:t>
      </w:r>
      <w:r w:rsidR="00D93A8D" w:rsidRPr="001F71FE">
        <w:rPr>
          <w:rStyle w:val="Siln"/>
          <w:b w:val="0"/>
          <w:iCs/>
          <w:sz w:val="22"/>
          <w:szCs w:val="22"/>
        </w:rPr>
        <w:t xml:space="preserve"> </w:t>
      </w:r>
      <w:r w:rsidR="00D93A8D" w:rsidRPr="001F71FE">
        <w:rPr>
          <w:rStyle w:val="Siln"/>
          <w:iCs/>
          <w:sz w:val="22"/>
          <w:szCs w:val="22"/>
        </w:rPr>
        <w:t>Európsky úrad pre boj proti podvodom</w:t>
      </w:r>
      <w:r w:rsidR="00D93A8D" w:rsidRPr="001F71FE">
        <w:rPr>
          <w:rStyle w:val="Siln"/>
          <w:b w:val="0"/>
          <w:iCs/>
          <w:sz w:val="22"/>
          <w:szCs w:val="22"/>
        </w:rPr>
        <w:t>,</w:t>
      </w:r>
    </w:p>
    <w:p w14:paraId="59BA7F95" w14:textId="77777777" w:rsidR="00D9534E" w:rsidRPr="001F71FE" w:rsidRDefault="00D9534E"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1F71FE">
        <w:rPr>
          <w:b/>
          <w:sz w:val="22"/>
          <w:szCs w:val="22"/>
        </w:rPr>
        <w:t>Úrad pre verejné obstarávanie</w:t>
      </w:r>
      <w:r w:rsidRPr="001F71FE">
        <w:rPr>
          <w:sz w:val="22"/>
          <w:szCs w:val="22"/>
        </w:rPr>
        <w:t>,</w:t>
      </w:r>
    </w:p>
    <w:p w14:paraId="62BD57DC" w14:textId="28DDB42E" w:rsidR="00107570" w:rsidRPr="001F71FE" w:rsidRDefault="00107570"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1F71FE">
        <w:rPr>
          <w:b/>
          <w:sz w:val="22"/>
          <w:szCs w:val="22"/>
        </w:rPr>
        <w:t>Osoby prizvané</w:t>
      </w:r>
      <w:r w:rsidRPr="001F71FE">
        <w:rPr>
          <w:sz w:val="22"/>
          <w:szCs w:val="22"/>
        </w:rPr>
        <w:t xml:space="preserve"> orgánmi uvedenými v</w:t>
      </w:r>
      <w:r w:rsidR="001A71C8" w:rsidRPr="001F71FE">
        <w:rPr>
          <w:sz w:val="22"/>
          <w:szCs w:val="22"/>
        </w:rPr>
        <w:t> </w:t>
      </w:r>
      <w:r w:rsidRPr="001F71FE">
        <w:rPr>
          <w:sz w:val="22"/>
          <w:szCs w:val="22"/>
        </w:rPr>
        <w:t>písm</w:t>
      </w:r>
      <w:r w:rsidR="001A71C8" w:rsidRPr="001F71FE">
        <w:rPr>
          <w:sz w:val="22"/>
          <w:szCs w:val="22"/>
        </w:rPr>
        <w:t>.</w:t>
      </w:r>
      <w:r w:rsidRPr="001F71FE">
        <w:rPr>
          <w:sz w:val="22"/>
          <w:szCs w:val="22"/>
        </w:rPr>
        <w:t xml:space="preserve"> a</w:t>
      </w:r>
      <w:r w:rsidR="003818D4" w:rsidRPr="001F71FE">
        <w:rPr>
          <w:sz w:val="22"/>
          <w:szCs w:val="22"/>
        </w:rPr>
        <w:t>)</w:t>
      </w:r>
      <w:r w:rsidRPr="001F71FE">
        <w:rPr>
          <w:sz w:val="22"/>
          <w:szCs w:val="22"/>
        </w:rPr>
        <w:t xml:space="preserve"> až </w:t>
      </w:r>
      <w:r w:rsidR="00D272A5">
        <w:rPr>
          <w:sz w:val="22"/>
          <w:szCs w:val="22"/>
        </w:rPr>
        <w:t>g</w:t>
      </w:r>
      <w:r w:rsidR="00841A2C" w:rsidRPr="001F71FE">
        <w:rPr>
          <w:sz w:val="22"/>
          <w:szCs w:val="22"/>
        </w:rPr>
        <w:t>)</w:t>
      </w:r>
      <w:r w:rsidRPr="001F71FE">
        <w:rPr>
          <w:sz w:val="22"/>
          <w:szCs w:val="22"/>
        </w:rPr>
        <w:t xml:space="preserve"> v súlade s príslušnými právnymi predpismi SR a </w:t>
      </w:r>
      <w:r w:rsidR="00B33C84" w:rsidRPr="001F71FE">
        <w:rPr>
          <w:sz w:val="22"/>
          <w:szCs w:val="22"/>
        </w:rPr>
        <w:t>P</w:t>
      </w:r>
      <w:r w:rsidRPr="001F71FE">
        <w:rPr>
          <w:sz w:val="22"/>
          <w:szCs w:val="22"/>
        </w:rPr>
        <w:t xml:space="preserve">rávnymi aktmi EÚ. </w:t>
      </w:r>
    </w:p>
    <w:p w14:paraId="14E07FDF" w14:textId="77777777" w:rsidR="00CA2CDF" w:rsidRPr="001F71FE" w:rsidRDefault="006F27EE" w:rsidP="001C5C4E">
      <w:pPr>
        <w:pStyle w:val="Normlnywebov"/>
        <w:numPr>
          <w:ilvl w:val="0"/>
          <w:numId w:val="31"/>
        </w:numPr>
        <w:tabs>
          <w:tab w:val="clear" w:pos="360"/>
          <w:tab w:val="num" w:pos="3261"/>
        </w:tabs>
        <w:spacing w:before="120" w:beforeAutospacing="0" w:after="0" w:afterAutospacing="0" w:line="276" w:lineRule="auto"/>
        <w:ind w:left="567" w:hanging="425"/>
        <w:jc w:val="both"/>
        <w:rPr>
          <w:sz w:val="22"/>
          <w:szCs w:val="22"/>
        </w:rPr>
      </w:pPr>
      <w:r w:rsidRPr="001F71FE">
        <w:rPr>
          <w:sz w:val="22"/>
          <w:szCs w:val="22"/>
        </w:rPr>
        <w:t>Kontrolou</w:t>
      </w:r>
      <w:r w:rsidR="00AE0D2A" w:rsidRPr="001F71FE">
        <w:rPr>
          <w:sz w:val="22"/>
          <w:szCs w:val="22"/>
        </w:rPr>
        <w:t>/auditom</w:t>
      </w:r>
      <w:r w:rsidRPr="001F71FE">
        <w:rPr>
          <w:sz w:val="22"/>
          <w:szCs w:val="22"/>
        </w:rPr>
        <w:t xml:space="preserve"> Projektu sa rozumie súhrn činností </w:t>
      </w:r>
      <w:r w:rsidR="00CB568B" w:rsidRPr="001F71FE">
        <w:rPr>
          <w:sz w:val="22"/>
          <w:szCs w:val="22"/>
        </w:rPr>
        <w:t xml:space="preserve">osôb oprávnených na výkon kontroly/auditu </w:t>
      </w:r>
      <w:r w:rsidR="00CA2CDF" w:rsidRPr="001F71FE">
        <w:rPr>
          <w:sz w:val="22"/>
          <w:szCs w:val="22"/>
        </w:rPr>
        <w:t>a n</w:t>
      </w:r>
      <w:r w:rsidR="00CB568B" w:rsidRPr="001F71FE">
        <w:rPr>
          <w:sz w:val="22"/>
          <w:szCs w:val="22"/>
        </w:rPr>
        <w:t>imi</w:t>
      </w:r>
      <w:r w:rsidR="00CA2CDF" w:rsidRPr="001F71FE">
        <w:rPr>
          <w:sz w:val="22"/>
          <w:szCs w:val="22"/>
        </w:rPr>
        <w:t xml:space="preserve"> prizvaných osôb</w:t>
      </w:r>
      <w:r w:rsidRPr="001F71FE">
        <w:rPr>
          <w:sz w:val="22"/>
          <w:szCs w:val="22"/>
        </w:rPr>
        <w:t xml:space="preserve">, ktorými sa overuje plnenie podmienok poskytnutia </w:t>
      </w:r>
      <w:r w:rsidR="00CA2CDF" w:rsidRPr="001F71FE">
        <w:rPr>
          <w:sz w:val="22"/>
          <w:szCs w:val="22"/>
        </w:rPr>
        <w:t>NFP</w:t>
      </w:r>
      <w:r w:rsidRPr="001F71FE">
        <w:rPr>
          <w:sz w:val="22"/>
          <w:szCs w:val="22"/>
        </w:rPr>
        <w:t xml:space="preserve"> v súlade so Zmluvou o poskytnutí NFP, súlad </w:t>
      </w:r>
      <w:r w:rsidR="00FB1D74" w:rsidRPr="001F71FE">
        <w:rPr>
          <w:sz w:val="22"/>
          <w:szCs w:val="22"/>
        </w:rPr>
        <w:t>nárokovaných finančných prostriedkov</w:t>
      </w:r>
      <w:r w:rsidRPr="001F71FE">
        <w:rPr>
          <w:sz w:val="22"/>
          <w:szCs w:val="22"/>
        </w:rPr>
        <w:t xml:space="preserve"> a ostatných údajov predložených zo strany Prijímateľa a súvisiacej dokumentácie s právnymi predpismi SR a </w:t>
      </w:r>
      <w:r w:rsidR="00693017" w:rsidRPr="001F71FE">
        <w:rPr>
          <w:sz w:val="22"/>
          <w:szCs w:val="22"/>
        </w:rPr>
        <w:t>P</w:t>
      </w:r>
      <w:r w:rsidRPr="001F71FE">
        <w:rPr>
          <w:sz w:val="22"/>
          <w:szCs w:val="22"/>
        </w:rPr>
        <w:t xml:space="preserve">rávnymi </w:t>
      </w:r>
      <w:r w:rsidR="009A3620" w:rsidRPr="001F71FE">
        <w:rPr>
          <w:sz w:val="22"/>
          <w:szCs w:val="22"/>
        </w:rPr>
        <w:t>aktmi</w:t>
      </w:r>
      <w:r w:rsidRPr="001F71FE">
        <w:rPr>
          <w:sz w:val="22"/>
          <w:szCs w:val="22"/>
        </w:rPr>
        <w:t xml:space="preserve"> EÚ, dodržiavanie hospodárnosti, efektívnosti, </w:t>
      </w:r>
      <w:r w:rsidRPr="001F71FE">
        <w:rPr>
          <w:sz w:val="22"/>
          <w:szCs w:val="22"/>
        </w:rPr>
        <w:lastRenderedPageBreak/>
        <w:t xml:space="preserve">účinnosti a účelnosti </w:t>
      </w:r>
      <w:r w:rsidR="00CB568B" w:rsidRPr="001F71FE">
        <w:rPr>
          <w:sz w:val="22"/>
          <w:szCs w:val="22"/>
        </w:rPr>
        <w:t xml:space="preserve">použitia </w:t>
      </w:r>
      <w:r w:rsidRPr="001F71FE">
        <w:rPr>
          <w:sz w:val="22"/>
          <w:szCs w:val="22"/>
        </w:rPr>
        <w:t xml:space="preserve">poskytnutého NFP, dôsledné a pravidelné overenie dosiahnutého pokroku </w:t>
      </w:r>
      <w:r w:rsidR="00CA2CDF" w:rsidRPr="001F71FE">
        <w:rPr>
          <w:sz w:val="22"/>
          <w:szCs w:val="22"/>
        </w:rPr>
        <w:t>R</w:t>
      </w:r>
      <w:r w:rsidRPr="001F71FE">
        <w:rPr>
          <w:sz w:val="22"/>
          <w:szCs w:val="22"/>
        </w:rPr>
        <w:t xml:space="preserve">ealizácie aktivít </w:t>
      </w:r>
      <w:r w:rsidR="00CA2CDF" w:rsidRPr="001F71FE">
        <w:rPr>
          <w:sz w:val="22"/>
          <w:szCs w:val="22"/>
        </w:rPr>
        <w:t xml:space="preserve">Projektu, vrátane dosiahnutých </w:t>
      </w:r>
      <w:r w:rsidR="00E1237D" w:rsidRPr="001F71FE">
        <w:rPr>
          <w:sz w:val="22"/>
          <w:szCs w:val="22"/>
        </w:rPr>
        <w:t xml:space="preserve">hodnôt </w:t>
      </w:r>
      <w:r w:rsidR="0071640E" w:rsidRPr="001F71FE">
        <w:rPr>
          <w:sz w:val="22"/>
          <w:szCs w:val="22"/>
        </w:rPr>
        <w:t>M</w:t>
      </w:r>
      <w:r w:rsidR="009A3620" w:rsidRPr="001F71FE">
        <w:rPr>
          <w:sz w:val="22"/>
          <w:szCs w:val="22"/>
        </w:rPr>
        <w:t xml:space="preserve">erateľných ukazovateľov </w:t>
      </w:r>
      <w:r w:rsidR="00CA2CDF" w:rsidRPr="001F71FE">
        <w:rPr>
          <w:sz w:val="22"/>
          <w:szCs w:val="22"/>
        </w:rPr>
        <w:t>P</w:t>
      </w:r>
      <w:r w:rsidRPr="001F71FE">
        <w:rPr>
          <w:sz w:val="22"/>
          <w:szCs w:val="22"/>
        </w:rPr>
        <w:t xml:space="preserve">rojektu a ďalšie povinnosti stanovené </w:t>
      </w:r>
      <w:r w:rsidR="00CA2CDF" w:rsidRPr="001F71FE">
        <w:rPr>
          <w:sz w:val="22"/>
          <w:szCs w:val="22"/>
        </w:rPr>
        <w:t>P</w:t>
      </w:r>
      <w:r w:rsidRPr="001F71FE">
        <w:rPr>
          <w:sz w:val="22"/>
          <w:szCs w:val="22"/>
        </w:rPr>
        <w:t xml:space="preserve">rijímateľovi v </w:t>
      </w:r>
      <w:r w:rsidR="00CA2CDF" w:rsidRPr="001F71FE">
        <w:rPr>
          <w:sz w:val="22"/>
          <w:szCs w:val="22"/>
        </w:rPr>
        <w:t>Z</w:t>
      </w:r>
      <w:r w:rsidRPr="001F71FE">
        <w:rPr>
          <w:sz w:val="22"/>
          <w:szCs w:val="22"/>
        </w:rPr>
        <w:t>mluve o</w:t>
      </w:r>
      <w:r w:rsidR="00CA2CDF" w:rsidRPr="001F71FE">
        <w:rPr>
          <w:sz w:val="22"/>
          <w:szCs w:val="22"/>
        </w:rPr>
        <w:t xml:space="preserve"> poskytnutí </w:t>
      </w:r>
      <w:r w:rsidRPr="001F71FE">
        <w:rPr>
          <w:sz w:val="22"/>
          <w:szCs w:val="22"/>
        </w:rPr>
        <w:t>NFP</w:t>
      </w:r>
      <w:r w:rsidR="00CA2CDF" w:rsidRPr="001F71FE">
        <w:rPr>
          <w:sz w:val="22"/>
          <w:szCs w:val="22"/>
        </w:rPr>
        <w:t>.</w:t>
      </w:r>
      <w:r w:rsidRPr="001F71FE">
        <w:rPr>
          <w:sz w:val="22"/>
          <w:szCs w:val="22"/>
        </w:rPr>
        <w:t xml:space="preserve"> </w:t>
      </w:r>
      <w:r w:rsidR="00CA2CDF" w:rsidRPr="001F71FE">
        <w:rPr>
          <w:sz w:val="22"/>
          <w:szCs w:val="22"/>
        </w:rPr>
        <w:t>Kontrola</w:t>
      </w:r>
      <w:r w:rsidR="00175154" w:rsidRPr="001F71FE">
        <w:rPr>
          <w:sz w:val="22"/>
          <w:szCs w:val="22"/>
        </w:rPr>
        <w:t>/audit</w:t>
      </w:r>
      <w:r w:rsidR="00CA2CDF" w:rsidRPr="001F71FE">
        <w:rPr>
          <w:sz w:val="22"/>
          <w:szCs w:val="22"/>
        </w:rPr>
        <w:t xml:space="preserve"> Projektu </w:t>
      </w:r>
      <w:r w:rsidR="00175154" w:rsidRPr="001F71FE">
        <w:rPr>
          <w:sz w:val="22"/>
          <w:szCs w:val="22"/>
        </w:rPr>
        <w:t xml:space="preserve">sú </w:t>
      </w:r>
      <w:r w:rsidR="00175154" w:rsidRPr="001F71FE">
        <w:rPr>
          <w:b/>
          <w:sz w:val="22"/>
          <w:szCs w:val="22"/>
        </w:rPr>
        <w:t xml:space="preserve">vykonávané </w:t>
      </w:r>
      <w:r w:rsidR="00FB1D74" w:rsidRPr="001F71FE">
        <w:rPr>
          <w:b/>
          <w:sz w:val="22"/>
          <w:szCs w:val="22"/>
        </w:rPr>
        <w:t xml:space="preserve">v súlade so zákonom o finančnej kontrole </w:t>
      </w:r>
      <w:r w:rsidR="00B64CA8" w:rsidRPr="001F71FE">
        <w:rPr>
          <w:b/>
          <w:sz w:val="22"/>
          <w:szCs w:val="22"/>
        </w:rPr>
        <w:t>a</w:t>
      </w:r>
      <w:r w:rsidR="00693017" w:rsidRPr="001F71FE">
        <w:rPr>
          <w:b/>
          <w:sz w:val="22"/>
          <w:szCs w:val="22"/>
        </w:rPr>
        <w:t> </w:t>
      </w:r>
      <w:r w:rsidR="00B64CA8" w:rsidRPr="001F71FE">
        <w:rPr>
          <w:b/>
          <w:sz w:val="22"/>
          <w:szCs w:val="22"/>
        </w:rPr>
        <w:t>audite</w:t>
      </w:r>
      <w:r w:rsidR="00693017" w:rsidRPr="001F71FE">
        <w:rPr>
          <w:sz w:val="22"/>
          <w:szCs w:val="22"/>
        </w:rPr>
        <w:t>,</w:t>
      </w:r>
      <w:r w:rsidR="00B64CA8" w:rsidRPr="001F71FE">
        <w:rPr>
          <w:sz w:val="22"/>
          <w:szCs w:val="22"/>
        </w:rPr>
        <w:t xml:space="preserve"> </w:t>
      </w:r>
      <w:r w:rsidR="00FB1D74" w:rsidRPr="001F71FE">
        <w:rPr>
          <w:sz w:val="22"/>
          <w:szCs w:val="22"/>
        </w:rPr>
        <w:t xml:space="preserve">a to formou administratívnej </w:t>
      </w:r>
      <w:r w:rsidR="005F727B" w:rsidRPr="001F71FE">
        <w:rPr>
          <w:sz w:val="22"/>
          <w:szCs w:val="22"/>
        </w:rPr>
        <w:t xml:space="preserve">finančnej </w:t>
      </w:r>
      <w:r w:rsidR="00FB1D74" w:rsidRPr="001F71FE">
        <w:rPr>
          <w:sz w:val="22"/>
          <w:szCs w:val="22"/>
        </w:rPr>
        <w:t xml:space="preserve">kontroly </w:t>
      </w:r>
      <w:r w:rsidR="00371266" w:rsidRPr="001F71FE">
        <w:rPr>
          <w:sz w:val="22"/>
          <w:szCs w:val="22"/>
        </w:rPr>
        <w:t xml:space="preserve">povinnej </w:t>
      </w:r>
      <w:r w:rsidR="00FB1D74" w:rsidRPr="001F71FE">
        <w:rPr>
          <w:sz w:val="22"/>
          <w:szCs w:val="22"/>
        </w:rPr>
        <w:t>osoby</w:t>
      </w:r>
      <w:r w:rsidR="00205BB6" w:rsidRPr="001F71FE">
        <w:rPr>
          <w:sz w:val="22"/>
          <w:szCs w:val="22"/>
        </w:rPr>
        <w:t>,</w:t>
      </w:r>
      <w:r w:rsidR="00FB1D74" w:rsidRPr="001F71FE">
        <w:rPr>
          <w:sz w:val="22"/>
          <w:szCs w:val="22"/>
        </w:rPr>
        <w:t xml:space="preserve"> </w:t>
      </w:r>
      <w:r w:rsidR="003D70BE" w:rsidRPr="001F71FE">
        <w:rPr>
          <w:sz w:val="22"/>
          <w:szCs w:val="22"/>
        </w:rPr>
        <w:t>prípadne aj</w:t>
      </w:r>
      <w:r w:rsidR="005F727B" w:rsidRPr="001F71FE">
        <w:rPr>
          <w:sz w:val="22"/>
          <w:szCs w:val="22"/>
        </w:rPr>
        <w:t xml:space="preserve"> finančnej </w:t>
      </w:r>
      <w:r w:rsidR="00FB1D74" w:rsidRPr="001F71FE">
        <w:rPr>
          <w:sz w:val="22"/>
          <w:szCs w:val="22"/>
        </w:rPr>
        <w:t> kontroly na mieste</w:t>
      </w:r>
      <w:r w:rsidR="00D138EF" w:rsidRPr="001F71FE">
        <w:rPr>
          <w:sz w:val="22"/>
          <w:szCs w:val="22"/>
        </w:rPr>
        <w:t>, v prípade auditu formou vládneho auditu</w:t>
      </w:r>
      <w:r w:rsidR="007F1BE5" w:rsidRPr="001F71FE">
        <w:rPr>
          <w:sz w:val="22"/>
          <w:szCs w:val="22"/>
        </w:rPr>
        <w:t xml:space="preserve">. Kontrola súladu Projektu </w:t>
      </w:r>
      <w:r w:rsidR="00EF784F" w:rsidRPr="001F71FE">
        <w:rPr>
          <w:sz w:val="22"/>
          <w:szCs w:val="22"/>
        </w:rPr>
        <w:t xml:space="preserve">s pravidlami a postupmi Verejného obstarávania sa vykonáva </w:t>
      </w:r>
      <w:r w:rsidR="00EF784F" w:rsidRPr="001F71FE">
        <w:rPr>
          <w:b/>
          <w:sz w:val="22"/>
          <w:szCs w:val="22"/>
        </w:rPr>
        <w:t xml:space="preserve">podľa </w:t>
      </w:r>
      <w:r w:rsidR="00B05E68" w:rsidRPr="001F71FE">
        <w:rPr>
          <w:b/>
          <w:sz w:val="22"/>
          <w:szCs w:val="22"/>
        </w:rPr>
        <w:t>Z</w:t>
      </w:r>
      <w:r w:rsidR="007F1BE5" w:rsidRPr="001F71FE">
        <w:rPr>
          <w:b/>
          <w:sz w:val="22"/>
          <w:szCs w:val="22"/>
        </w:rPr>
        <w:t>ákon</w:t>
      </w:r>
      <w:r w:rsidR="00EF784F" w:rsidRPr="001F71FE">
        <w:rPr>
          <w:b/>
          <w:sz w:val="22"/>
          <w:szCs w:val="22"/>
        </w:rPr>
        <w:t>a</w:t>
      </w:r>
      <w:r w:rsidR="007F1BE5" w:rsidRPr="001F71FE">
        <w:rPr>
          <w:b/>
          <w:sz w:val="22"/>
          <w:szCs w:val="22"/>
        </w:rPr>
        <w:t xml:space="preserve"> o</w:t>
      </w:r>
      <w:r w:rsidR="00EF784F" w:rsidRPr="001F71FE">
        <w:rPr>
          <w:b/>
          <w:sz w:val="22"/>
          <w:szCs w:val="22"/>
        </w:rPr>
        <w:t> </w:t>
      </w:r>
      <w:r w:rsidR="007F1BE5" w:rsidRPr="001F71FE">
        <w:rPr>
          <w:b/>
          <w:sz w:val="22"/>
          <w:szCs w:val="22"/>
        </w:rPr>
        <w:t>VO</w:t>
      </w:r>
      <w:r w:rsidR="00EF784F" w:rsidRPr="001F71FE">
        <w:rPr>
          <w:sz w:val="22"/>
          <w:szCs w:val="22"/>
        </w:rPr>
        <w:t>; ak sa vzhľadom na charakter zákazky Zákon o VO neuplat</w:t>
      </w:r>
      <w:r w:rsidR="007333DB" w:rsidRPr="001F71FE">
        <w:rPr>
          <w:sz w:val="22"/>
          <w:szCs w:val="22"/>
        </w:rPr>
        <w:t>n</w:t>
      </w:r>
      <w:r w:rsidR="00EF784F" w:rsidRPr="001F71FE">
        <w:rPr>
          <w:sz w:val="22"/>
          <w:szCs w:val="22"/>
        </w:rPr>
        <w:t xml:space="preserve">í, kontrola sa vykonáva podľa </w:t>
      </w:r>
      <w:r w:rsidR="007333DB" w:rsidRPr="001F71FE">
        <w:rPr>
          <w:sz w:val="22"/>
          <w:szCs w:val="22"/>
        </w:rPr>
        <w:t xml:space="preserve">aplikovateľného právneho základu </w:t>
      </w:r>
      <w:r w:rsidR="00351F0D" w:rsidRPr="001F71FE">
        <w:rPr>
          <w:sz w:val="22"/>
          <w:szCs w:val="22"/>
        </w:rPr>
        <w:t>vyplývajúceho z</w:t>
      </w:r>
      <w:r w:rsidR="007333DB" w:rsidRPr="001F71FE">
        <w:rPr>
          <w:sz w:val="22"/>
          <w:szCs w:val="22"/>
        </w:rPr>
        <w:t xml:space="preserve"> právnych predpisov SR a/alebo Právnych aktov EÚ</w:t>
      </w:r>
      <w:r w:rsidR="007E5D4F" w:rsidRPr="001F71FE">
        <w:rPr>
          <w:sz w:val="22"/>
          <w:szCs w:val="22"/>
        </w:rPr>
        <w:t xml:space="preserve"> a/alebo Právnych dokumentov</w:t>
      </w:r>
      <w:r w:rsidR="007333DB" w:rsidRPr="001F71FE">
        <w:rPr>
          <w:sz w:val="22"/>
          <w:szCs w:val="22"/>
        </w:rPr>
        <w:t xml:space="preserve">. </w:t>
      </w:r>
      <w:r w:rsidR="00CA2CDF" w:rsidRPr="001F71FE">
        <w:rPr>
          <w:sz w:val="22"/>
          <w:szCs w:val="22"/>
        </w:rPr>
        <w:t xml:space="preserve"> </w:t>
      </w:r>
    </w:p>
    <w:p w14:paraId="0396458A" w14:textId="77777777" w:rsidR="006B0F5E" w:rsidRPr="001F71FE" w:rsidRDefault="00107570" w:rsidP="001C5C4E">
      <w:pPr>
        <w:pStyle w:val="Normlnywebov"/>
        <w:numPr>
          <w:ilvl w:val="0"/>
          <w:numId w:val="31"/>
        </w:numPr>
        <w:tabs>
          <w:tab w:val="clear" w:pos="360"/>
          <w:tab w:val="num" w:pos="3261"/>
        </w:tabs>
        <w:spacing w:before="120" w:beforeAutospacing="0" w:after="0" w:afterAutospacing="0" w:line="276" w:lineRule="auto"/>
        <w:ind w:left="567" w:hanging="425"/>
        <w:jc w:val="both"/>
        <w:rPr>
          <w:sz w:val="22"/>
          <w:szCs w:val="22"/>
        </w:rPr>
      </w:pPr>
      <w:r w:rsidRPr="001F71FE">
        <w:rPr>
          <w:b/>
          <w:sz w:val="22"/>
          <w:szCs w:val="22"/>
        </w:rPr>
        <w:t>Prijímateľ sa zaväzuje, že umožní výkon kontroly/auditu</w:t>
      </w:r>
      <w:r w:rsidRPr="001F71FE">
        <w:rPr>
          <w:sz w:val="22"/>
          <w:szCs w:val="22"/>
        </w:rPr>
        <w:t xml:space="preserve"> zo strany oprávnených osôb na výkon kontroly/auditu v zmysle príslušných právnych predpisov SR a </w:t>
      </w:r>
      <w:r w:rsidR="008F0873" w:rsidRPr="001F71FE">
        <w:rPr>
          <w:sz w:val="22"/>
          <w:szCs w:val="22"/>
        </w:rPr>
        <w:t>P</w:t>
      </w:r>
      <w:r w:rsidRPr="001F71FE">
        <w:rPr>
          <w:sz w:val="22"/>
          <w:szCs w:val="22"/>
        </w:rPr>
        <w:t>rávnych aktov EÚ, najmä zákona o</w:t>
      </w:r>
      <w:r w:rsidR="00A52658" w:rsidRPr="001F71FE">
        <w:rPr>
          <w:sz w:val="22"/>
          <w:szCs w:val="22"/>
        </w:rPr>
        <w:t> príspevk</w:t>
      </w:r>
      <w:r w:rsidR="004B08E4" w:rsidRPr="001F71FE">
        <w:rPr>
          <w:sz w:val="22"/>
          <w:szCs w:val="22"/>
        </w:rPr>
        <w:t>och</w:t>
      </w:r>
      <w:r w:rsidR="00A52658" w:rsidRPr="001F71FE">
        <w:rPr>
          <w:sz w:val="22"/>
          <w:szCs w:val="22"/>
        </w:rPr>
        <w:t xml:space="preserve"> z</w:t>
      </w:r>
      <w:r w:rsidR="004B08E4" w:rsidRPr="001F71FE">
        <w:rPr>
          <w:sz w:val="22"/>
          <w:szCs w:val="22"/>
        </w:rPr>
        <w:t> fondov EÚ</w:t>
      </w:r>
      <w:r w:rsidRPr="001F71FE">
        <w:rPr>
          <w:sz w:val="22"/>
          <w:szCs w:val="22"/>
        </w:rPr>
        <w:t xml:space="preserve">, zákona o finančnej kontrole </w:t>
      </w:r>
      <w:r w:rsidR="000A1DAC" w:rsidRPr="001F71FE">
        <w:rPr>
          <w:sz w:val="22"/>
          <w:szCs w:val="22"/>
        </w:rPr>
        <w:t xml:space="preserve">a audite </w:t>
      </w:r>
      <w:r w:rsidRPr="001F71FE">
        <w:rPr>
          <w:sz w:val="22"/>
          <w:szCs w:val="22"/>
        </w:rPr>
        <w:t xml:space="preserve">a Zmluvy o poskytnutí NFP. </w:t>
      </w:r>
      <w:r w:rsidR="006B0F5E" w:rsidRPr="001F71FE">
        <w:rPr>
          <w:sz w:val="22"/>
          <w:szCs w:val="22"/>
        </w:rPr>
        <w:t>Prijímateľ je povinný počas výkonu kontroly/auditu zabezpečiť prítomnosť osôb zodpovedných za Realizáciu aktivít Projektu.</w:t>
      </w:r>
    </w:p>
    <w:p w14:paraId="36F66319" w14:textId="5C5621F3" w:rsidR="00107570" w:rsidRPr="001F71FE" w:rsidRDefault="00107570" w:rsidP="001C5C4E">
      <w:pPr>
        <w:pStyle w:val="Normlnywebov"/>
        <w:numPr>
          <w:ilvl w:val="0"/>
          <w:numId w:val="31"/>
        </w:numPr>
        <w:tabs>
          <w:tab w:val="clear" w:pos="360"/>
          <w:tab w:val="num" w:pos="3261"/>
        </w:tabs>
        <w:spacing w:before="120" w:beforeAutospacing="0" w:after="0" w:afterAutospacing="0" w:line="276" w:lineRule="auto"/>
        <w:ind w:left="567" w:hanging="425"/>
        <w:jc w:val="both"/>
        <w:rPr>
          <w:sz w:val="22"/>
          <w:szCs w:val="22"/>
        </w:rPr>
      </w:pPr>
      <w:r w:rsidRPr="001F71FE">
        <w:rPr>
          <w:sz w:val="22"/>
          <w:szCs w:val="22"/>
        </w:rPr>
        <w:t xml:space="preserve">Oprávnené osoby na výkon kontroly/auditu môžu </w:t>
      </w:r>
      <w:r w:rsidRPr="001F71FE">
        <w:rPr>
          <w:b/>
          <w:sz w:val="22"/>
          <w:szCs w:val="22"/>
        </w:rPr>
        <w:t>vykonať kontrolu/audit</w:t>
      </w:r>
      <w:r w:rsidRPr="001F71FE">
        <w:rPr>
          <w:sz w:val="22"/>
          <w:szCs w:val="22"/>
        </w:rPr>
        <w:t xml:space="preserve"> u Prijímateľa </w:t>
      </w:r>
      <w:r w:rsidRPr="001F71FE">
        <w:rPr>
          <w:b/>
          <w:sz w:val="22"/>
          <w:szCs w:val="22"/>
        </w:rPr>
        <w:t xml:space="preserve">kedykoľvek od </w:t>
      </w:r>
      <w:r w:rsidR="008140EC" w:rsidRPr="001F71FE">
        <w:rPr>
          <w:b/>
          <w:sz w:val="22"/>
          <w:szCs w:val="22"/>
        </w:rPr>
        <w:t xml:space="preserve">účinnosti </w:t>
      </w:r>
      <w:r w:rsidRPr="001F71FE">
        <w:rPr>
          <w:b/>
          <w:sz w:val="22"/>
          <w:szCs w:val="22"/>
        </w:rPr>
        <w:t xml:space="preserve">Zmluvy o poskytnutí NFP až do </w:t>
      </w:r>
      <w:r w:rsidR="007A6408" w:rsidRPr="001F71FE">
        <w:rPr>
          <w:b/>
          <w:sz w:val="22"/>
          <w:szCs w:val="22"/>
        </w:rPr>
        <w:t>uplynutia lehôt</w:t>
      </w:r>
      <w:r w:rsidR="007A6408" w:rsidRPr="001F71FE">
        <w:rPr>
          <w:sz w:val="22"/>
          <w:szCs w:val="22"/>
        </w:rPr>
        <w:t xml:space="preserve"> podľa čl</w:t>
      </w:r>
      <w:r w:rsidR="00905EC7" w:rsidRPr="001F71FE">
        <w:rPr>
          <w:sz w:val="22"/>
          <w:szCs w:val="22"/>
        </w:rPr>
        <w:t>.</w:t>
      </w:r>
      <w:r w:rsidR="007A6408" w:rsidRPr="001F71FE">
        <w:rPr>
          <w:sz w:val="22"/>
          <w:szCs w:val="22"/>
        </w:rPr>
        <w:t xml:space="preserve"> </w:t>
      </w:r>
      <w:r w:rsidR="00CB568B" w:rsidRPr="001F71FE">
        <w:rPr>
          <w:sz w:val="22"/>
          <w:szCs w:val="22"/>
        </w:rPr>
        <w:t>5</w:t>
      </w:r>
      <w:r w:rsidR="007A6408" w:rsidRPr="001F71FE">
        <w:rPr>
          <w:sz w:val="22"/>
          <w:szCs w:val="22"/>
        </w:rPr>
        <w:t xml:space="preserve"> od</w:t>
      </w:r>
      <w:r w:rsidR="00905EC7" w:rsidRPr="001F71FE">
        <w:rPr>
          <w:sz w:val="22"/>
          <w:szCs w:val="22"/>
        </w:rPr>
        <w:t>s.</w:t>
      </w:r>
      <w:r w:rsidR="007A6408" w:rsidRPr="001F71FE">
        <w:rPr>
          <w:sz w:val="22"/>
          <w:szCs w:val="22"/>
        </w:rPr>
        <w:t xml:space="preserve"> </w:t>
      </w:r>
      <w:r w:rsidR="00CB568B" w:rsidRPr="001F71FE">
        <w:rPr>
          <w:sz w:val="22"/>
          <w:szCs w:val="22"/>
        </w:rPr>
        <w:t>5</w:t>
      </w:r>
      <w:r w:rsidR="007A6408" w:rsidRPr="001F71FE">
        <w:rPr>
          <w:sz w:val="22"/>
          <w:szCs w:val="22"/>
        </w:rPr>
        <w:t>.2 zmluvy</w:t>
      </w:r>
      <w:r w:rsidRPr="001F71FE">
        <w:rPr>
          <w:sz w:val="22"/>
          <w:szCs w:val="22"/>
        </w:rPr>
        <w:t xml:space="preserve">. </w:t>
      </w:r>
      <w:r w:rsidR="00B64CA8" w:rsidRPr="001F71FE">
        <w:rPr>
          <w:sz w:val="22"/>
          <w:szCs w:val="22"/>
        </w:rPr>
        <w:t xml:space="preserve">Poskytovateľ je oprávnený prerušiť plynutie lehôt vo vzťahu k výkonu kontroly </w:t>
      </w:r>
      <w:r w:rsidR="00F47F8A">
        <w:rPr>
          <w:sz w:val="22"/>
          <w:szCs w:val="22"/>
        </w:rPr>
        <w:t>Ž</w:t>
      </w:r>
      <w:r w:rsidR="00B64CA8" w:rsidRPr="001F71FE">
        <w:rPr>
          <w:sz w:val="22"/>
          <w:szCs w:val="22"/>
        </w:rPr>
        <w:t xml:space="preserve">iadosti o platbu formou administratívnej </w:t>
      </w:r>
      <w:r w:rsidR="005F727B" w:rsidRPr="001F71FE">
        <w:rPr>
          <w:sz w:val="22"/>
          <w:szCs w:val="22"/>
        </w:rPr>
        <w:t xml:space="preserve">finančnej </w:t>
      </w:r>
      <w:r w:rsidR="00B64CA8" w:rsidRPr="001F71FE">
        <w:rPr>
          <w:sz w:val="22"/>
          <w:szCs w:val="22"/>
        </w:rPr>
        <w:t xml:space="preserve">kontroly pred jej uhradením/zúčtovaním v prípadoch stanovených </w:t>
      </w:r>
      <w:commentRangeStart w:id="138"/>
      <w:r w:rsidR="00B64CA8" w:rsidRPr="001F71FE">
        <w:rPr>
          <w:sz w:val="22"/>
          <w:szCs w:val="22"/>
        </w:rPr>
        <w:t>čl</w:t>
      </w:r>
      <w:r w:rsidR="00541ABC" w:rsidRPr="001F71FE">
        <w:rPr>
          <w:sz w:val="22"/>
          <w:szCs w:val="22"/>
        </w:rPr>
        <w:t>.</w:t>
      </w:r>
      <w:r w:rsidR="00B64CA8" w:rsidRPr="001F71FE">
        <w:rPr>
          <w:sz w:val="22"/>
          <w:szCs w:val="22"/>
        </w:rPr>
        <w:t xml:space="preserve"> </w:t>
      </w:r>
      <w:r w:rsidR="0047738F" w:rsidRPr="001F71FE">
        <w:rPr>
          <w:sz w:val="22"/>
          <w:szCs w:val="22"/>
        </w:rPr>
        <w:t xml:space="preserve">74 </w:t>
      </w:r>
      <w:r w:rsidR="00B64CA8" w:rsidRPr="001F71FE">
        <w:rPr>
          <w:sz w:val="22"/>
          <w:szCs w:val="22"/>
        </w:rPr>
        <w:t>ods</w:t>
      </w:r>
      <w:r w:rsidR="00541ABC" w:rsidRPr="001F71FE">
        <w:rPr>
          <w:sz w:val="22"/>
          <w:szCs w:val="22"/>
        </w:rPr>
        <w:t>.</w:t>
      </w:r>
      <w:r w:rsidR="00B64CA8" w:rsidRPr="001F71FE">
        <w:rPr>
          <w:sz w:val="22"/>
          <w:szCs w:val="22"/>
        </w:rPr>
        <w:t xml:space="preserve"> </w:t>
      </w:r>
      <w:r w:rsidR="0047738F" w:rsidRPr="001F71FE">
        <w:rPr>
          <w:sz w:val="22"/>
          <w:szCs w:val="22"/>
        </w:rPr>
        <w:t xml:space="preserve">1 </w:t>
      </w:r>
      <w:commentRangeEnd w:id="138"/>
      <w:r w:rsidR="00735AFB" w:rsidRPr="001F71FE">
        <w:rPr>
          <w:rStyle w:val="Odkaznakomentr"/>
          <w:lang w:val="x-none" w:eastAsia="x-none"/>
        </w:rPr>
        <w:commentReference w:id="138"/>
      </w:r>
      <w:r w:rsidR="00B64CA8" w:rsidRPr="001F71FE">
        <w:rPr>
          <w:sz w:val="22"/>
          <w:szCs w:val="22"/>
        </w:rPr>
        <w:t>nariadenia</w:t>
      </w:r>
      <w:r w:rsidR="009607B8" w:rsidRPr="001F71FE">
        <w:rPr>
          <w:sz w:val="22"/>
          <w:szCs w:val="22"/>
        </w:rPr>
        <w:t xml:space="preserve"> o spoločných ustanoveniach</w:t>
      </w:r>
      <w:r w:rsidR="00B64CA8" w:rsidRPr="001F71FE">
        <w:rPr>
          <w:sz w:val="22"/>
          <w:szCs w:val="22"/>
        </w:rPr>
        <w:t xml:space="preserve">. </w:t>
      </w:r>
    </w:p>
    <w:p w14:paraId="2544971E" w14:textId="30064778" w:rsidR="00107570" w:rsidRPr="001F71FE" w:rsidRDefault="00577ECD" w:rsidP="001C5C4E">
      <w:pPr>
        <w:pStyle w:val="Normlnywebov"/>
        <w:numPr>
          <w:ilvl w:val="0"/>
          <w:numId w:val="31"/>
        </w:numPr>
        <w:tabs>
          <w:tab w:val="clear" w:pos="360"/>
          <w:tab w:val="num" w:pos="3261"/>
        </w:tabs>
        <w:spacing w:before="120" w:beforeAutospacing="0" w:after="0" w:afterAutospacing="0" w:line="276" w:lineRule="auto"/>
        <w:ind w:left="567" w:hanging="425"/>
        <w:jc w:val="both"/>
        <w:rPr>
          <w:sz w:val="22"/>
          <w:szCs w:val="22"/>
        </w:rPr>
      </w:pPr>
      <w:r w:rsidRPr="001F71FE">
        <w:rPr>
          <w:b/>
          <w:sz w:val="22"/>
          <w:szCs w:val="22"/>
        </w:rPr>
        <w:t>Prijímateľ sa zaväzuje informovať Poskytovateľa o začatí akejkoľvek kontroly</w:t>
      </w:r>
      <w:r w:rsidR="008D4792" w:rsidRPr="001F71FE">
        <w:rPr>
          <w:b/>
          <w:sz w:val="22"/>
          <w:szCs w:val="22"/>
        </w:rPr>
        <w:t>/auditu</w:t>
      </w:r>
      <w:r w:rsidRPr="001F71FE">
        <w:rPr>
          <w:b/>
          <w:sz w:val="22"/>
          <w:szCs w:val="22"/>
        </w:rPr>
        <w:t xml:space="preserve"> osobami</w:t>
      </w:r>
      <w:r w:rsidRPr="001F71FE">
        <w:rPr>
          <w:sz w:val="22"/>
          <w:szCs w:val="22"/>
        </w:rPr>
        <w:t xml:space="preserve"> podľa ods</w:t>
      </w:r>
      <w:r w:rsidR="00DF3D96" w:rsidRPr="001F71FE">
        <w:rPr>
          <w:sz w:val="22"/>
          <w:szCs w:val="22"/>
        </w:rPr>
        <w:t>.</w:t>
      </w:r>
      <w:r w:rsidRPr="001F71FE">
        <w:rPr>
          <w:sz w:val="22"/>
          <w:szCs w:val="22"/>
        </w:rPr>
        <w:t xml:space="preserve"> 1 </w:t>
      </w:r>
      <w:r w:rsidR="00CC160E" w:rsidRPr="001F71FE">
        <w:rPr>
          <w:sz w:val="22"/>
          <w:szCs w:val="22"/>
        </w:rPr>
        <w:t xml:space="preserve">písm. </w:t>
      </w:r>
      <w:r w:rsidR="008D70EB" w:rsidRPr="001F71FE">
        <w:rPr>
          <w:sz w:val="22"/>
          <w:szCs w:val="22"/>
        </w:rPr>
        <w:t>c</w:t>
      </w:r>
      <w:r w:rsidR="00CC160E" w:rsidRPr="001F71FE">
        <w:rPr>
          <w:sz w:val="22"/>
          <w:szCs w:val="22"/>
        </w:rPr>
        <w:t xml:space="preserve">) až </w:t>
      </w:r>
      <w:r w:rsidR="00F940BA" w:rsidRPr="001F71FE">
        <w:rPr>
          <w:sz w:val="22"/>
          <w:szCs w:val="22"/>
        </w:rPr>
        <w:t>g</w:t>
      </w:r>
      <w:r w:rsidR="00DF3D96" w:rsidRPr="001F71FE">
        <w:rPr>
          <w:sz w:val="22"/>
          <w:szCs w:val="22"/>
        </w:rPr>
        <w:t xml:space="preserve">) </w:t>
      </w:r>
      <w:r w:rsidRPr="001F71FE">
        <w:rPr>
          <w:sz w:val="22"/>
          <w:szCs w:val="22"/>
        </w:rPr>
        <w:t>tohto článku</w:t>
      </w:r>
      <w:r w:rsidR="005C0175" w:rsidRPr="001F71FE">
        <w:rPr>
          <w:sz w:val="22"/>
          <w:szCs w:val="22"/>
        </w:rPr>
        <w:t xml:space="preserve"> </w:t>
      </w:r>
      <w:r w:rsidRPr="001F71FE">
        <w:rPr>
          <w:sz w:val="22"/>
          <w:szCs w:val="22"/>
        </w:rPr>
        <w:t xml:space="preserve">a súčasne </w:t>
      </w:r>
      <w:r w:rsidR="006B0F5E" w:rsidRPr="001F71FE">
        <w:rPr>
          <w:sz w:val="22"/>
          <w:szCs w:val="22"/>
        </w:rPr>
        <w:t>zaslať Poskytovateľovi</w:t>
      </w:r>
      <w:r w:rsidR="008D4792" w:rsidRPr="001F71FE">
        <w:rPr>
          <w:sz w:val="22"/>
          <w:szCs w:val="22"/>
        </w:rPr>
        <w:t xml:space="preserve"> na vedomie návrh správy z kontroly/správu z kontroly alebo iný relevantný výsledný dokument z vykonanej kontroly/auditu/vyšetrovania/konania </w:t>
      </w:r>
      <w:r w:rsidR="00984993" w:rsidRPr="001F71FE">
        <w:rPr>
          <w:sz w:val="22"/>
          <w:szCs w:val="22"/>
        </w:rPr>
        <w:t xml:space="preserve">týchto </w:t>
      </w:r>
      <w:r w:rsidR="008D4792" w:rsidRPr="001F71FE">
        <w:rPr>
          <w:sz w:val="22"/>
          <w:szCs w:val="22"/>
        </w:rPr>
        <w:t>osôb</w:t>
      </w:r>
      <w:r w:rsidR="006B0F5E" w:rsidRPr="001F71FE">
        <w:rPr>
          <w:sz w:val="22"/>
          <w:szCs w:val="22"/>
        </w:rPr>
        <w:t>.</w:t>
      </w:r>
      <w:r w:rsidR="008D4792" w:rsidRPr="001F71FE">
        <w:rPr>
          <w:sz w:val="22"/>
          <w:szCs w:val="22"/>
        </w:rPr>
        <w:t xml:space="preserve"> </w:t>
      </w:r>
      <w:r w:rsidR="008D4792" w:rsidRPr="002774D5">
        <w:rPr>
          <w:b/>
          <w:sz w:val="22"/>
          <w:szCs w:val="22"/>
        </w:rPr>
        <w:t xml:space="preserve">Poskytovateľ </w:t>
      </w:r>
      <w:r w:rsidR="006B0F5E" w:rsidRPr="002774D5">
        <w:rPr>
          <w:b/>
          <w:sz w:val="22"/>
          <w:szCs w:val="22"/>
        </w:rPr>
        <w:t xml:space="preserve">má právo </w:t>
      </w:r>
      <w:r w:rsidR="008D4792" w:rsidRPr="002774D5">
        <w:rPr>
          <w:b/>
          <w:sz w:val="22"/>
          <w:szCs w:val="22"/>
        </w:rPr>
        <w:t xml:space="preserve">pristúpiť k postupu </w:t>
      </w:r>
      <w:r w:rsidR="00F8688B" w:rsidRPr="003C45C2">
        <w:rPr>
          <w:b/>
          <w:sz w:val="22"/>
          <w:szCs w:val="22"/>
        </w:rPr>
        <w:t>P</w:t>
      </w:r>
      <w:r w:rsidR="008D4792" w:rsidRPr="003C45C2">
        <w:rPr>
          <w:b/>
          <w:sz w:val="22"/>
          <w:szCs w:val="22"/>
        </w:rPr>
        <w:t>rebiehajúceho skúmania</w:t>
      </w:r>
      <w:r w:rsidR="004F1633" w:rsidRPr="003C45C2">
        <w:rPr>
          <w:b/>
          <w:sz w:val="22"/>
          <w:szCs w:val="22"/>
        </w:rPr>
        <w:t>.</w:t>
      </w:r>
      <w:r w:rsidR="008D4792" w:rsidRPr="003C45C2">
        <w:rPr>
          <w:sz w:val="22"/>
          <w:szCs w:val="22"/>
        </w:rPr>
        <w:t xml:space="preserve"> </w:t>
      </w:r>
      <w:r w:rsidR="00107570" w:rsidRPr="002774D5">
        <w:rPr>
          <w:sz w:val="22"/>
          <w:szCs w:val="22"/>
        </w:rPr>
        <w:t xml:space="preserve">Prijímateľ je povinný prijať opatrenia  na nápravu nedostatkov </w:t>
      </w:r>
      <w:r w:rsidR="00472C15" w:rsidRPr="002774D5">
        <w:rPr>
          <w:sz w:val="22"/>
          <w:szCs w:val="22"/>
        </w:rPr>
        <w:t xml:space="preserve">a na odstránenie príčin ich vzniku </w:t>
      </w:r>
      <w:r w:rsidR="00107570" w:rsidRPr="002774D5">
        <w:rPr>
          <w:sz w:val="22"/>
          <w:szCs w:val="22"/>
        </w:rPr>
        <w:t xml:space="preserve">zistených kontrolou/auditom v zmysle </w:t>
      </w:r>
      <w:r w:rsidR="008A6F2D" w:rsidRPr="002774D5">
        <w:rPr>
          <w:sz w:val="22"/>
          <w:szCs w:val="22"/>
        </w:rPr>
        <w:t>čiastkovej správy z kontroly/</w:t>
      </w:r>
      <w:r w:rsidR="00107570" w:rsidRPr="002774D5">
        <w:rPr>
          <w:sz w:val="22"/>
          <w:szCs w:val="22"/>
        </w:rPr>
        <w:t>správy z kontroly/</w:t>
      </w:r>
      <w:del w:id="139" w:author="Autor">
        <w:r w:rsidR="00B30822" w:rsidRPr="002774D5" w:rsidDel="008C30C9">
          <w:delText xml:space="preserve"> </w:delText>
        </w:r>
        <w:r w:rsidR="00B30822" w:rsidRPr="002774D5" w:rsidDel="008C30C9">
          <w:rPr>
            <w:sz w:val="22"/>
            <w:szCs w:val="22"/>
          </w:rPr>
          <w:delText>/</w:delText>
        </w:r>
      </w:del>
      <w:r w:rsidR="00B30822" w:rsidRPr="002774D5">
        <w:rPr>
          <w:sz w:val="22"/>
          <w:szCs w:val="22"/>
        </w:rPr>
        <w:t>čiastkovej správy z auditu/správy z</w:t>
      </w:r>
      <w:del w:id="140" w:author="Autor">
        <w:r w:rsidR="00B30822" w:rsidRPr="002774D5" w:rsidDel="002774D5">
          <w:rPr>
            <w:sz w:val="22"/>
            <w:szCs w:val="22"/>
          </w:rPr>
          <w:delText xml:space="preserve"> </w:delText>
        </w:r>
      </w:del>
      <w:ins w:id="141" w:author="Autor">
        <w:r w:rsidR="002774D5" w:rsidRPr="002774D5">
          <w:rPr>
            <w:sz w:val="22"/>
            <w:szCs w:val="22"/>
            <w:rPrChange w:id="142" w:author="Autor">
              <w:rPr>
                <w:sz w:val="22"/>
                <w:szCs w:val="22"/>
                <w:highlight w:val="yellow"/>
              </w:rPr>
            </w:rPrChange>
          </w:rPr>
          <w:t> auditu/iného výstupného dokumentu z kontroly/</w:t>
        </w:r>
      </w:ins>
      <w:r w:rsidR="00107570" w:rsidRPr="002774D5">
        <w:rPr>
          <w:sz w:val="22"/>
          <w:szCs w:val="22"/>
        </w:rPr>
        <w:t xml:space="preserve">auditu v lehote stanovenej </w:t>
      </w:r>
      <w:r w:rsidR="0000290E" w:rsidRPr="002774D5">
        <w:rPr>
          <w:sz w:val="22"/>
          <w:szCs w:val="22"/>
        </w:rPr>
        <w:t xml:space="preserve">oprávnenými </w:t>
      </w:r>
      <w:r w:rsidR="00107570" w:rsidRPr="003C45C2">
        <w:rPr>
          <w:sz w:val="22"/>
          <w:szCs w:val="22"/>
        </w:rPr>
        <w:t>osobami na výkon kontroly/auditu. Prijímateľ je  povinný</w:t>
      </w:r>
      <w:r w:rsidR="00107570" w:rsidRPr="001F71FE">
        <w:rPr>
          <w:sz w:val="22"/>
          <w:szCs w:val="22"/>
        </w:rPr>
        <w:t xml:space="preserve"> zaslať </w:t>
      </w:r>
      <w:r w:rsidR="001A2C76" w:rsidRPr="001F71FE">
        <w:rPr>
          <w:sz w:val="22"/>
          <w:szCs w:val="22"/>
        </w:rPr>
        <w:t xml:space="preserve">príslušnej </w:t>
      </w:r>
      <w:r w:rsidR="00AB71D2" w:rsidRPr="001F71FE">
        <w:rPr>
          <w:sz w:val="22"/>
          <w:szCs w:val="22"/>
        </w:rPr>
        <w:t xml:space="preserve">oprávnenej </w:t>
      </w:r>
      <w:r w:rsidR="001A2C76" w:rsidRPr="001F71FE">
        <w:rPr>
          <w:sz w:val="22"/>
          <w:szCs w:val="22"/>
        </w:rPr>
        <w:t xml:space="preserve">osobe </w:t>
      </w:r>
      <w:r w:rsidR="00107570" w:rsidRPr="001F71FE">
        <w:rPr>
          <w:sz w:val="22"/>
          <w:szCs w:val="22"/>
        </w:rPr>
        <w:t>na výkon kontroly/auditu</w:t>
      </w:r>
      <w:r w:rsidR="00B3503F" w:rsidRPr="001F71FE">
        <w:rPr>
          <w:sz w:val="22"/>
          <w:szCs w:val="22"/>
        </w:rPr>
        <w:t xml:space="preserve"> </w:t>
      </w:r>
      <w:r w:rsidR="001A2C76" w:rsidRPr="001F71FE">
        <w:rPr>
          <w:sz w:val="22"/>
          <w:szCs w:val="22"/>
        </w:rPr>
        <w:t>v danom príp</w:t>
      </w:r>
      <w:r w:rsidR="00510F1F" w:rsidRPr="001F71FE">
        <w:rPr>
          <w:sz w:val="22"/>
          <w:szCs w:val="22"/>
        </w:rPr>
        <w:t xml:space="preserve">ade </w:t>
      </w:r>
      <w:r w:rsidR="00B3503F" w:rsidRPr="001F71FE">
        <w:rPr>
          <w:sz w:val="22"/>
          <w:szCs w:val="22"/>
        </w:rPr>
        <w:t>a</w:t>
      </w:r>
      <w:r w:rsidR="00611B4D" w:rsidRPr="001F71FE">
        <w:rPr>
          <w:sz w:val="22"/>
          <w:szCs w:val="22"/>
        </w:rPr>
        <w:t xml:space="preserve"> vždy aj </w:t>
      </w:r>
      <w:r w:rsidR="00B3503F" w:rsidRPr="001F71FE">
        <w:rPr>
          <w:sz w:val="22"/>
          <w:szCs w:val="22"/>
        </w:rPr>
        <w:t>Poskytovateľovi,</w:t>
      </w:r>
      <w:r w:rsidR="00611B4D" w:rsidRPr="001F71FE">
        <w:rPr>
          <w:sz w:val="22"/>
          <w:szCs w:val="22"/>
        </w:rPr>
        <w:t xml:space="preserve"> ak nie je v konkrétnom prípade osobou vykonávajúcou kontrolu</w:t>
      </w:r>
      <w:r w:rsidR="00AA2FB0" w:rsidRPr="001F71FE">
        <w:rPr>
          <w:sz w:val="22"/>
          <w:szCs w:val="22"/>
        </w:rPr>
        <w:t>,</w:t>
      </w:r>
      <w:r w:rsidR="00107570" w:rsidRPr="001F71FE" w:rsidDel="00D31307">
        <w:rPr>
          <w:sz w:val="22"/>
          <w:szCs w:val="22"/>
        </w:rPr>
        <w:t xml:space="preserve"> </w:t>
      </w:r>
      <w:r w:rsidR="007B4716" w:rsidRPr="001F71FE">
        <w:rPr>
          <w:sz w:val="22"/>
          <w:szCs w:val="22"/>
        </w:rPr>
        <w:t>písomný zoznam opatrení prijatých na nápravu nedostatkov a na odstránenie príčin ich vzniku (ďalej len „</w:t>
      </w:r>
      <w:r w:rsidR="007B4716" w:rsidRPr="001F71FE">
        <w:rPr>
          <w:b/>
          <w:sz w:val="22"/>
          <w:szCs w:val="22"/>
        </w:rPr>
        <w:t>písomný zoznam prijatých opatrení</w:t>
      </w:r>
      <w:r w:rsidR="007B4716" w:rsidRPr="001F71FE">
        <w:rPr>
          <w:sz w:val="22"/>
          <w:szCs w:val="22"/>
        </w:rPr>
        <w:t xml:space="preserve">”) </w:t>
      </w:r>
      <w:r w:rsidR="00036AB3" w:rsidRPr="001F71FE">
        <w:rPr>
          <w:sz w:val="22"/>
          <w:szCs w:val="22"/>
        </w:rPr>
        <w:t xml:space="preserve"> v lehote uvedenej v čiastkovej správe z kontroly/správe z kontroly/</w:t>
      </w:r>
      <w:del w:id="143" w:author="Autor">
        <w:r w:rsidR="00515B81" w:rsidRPr="001F71FE" w:rsidDel="003C45C2">
          <w:delText xml:space="preserve"> </w:delText>
        </w:r>
        <w:r w:rsidR="00515B81" w:rsidRPr="001F71FE" w:rsidDel="003C45C2">
          <w:rPr>
            <w:sz w:val="22"/>
            <w:szCs w:val="22"/>
          </w:rPr>
          <w:delText>/</w:delText>
        </w:r>
      </w:del>
      <w:r w:rsidR="00515B81" w:rsidRPr="001F71FE">
        <w:rPr>
          <w:sz w:val="22"/>
          <w:szCs w:val="22"/>
        </w:rPr>
        <w:t>čiastkovej správe z auditu/správe z</w:t>
      </w:r>
      <w:del w:id="144" w:author="Autor">
        <w:r w:rsidR="00515B81" w:rsidRPr="001F71FE" w:rsidDel="003C45C2">
          <w:rPr>
            <w:sz w:val="22"/>
            <w:szCs w:val="22"/>
          </w:rPr>
          <w:delText xml:space="preserve"> </w:delText>
        </w:r>
      </w:del>
      <w:ins w:id="145" w:author="Autor">
        <w:r w:rsidR="003C45C2">
          <w:rPr>
            <w:sz w:val="22"/>
            <w:szCs w:val="22"/>
          </w:rPr>
          <w:t> </w:t>
        </w:r>
      </w:ins>
      <w:r w:rsidR="00036AB3" w:rsidRPr="001F71FE">
        <w:rPr>
          <w:sz w:val="22"/>
          <w:szCs w:val="22"/>
        </w:rPr>
        <w:t>auditu</w:t>
      </w:r>
      <w:ins w:id="146" w:author="Autor">
        <w:r w:rsidR="003C45C2">
          <w:rPr>
            <w:sz w:val="22"/>
            <w:szCs w:val="22"/>
          </w:rPr>
          <w:t xml:space="preserve">/inom výstupnom dokumente z kontroly/auditu </w:t>
        </w:r>
      </w:ins>
      <w:del w:id="147" w:author="Autor">
        <w:r w:rsidR="00107570" w:rsidRPr="001F71FE" w:rsidDel="003C45C2">
          <w:rPr>
            <w:sz w:val="22"/>
            <w:szCs w:val="22"/>
          </w:rPr>
          <w:delText xml:space="preserve"> </w:delText>
        </w:r>
      </w:del>
      <w:r w:rsidR="002C70C9" w:rsidRPr="001F71FE">
        <w:rPr>
          <w:sz w:val="22"/>
          <w:szCs w:val="22"/>
        </w:rPr>
        <w:t>a na výzvu Poskytovateľa</w:t>
      </w:r>
      <w:r w:rsidR="00D548F6" w:rsidRPr="001F71FE">
        <w:rPr>
          <w:sz w:val="22"/>
          <w:szCs w:val="22"/>
        </w:rPr>
        <w:t>/</w:t>
      </w:r>
      <w:r w:rsidR="00C13045" w:rsidRPr="001F71FE">
        <w:rPr>
          <w:sz w:val="22"/>
          <w:szCs w:val="22"/>
        </w:rPr>
        <w:t>iných</w:t>
      </w:r>
      <w:r w:rsidR="00D548F6" w:rsidRPr="001F71FE">
        <w:rPr>
          <w:sz w:val="22"/>
          <w:szCs w:val="22"/>
        </w:rPr>
        <w:t xml:space="preserve"> </w:t>
      </w:r>
      <w:r w:rsidR="00FE49B6" w:rsidRPr="001F71FE">
        <w:rPr>
          <w:sz w:val="22"/>
          <w:szCs w:val="22"/>
        </w:rPr>
        <w:t>o</w:t>
      </w:r>
      <w:r w:rsidR="00B84C2D" w:rsidRPr="001F71FE">
        <w:rPr>
          <w:sz w:val="22"/>
          <w:szCs w:val="22"/>
        </w:rPr>
        <w:t>právnených osôb</w:t>
      </w:r>
      <w:r w:rsidR="00D548F6" w:rsidRPr="001F71FE">
        <w:rPr>
          <w:sz w:val="22"/>
          <w:szCs w:val="22"/>
        </w:rPr>
        <w:t xml:space="preserve"> na výkon kontroly/auditu</w:t>
      </w:r>
      <w:r w:rsidR="002C70C9" w:rsidRPr="001F71FE">
        <w:rPr>
          <w:sz w:val="22"/>
          <w:szCs w:val="22"/>
        </w:rPr>
        <w:t xml:space="preserve"> predložiť </w:t>
      </w:r>
      <w:r w:rsidR="002B1CF0" w:rsidRPr="001F71FE">
        <w:rPr>
          <w:sz w:val="22"/>
          <w:szCs w:val="22"/>
        </w:rPr>
        <w:t>D</w:t>
      </w:r>
      <w:r w:rsidR="002C70C9" w:rsidRPr="001F71FE">
        <w:rPr>
          <w:sz w:val="22"/>
          <w:szCs w:val="22"/>
        </w:rPr>
        <w:t>okumentáciu preukazujúcu splnenie prijatých opatrení</w:t>
      </w:r>
      <w:r w:rsidR="00CB568B" w:rsidRPr="001F71FE">
        <w:rPr>
          <w:sz w:val="22"/>
          <w:szCs w:val="22"/>
        </w:rPr>
        <w:t xml:space="preserve">. </w:t>
      </w:r>
      <w:r w:rsidR="002E3883" w:rsidRPr="001F71FE">
        <w:rPr>
          <w:sz w:val="22"/>
          <w:szCs w:val="22"/>
        </w:rPr>
        <w:t>Prijímateľ je zároveň povinný prepracovať a predložiť v lehote určenej</w:t>
      </w:r>
      <w:r w:rsidR="002643C0" w:rsidRPr="001F71FE">
        <w:rPr>
          <w:sz w:val="22"/>
          <w:szCs w:val="22"/>
        </w:rPr>
        <w:t xml:space="preserve"> oprávnenou</w:t>
      </w:r>
      <w:r w:rsidR="002E3883" w:rsidRPr="001F71FE">
        <w:rPr>
          <w:sz w:val="22"/>
          <w:szCs w:val="22"/>
        </w:rPr>
        <w:t xml:space="preserve"> osobou </w:t>
      </w:r>
      <w:r w:rsidR="00E35297" w:rsidRPr="001F71FE">
        <w:rPr>
          <w:sz w:val="22"/>
          <w:szCs w:val="22"/>
        </w:rPr>
        <w:t xml:space="preserve">na výkon kontroly/auditu </w:t>
      </w:r>
      <w:r w:rsidR="00232901" w:rsidRPr="001F71FE">
        <w:rPr>
          <w:sz w:val="22"/>
          <w:szCs w:val="22"/>
        </w:rPr>
        <w:t xml:space="preserve">prepracovaný </w:t>
      </w:r>
      <w:r w:rsidR="002E3883" w:rsidRPr="001F71FE">
        <w:rPr>
          <w:sz w:val="22"/>
          <w:szCs w:val="22"/>
        </w:rPr>
        <w:t>písomný zoznam prijatých opatrení, ak oprávnená osoba vyžadovala jeho prepracovanie a predloženie.</w:t>
      </w:r>
    </w:p>
    <w:p w14:paraId="536615FD" w14:textId="77777777" w:rsidR="00107570" w:rsidRPr="001F71FE" w:rsidRDefault="008066A8" w:rsidP="001C5C4E">
      <w:pPr>
        <w:pStyle w:val="Normlnywebov"/>
        <w:numPr>
          <w:ilvl w:val="0"/>
          <w:numId w:val="31"/>
        </w:numPr>
        <w:tabs>
          <w:tab w:val="clear" w:pos="360"/>
          <w:tab w:val="num" w:pos="3261"/>
        </w:tabs>
        <w:spacing w:before="120" w:beforeAutospacing="0" w:after="240" w:afterAutospacing="0" w:line="276" w:lineRule="auto"/>
        <w:ind w:left="567" w:hanging="425"/>
        <w:jc w:val="both"/>
        <w:rPr>
          <w:sz w:val="22"/>
          <w:szCs w:val="22"/>
        </w:rPr>
      </w:pPr>
      <w:r w:rsidRPr="001F71FE">
        <w:rPr>
          <w:sz w:val="22"/>
          <w:szCs w:val="22"/>
        </w:rPr>
        <w:t xml:space="preserve">Právo </w:t>
      </w:r>
      <w:r w:rsidR="00576C07" w:rsidRPr="001F71FE">
        <w:rPr>
          <w:sz w:val="22"/>
          <w:szCs w:val="22"/>
        </w:rPr>
        <w:t>osôb uvedených v</w:t>
      </w:r>
      <w:r w:rsidR="00711903" w:rsidRPr="001F71FE">
        <w:rPr>
          <w:sz w:val="22"/>
          <w:szCs w:val="22"/>
        </w:rPr>
        <w:t> </w:t>
      </w:r>
      <w:r w:rsidR="00576C07" w:rsidRPr="001F71FE">
        <w:rPr>
          <w:sz w:val="22"/>
          <w:szCs w:val="22"/>
        </w:rPr>
        <w:t>ods</w:t>
      </w:r>
      <w:r w:rsidR="00711903" w:rsidRPr="001F71FE">
        <w:rPr>
          <w:sz w:val="22"/>
          <w:szCs w:val="22"/>
        </w:rPr>
        <w:t>.</w:t>
      </w:r>
      <w:r w:rsidR="00576C07" w:rsidRPr="001F71FE">
        <w:rPr>
          <w:sz w:val="22"/>
          <w:szCs w:val="22"/>
        </w:rPr>
        <w:t xml:space="preserve"> 1 tohto článku </w:t>
      </w:r>
      <w:r w:rsidRPr="001F71FE">
        <w:rPr>
          <w:sz w:val="22"/>
          <w:szCs w:val="22"/>
        </w:rPr>
        <w:t>na vykonanie kontroly</w:t>
      </w:r>
      <w:r w:rsidR="00576C07" w:rsidRPr="001F71FE">
        <w:rPr>
          <w:sz w:val="22"/>
          <w:szCs w:val="22"/>
        </w:rPr>
        <w:t>/auditu</w:t>
      </w:r>
      <w:r w:rsidRPr="001F71FE">
        <w:rPr>
          <w:sz w:val="22"/>
          <w:szCs w:val="22"/>
        </w:rPr>
        <w:t xml:space="preserve"> Projektu nie je obmedzené žiadnym ustanovením Zmluvy o poskytnutí NFP. </w:t>
      </w:r>
      <w:r w:rsidR="00541E30" w:rsidRPr="001F71FE">
        <w:rPr>
          <w:sz w:val="22"/>
          <w:szCs w:val="22"/>
        </w:rPr>
        <w:t xml:space="preserve">Prijímateľ berie na vedomie, že vykonaním kontroly/auditu zo strany oprávnených osôb nie je dotknuté právo </w:t>
      </w:r>
      <w:r w:rsidRPr="001F71FE">
        <w:rPr>
          <w:sz w:val="22"/>
          <w:szCs w:val="22"/>
        </w:rPr>
        <w:t xml:space="preserve">Poskytovateľa </w:t>
      </w:r>
      <w:r w:rsidR="00576C07" w:rsidRPr="001F71FE">
        <w:rPr>
          <w:sz w:val="22"/>
          <w:szCs w:val="22"/>
        </w:rPr>
        <w:t xml:space="preserve">alebo </w:t>
      </w:r>
      <w:r w:rsidR="002B1CF0" w:rsidRPr="001F71FE">
        <w:rPr>
          <w:sz w:val="22"/>
          <w:szCs w:val="22"/>
        </w:rPr>
        <w:t xml:space="preserve">iných </w:t>
      </w:r>
      <w:r w:rsidR="00576C07" w:rsidRPr="001F71FE">
        <w:rPr>
          <w:sz w:val="22"/>
          <w:szCs w:val="22"/>
        </w:rPr>
        <w:t>osôb uvedených v</w:t>
      </w:r>
      <w:r w:rsidR="00905EC7" w:rsidRPr="001F71FE">
        <w:rPr>
          <w:sz w:val="22"/>
          <w:szCs w:val="22"/>
        </w:rPr>
        <w:t> </w:t>
      </w:r>
      <w:r w:rsidR="00576C07" w:rsidRPr="001F71FE">
        <w:rPr>
          <w:sz w:val="22"/>
          <w:szCs w:val="22"/>
        </w:rPr>
        <w:t>ods</w:t>
      </w:r>
      <w:r w:rsidR="00905EC7" w:rsidRPr="001F71FE">
        <w:rPr>
          <w:sz w:val="22"/>
          <w:szCs w:val="22"/>
        </w:rPr>
        <w:t>.</w:t>
      </w:r>
      <w:r w:rsidR="00576C07" w:rsidRPr="001F71FE">
        <w:rPr>
          <w:sz w:val="22"/>
          <w:szCs w:val="22"/>
        </w:rPr>
        <w:t xml:space="preserve"> 1 tohto článku </w:t>
      </w:r>
      <w:r w:rsidRPr="001F71FE">
        <w:rPr>
          <w:sz w:val="22"/>
          <w:szCs w:val="22"/>
        </w:rPr>
        <w:t xml:space="preserve">na </w:t>
      </w:r>
      <w:r w:rsidRPr="001F71FE">
        <w:rPr>
          <w:b/>
          <w:sz w:val="22"/>
          <w:szCs w:val="22"/>
        </w:rPr>
        <w:t>vykonanie op</w:t>
      </w:r>
      <w:r w:rsidR="00036AB3" w:rsidRPr="001F71FE">
        <w:rPr>
          <w:b/>
          <w:sz w:val="22"/>
          <w:szCs w:val="22"/>
        </w:rPr>
        <w:t>ätov</w:t>
      </w:r>
      <w:r w:rsidRPr="001F71FE">
        <w:rPr>
          <w:b/>
          <w:sz w:val="22"/>
          <w:szCs w:val="22"/>
        </w:rPr>
        <w:t>nej kontroly</w:t>
      </w:r>
      <w:r w:rsidR="00576C07" w:rsidRPr="001F71FE">
        <w:rPr>
          <w:b/>
          <w:sz w:val="22"/>
          <w:szCs w:val="22"/>
        </w:rPr>
        <w:t>/auditu</w:t>
      </w:r>
      <w:r w:rsidRPr="001F71FE">
        <w:rPr>
          <w:b/>
          <w:sz w:val="22"/>
          <w:szCs w:val="22"/>
        </w:rPr>
        <w:t xml:space="preserve"> tých istých skutočností</w:t>
      </w:r>
      <w:r w:rsidRPr="001F71FE">
        <w:rPr>
          <w:sz w:val="22"/>
          <w:szCs w:val="22"/>
        </w:rPr>
        <w:t>, bez ohľadu na druh vykonanej kontroly</w:t>
      </w:r>
      <w:r w:rsidR="00576C07" w:rsidRPr="001F71FE">
        <w:rPr>
          <w:sz w:val="22"/>
          <w:szCs w:val="22"/>
        </w:rPr>
        <w:t>/auditu</w:t>
      </w:r>
      <w:r w:rsidRPr="001F71FE">
        <w:rPr>
          <w:sz w:val="22"/>
          <w:szCs w:val="22"/>
        </w:rPr>
        <w:t xml:space="preserve">, </w:t>
      </w:r>
      <w:r w:rsidR="00541E30" w:rsidRPr="001F71FE">
        <w:rPr>
          <w:sz w:val="22"/>
          <w:szCs w:val="22"/>
        </w:rPr>
        <w:lastRenderedPageBreak/>
        <w:t xml:space="preserve">počas celej </w:t>
      </w:r>
      <w:r w:rsidR="00336D45" w:rsidRPr="001F71FE">
        <w:rPr>
          <w:sz w:val="22"/>
          <w:szCs w:val="22"/>
        </w:rPr>
        <w:t xml:space="preserve">doby </w:t>
      </w:r>
      <w:r w:rsidR="002B1CF0" w:rsidRPr="001F71FE">
        <w:rPr>
          <w:sz w:val="22"/>
          <w:szCs w:val="22"/>
        </w:rPr>
        <w:t>trvania</w:t>
      </w:r>
      <w:r w:rsidR="00336D45" w:rsidRPr="001F71FE">
        <w:rPr>
          <w:sz w:val="22"/>
          <w:szCs w:val="22"/>
        </w:rPr>
        <w:t xml:space="preserve"> Zmluvy o poskytnutí NFP. P</w:t>
      </w:r>
      <w:r w:rsidRPr="001F71FE">
        <w:rPr>
          <w:sz w:val="22"/>
          <w:szCs w:val="22"/>
        </w:rPr>
        <w:t>ri vykonávaní kontroly</w:t>
      </w:r>
      <w:r w:rsidR="00576C07" w:rsidRPr="001F71FE">
        <w:rPr>
          <w:sz w:val="22"/>
          <w:szCs w:val="22"/>
        </w:rPr>
        <w:t>/auditu</w:t>
      </w:r>
      <w:r w:rsidRPr="001F71FE">
        <w:rPr>
          <w:sz w:val="22"/>
          <w:szCs w:val="22"/>
        </w:rPr>
        <w:t xml:space="preserve"> </w:t>
      </w:r>
      <w:r w:rsidR="00576C07" w:rsidRPr="001F71FE">
        <w:rPr>
          <w:sz w:val="22"/>
          <w:szCs w:val="22"/>
        </w:rPr>
        <w:t>sú</w:t>
      </w:r>
      <w:r w:rsidRPr="001F71FE">
        <w:rPr>
          <w:sz w:val="22"/>
          <w:szCs w:val="22"/>
        </w:rPr>
        <w:t xml:space="preserve"> Poskytovateľ </w:t>
      </w:r>
      <w:r w:rsidR="00576C07" w:rsidRPr="001F71FE">
        <w:rPr>
          <w:sz w:val="22"/>
          <w:szCs w:val="22"/>
        </w:rPr>
        <w:t>alebo</w:t>
      </w:r>
      <w:r w:rsidR="002B1CF0" w:rsidRPr="001F71FE">
        <w:rPr>
          <w:sz w:val="22"/>
          <w:szCs w:val="22"/>
        </w:rPr>
        <w:t xml:space="preserve"> iné</w:t>
      </w:r>
      <w:r w:rsidR="00576C07" w:rsidRPr="001F71FE">
        <w:rPr>
          <w:sz w:val="22"/>
          <w:szCs w:val="22"/>
        </w:rPr>
        <w:t xml:space="preserve"> osoby uvedené v</w:t>
      </w:r>
      <w:r w:rsidR="00905EC7" w:rsidRPr="001F71FE">
        <w:rPr>
          <w:sz w:val="22"/>
          <w:szCs w:val="22"/>
        </w:rPr>
        <w:t> </w:t>
      </w:r>
      <w:r w:rsidR="00576C07" w:rsidRPr="001F71FE">
        <w:rPr>
          <w:sz w:val="22"/>
          <w:szCs w:val="22"/>
        </w:rPr>
        <w:t>ods</w:t>
      </w:r>
      <w:r w:rsidR="00905EC7" w:rsidRPr="001F71FE">
        <w:rPr>
          <w:sz w:val="22"/>
          <w:szCs w:val="22"/>
        </w:rPr>
        <w:t>.</w:t>
      </w:r>
      <w:r w:rsidR="00576C07" w:rsidRPr="001F71FE">
        <w:rPr>
          <w:sz w:val="22"/>
          <w:szCs w:val="22"/>
        </w:rPr>
        <w:t xml:space="preserve"> 1 tohto článku </w:t>
      </w:r>
      <w:r w:rsidRPr="001F71FE">
        <w:rPr>
          <w:sz w:val="22"/>
          <w:szCs w:val="22"/>
        </w:rPr>
        <w:t>viazan</w:t>
      </w:r>
      <w:r w:rsidR="00576C07" w:rsidRPr="001F71FE">
        <w:rPr>
          <w:sz w:val="22"/>
          <w:szCs w:val="22"/>
        </w:rPr>
        <w:t>é</w:t>
      </w:r>
      <w:r w:rsidRPr="001F71FE">
        <w:rPr>
          <w:sz w:val="22"/>
          <w:szCs w:val="22"/>
        </w:rPr>
        <w:t xml:space="preserve"> iba platnými právnymi predpismi a Zmluvou o poskytnutí NFP, nie však závermi predchádzajúcich kontrol</w:t>
      </w:r>
      <w:r w:rsidR="00576C07" w:rsidRPr="001F71FE">
        <w:rPr>
          <w:sz w:val="22"/>
          <w:szCs w:val="22"/>
        </w:rPr>
        <w:t>/auditov</w:t>
      </w:r>
      <w:r w:rsidR="004A5037" w:rsidRPr="001F71FE">
        <w:rPr>
          <w:sz w:val="22"/>
          <w:szCs w:val="22"/>
        </w:rPr>
        <w:t>. Tým</w:t>
      </w:r>
      <w:r w:rsidR="000176A6" w:rsidRPr="001F71FE">
        <w:rPr>
          <w:sz w:val="22"/>
          <w:szCs w:val="22"/>
        </w:rPr>
        <w:t xml:space="preserve"> nie sú nijak dotknuté povinnosti </w:t>
      </w:r>
      <w:r w:rsidR="00336D45" w:rsidRPr="001F71FE">
        <w:rPr>
          <w:sz w:val="22"/>
          <w:szCs w:val="22"/>
        </w:rPr>
        <w:t xml:space="preserve">Prijímateľa </w:t>
      </w:r>
      <w:r w:rsidR="000176A6" w:rsidRPr="001F71FE">
        <w:rPr>
          <w:sz w:val="22"/>
          <w:szCs w:val="22"/>
        </w:rPr>
        <w:t xml:space="preserve">(týkajúce sa napríklad povinnosti plniť </w:t>
      </w:r>
      <w:r w:rsidR="000A34F7" w:rsidRPr="001F71FE">
        <w:rPr>
          <w:sz w:val="22"/>
          <w:szCs w:val="22"/>
        </w:rPr>
        <w:t xml:space="preserve">prijaté </w:t>
      </w:r>
      <w:r w:rsidR="000176A6" w:rsidRPr="001F71FE">
        <w:rPr>
          <w:sz w:val="22"/>
          <w:szCs w:val="22"/>
        </w:rPr>
        <w:t>opatrenia) vyplývajúce z predchádzajúcich kontrol/auditov</w:t>
      </w:r>
      <w:r w:rsidRPr="001F71FE">
        <w:rPr>
          <w:sz w:val="22"/>
          <w:szCs w:val="22"/>
        </w:rPr>
        <w:t>. Povinnosť Prijímateľa vrátiť NFP alebo jeho časť, ak táto povinnosť vyplynie z výsledku vykonanej kontroly</w:t>
      </w:r>
      <w:r w:rsidR="00576C07" w:rsidRPr="001F71FE">
        <w:rPr>
          <w:sz w:val="22"/>
          <w:szCs w:val="22"/>
        </w:rPr>
        <w:t>/auditu</w:t>
      </w:r>
      <w:r w:rsidRPr="001F71FE">
        <w:rPr>
          <w:sz w:val="22"/>
          <w:szCs w:val="22"/>
        </w:rPr>
        <w:t xml:space="preserve"> kedykoľvek počas účinnosti Zmluvy o poskytnutí NFP, nie je dotknutá výsledkom predchádzajúcej kontroly</w:t>
      </w:r>
      <w:r w:rsidR="00576C07" w:rsidRPr="001F71FE">
        <w:rPr>
          <w:sz w:val="22"/>
          <w:szCs w:val="22"/>
        </w:rPr>
        <w:t>/auditu</w:t>
      </w:r>
      <w:r w:rsidRPr="001F71FE">
        <w:rPr>
          <w:sz w:val="22"/>
          <w:szCs w:val="22"/>
        </w:rPr>
        <w:t xml:space="preserve">. </w:t>
      </w:r>
      <w:r w:rsidR="00154C64" w:rsidRPr="001F71FE">
        <w:rPr>
          <w:sz w:val="22"/>
          <w:szCs w:val="22"/>
        </w:rPr>
        <w:t xml:space="preserve"> </w:t>
      </w:r>
    </w:p>
    <w:p w14:paraId="0E667EAD" w14:textId="77777777" w:rsidR="00DD6AB2" w:rsidRPr="001F71FE" w:rsidRDefault="0028393F" w:rsidP="005E0BB8">
      <w:pPr>
        <w:numPr>
          <w:ilvl w:val="0"/>
          <w:numId w:val="31"/>
        </w:numPr>
        <w:tabs>
          <w:tab w:val="clear" w:pos="360"/>
          <w:tab w:val="num" w:pos="3261"/>
        </w:tabs>
        <w:spacing w:before="120" w:after="240"/>
        <w:ind w:left="567" w:hanging="425"/>
        <w:jc w:val="both"/>
        <w:rPr>
          <w:rFonts w:ascii="Times New Roman" w:hAnsi="Times New Roman"/>
        </w:rPr>
      </w:pPr>
      <w:r w:rsidRPr="001F71FE">
        <w:rPr>
          <w:rFonts w:ascii="Times New Roman" w:hAnsi="Times New Roman"/>
        </w:rPr>
        <w:t xml:space="preserve">Prijímateľ berie na vedomie, že </w:t>
      </w:r>
      <w:r w:rsidRPr="001F71FE">
        <w:rPr>
          <w:rFonts w:ascii="Times New Roman" w:hAnsi="Times New Roman"/>
          <w:b/>
        </w:rPr>
        <w:t>Poskytovateľ</w:t>
      </w:r>
      <w:r w:rsidRPr="001F71FE">
        <w:rPr>
          <w:rFonts w:ascii="Times New Roman" w:hAnsi="Times New Roman"/>
        </w:rPr>
        <w:t xml:space="preserve"> pri získavaní informácií o Projekte </w:t>
      </w:r>
      <w:r w:rsidR="00DD6AB2" w:rsidRPr="001F71FE">
        <w:rPr>
          <w:rFonts w:ascii="Times New Roman" w:hAnsi="Times New Roman"/>
          <w:b/>
        </w:rPr>
        <w:t xml:space="preserve">môže </w:t>
      </w:r>
      <w:r w:rsidRPr="001F71FE">
        <w:rPr>
          <w:rFonts w:ascii="Times New Roman" w:hAnsi="Times New Roman"/>
          <w:b/>
        </w:rPr>
        <w:t>využív</w:t>
      </w:r>
      <w:r w:rsidR="00DD6AB2" w:rsidRPr="001F71FE">
        <w:rPr>
          <w:rFonts w:ascii="Times New Roman" w:hAnsi="Times New Roman"/>
          <w:b/>
        </w:rPr>
        <w:t>ať</w:t>
      </w:r>
      <w:r w:rsidRPr="001F71FE">
        <w:rPr>
          <w:rFonts w:ascii="Times New Roman" w:hAnsi="Times New Roman"/>
          <w:b/>
        </w:rPr>
        <w:t xml:space="preserve"> aj osobitné nástroje vytvorené inštitúciami/orgánmi EÚ alebo SR</w:t>
      </w:r>
      <w:r w:rsidR="007A4C51" w:rsidRPr="001F71FE">
        <w:rPr>
          <w:rFonts w:ascii="Times New Roman" w:hAnsi="Times New Roman"/>
          <w:b/>
        </w:rPr>
        <w:t xml:space="preserve"> </w:t>
      </w:r>
      <w:r w:rsidRPr="001F71FE">
        <w:rPr>
          <w:rFonts w:ascii="Times New Roman" w:hAnsi="Times New Roman"/>
          <w:b/>
        </w:rPr>
        <w:t>a to najmä za účelom plnenia svojej povinnosti ochrany finančných záujmov</w:t>
      </w:r>
      <w:r w:rsidRPr="001F71FE">
        <w:rPr>
          <w:rFonts w:ascii="Times New Roman" w:hAnsi="Times New Roman"/>
        </w:rPr>
        <w:t xml:space="preserve">. </w:t>
      </w:r>
    </w:p>
    <w:p w14:paraId="0D167EAE" w14:textId="77777777" w:rsidR="00B654DE" w:rsidRPr="001F71FE" w:rsidRDefault="00B654DE" w:rsidP="003806AF">
      <w:pPr>
        <w:numPr>
          <w:ilvl w:val="0"/>
          <w:numId w:val="31"/>
        </w:numPr>
        <w:tabs>
          <w:tab w:val="clear" w:pos="360"/>
          <w:tab w:val="num" w:pos="3261"/>
        </w:tabs>
        <w:spacing w:before="120" w:after="240"/>
        <w:ind w:left="567" w:hanging="425"/>
        <w:jc w:val="both"/>
        <w:rPr>
          <w:rFonts w:ascii="Times New Roman" w:hAnsi="Times New Roman"/>
          <w:highlight w:val="lightGray"/>
        </w:rPr>
      </w:pPr>
      <w:r w:rsidRPr="001F71FE">
        <w:rPr>
          <w:rFonts w:ascii="Times New Roman" w:hAnsi="Times New Roman"/>
          <w:b/>
          <w:highlight w:val="lightGray"/>
        </w:rPr>
        <w:t>V prípade, že je prijímateľom</w:t>
      </w:r>
      <w:r w:rsidRPr="001F71FE">
        <w:rPr>
          <w:rFonts w:ascii="Times New Roman" w:hAnsi="Times New Roman"/>
          <w:highlight w:val="lightGray"/>
        </w:rPr>
        <w:t xml:space="preserve"> </w:t>
      </w:r>
      <w:r w:rsidRPr="001F71FE">
        <w:rPr>
          <w:rFonts w:ascii="Times New Roman" w:hAnsi="Times New Roman"/>
          <w:b/>
          <w:highlight w:val="lightGray"/>
        </w:rPr>
        <w:t>medzinárodná organizácia</w:t>
      </w:r>
      <w:r w:rsidRPr="001F71FE">
        <w:rPr>
          <w:rFonts w:ascii="Times New Roman" w:hAnsi="Times New Roman"/>
          <w:highlight w:val="lightGray"/>
        </w:rPr>
        <w:t xml:space="preserve">, </w:t>
      </w:r>
      <w:r w:rsidRPr="001F71FE">
        <w:rPr>
          <w:rFonts w:ascii="Times New Roman" w:hAnsi="Times New Roman"/>
          <w:b/>
          <w:highlight w:val="lightGray"/>
        </w:rPr>
        <w:t>osobitné ustanovenia o overovaní riadiacim orgánom a audite projektov</w:t>
      </w:r>
      <w:r w:rsidRPr="001F71FE">
        <w:rPr>
          <w:rFonts w:ascii="Times New Roman" w:hAnsi="Times New Roman"/>
          <w:highlight w:val="lightGray"/>
        </w:rPr>
        <w:t xml:space="preserve"> sú uvedené v nariadení o spoločných ustanoveniach  a špecifických nariadeniach (nariadenie AMIF, nariadenie ISF a nariadenie BMVI).</w:t>
      </w:r>
    </w:p>
    <w:p w14:paraId="330685CB" w14:textId="77777777" w:rsidR="00107570" w:rsidRPr="001F71FE" w:rsidRDefault="00107570" w:rsidP="00520834">
      <w:pPr>
        <w:pStyle w:val="Nadpis3"/>
      </w:pPr>
      <w:r w:rsidRPr="001F71FE">
        <w:t xml:space="preserve">Článok </w:t>
      </w:r>
      <w:r w:rsidR="00504C6A" w:rsidRPr="001F71FE">
        <w:rPr>
          <w:lang w:val="sk-SK"/>
        </w:rPr>
        <w:t>14</w:t>
      </w:r>
      <w:r w:rsidR="00B23DE7" w:rsidRPr="001F71FE">
        <w:rPr>
          <w:lang w:val="sk-SK"/>
        </w:rPr>
        <w:t xml:space="preserve"> </w:t>
      </w:r>
      <w:r w:rsidR="00AC4F7B" w:rsidRPr="001F71FE">
        <w:t>POISTENIE MAJETKU</w:t>
      </w:r>
      <w:r w:rsidR="00577ECD" w:rsidRPr="001F71FE">
        <w:t xml:space="preserve"> </w:t>
      </w:r>
    </w:p>
    <w:p w14:paraId="1C479983" w14:textId="77777777" w:rsidR="00AC4F7B" w:rsidRPr="001F71FE" w:rsidRDefault="00AA0400" w:rsidP="001D6F73">
      <w:pPr>
        <w:numPr>
          <w:ilvl w:val="0"/>
          <w:numId w:val="29"/>
        </w:numPr>
        <w:tabs>
          <w:tab w:val="clear" w:pos="720"/>
          <w:tab w:val="num" w:pos="567"/>
        </w:tabs>
        <w:spacing w:before="120" w:after="0" w:line="264" w:lineRule="auto"/>
        <w:ind w:left="567" w:hanging="578"/>
        <w:jc w:val="both"/>
        <w:rPr>
          <w:rFonts w:ascii="Times New Roman" w:hAnsi="Times New Roman"/>
          <w:bCs/>
        </w:rPr>
      </w:pPr>
      <w:r w:rsidRPr="001F71FE">
        <w:rPr>
          <w:rFonts w:ascii="Times New Roman" w:hAnsi="Times New Roman"/>
          <w:b/>
          <w:bCs/>
          <w:lang w:eastAsia="sk-SK"/>
        </w:rPr>
        <w:t xml:space="preserve">Ak z Výzvy vyplýva, že sa poistenie </w:t>
      </w:r>
      <w:r w:rsidR="0048653A" w:rsidRPr="001F71FE">
        <w:rPr>
          <w:rFonts w:ascii="Times New Roman" w:hAnsi="Times New Roman"/>
          <w:b/>
          <w:bCs/>
          <w:lang w:eastAsia="sk-SK"/>
        </w:rPr>
        <w:t xml:space="preserve">majetku </w:t>
      </w:r>
      <w:r w:rsidRPr="001F71FE">
        <w:rPr>
          <w:rFonts w:ascii="Times New Roman" w:hAnsi="Times New Roman"/>
          <w:b/>
          <w:bCs/>
          <w:lang w:eastAsia="sk-SK"/>
        </w:rPr>
        <w:t>vyžaduje</w:t>
      </w:r>
      <w:r w:rsidRPr="001F71FE">
        <w:rPr>
          <w:rFonts w:ascii="Times New Roman" w:hAnsi="Times New Roman"/>
          <w:bCs/>
          <w:lang w:eastAsia="sk-SK"/>
        </w:rPr>
        <w:t>,</w:t>
      </w:r>
      <w:r w:rsidRPr="001F71FE">
        <w:rPr>
          <w:rFonts w:ascii="Times New Roman" w:hAnsi="Times New Roman"/>
        </w:rPr>
        <w:t xml:space="preserve"> </w:t>
      </w:r>
      <w:r w:rsidR="00AC4F7B" w:rsidRPr="001F71FE">
        <w:rPr>
          <w:rFonts w:ascii="Times New Roman" w:hAnsi="Times New Roman"/>
        </w:rPr>
        <w:t>Prijímateľ je povinný</w:t>
      </w:r>
      <w:r w:rsidR="00C10062" w:rsidRPr="001F71FE">
        <w:rPr>
          <w:rFonts w:ascii="Times New Roman" w:hAnsi="Times New Roman"/>
        </w:rPr>
        <w:t xml:space="preserve"> </w:t>
      </w:r>
      <w:r w:rsidR="00EB0A77" w:rsidRPr="001F71FE">
        <w:rPr>
          <w:rFonts w:ascii="Times New Roman" w:hAnsi="Times New Roman"/>
          <w:bCs/>
          <w:lang w:eastAsia="sk-SK"/>
        </w:rPr>
        <w:t xml:space="preserve">riadne poistiť </w:t>
      </w:r>
      <w:r w:rsidR="00DF3F09" w:rsidRPr="001F71FE">
        <w:rPr>
          <w:rFonts w:ascii="Times New Roman" w:hAnsi="Times New Roman"/>
          <w:bCs/>
        </w:rPr>
        <w:t xml:space="preserve">alebo zabezpečiť poistenie </w:t>
      </w:r>
      <w:r w:rsidR="00AC4F7B" w:rsidRPr="001F71FE">
        <w:rPr>
          <w:rFonts w:ascii="Times New Roman" w:hAnsi="Times New Roman"/>
          <w:bCs/>
          <w:lang w:eastAsia="sk-SK"/>
        </w:rPr>
        <w:t>Majetk</w:t>
      </w:r>
      <w:r w:rsidR="00DF3F09" w:rsidRPr="001F71FE">
        <w:rPr>
          <w:rFonts w:ascii="Times New Roman" w:hAnsi="Times New Roman"/>
          <w:bCs/>
          <w:lang w:eastAsia="sk-SK"/>
        </w:rPr>
        <w:t>u</w:t>
      </w:r>
      <w:r w:rsidR="00AC4F7B" w:rsidRPr="001F71FE">
        <w:rPr>
          <w:rFonts w:ascii="Times New Roman" w:hAnsi="Times New Roman"/>
          <w:bCs/>
          <w:lang w:eastAsia="sk-SK"/>
        </w:rPr>
        <w:t xml:space="preserve"> nadobudnut</w:t>
      </w:r>
      <w:r w:rsidR="00DF3F09" w:rsidRPr="001F71FE">
        <w:rPr>
          <w:rFonts w:ascii="Times New Roman" w:hAnsi="Times New Roman"/>
          <w:bCs/>
          <w:lang w:eastAsia="sk-SK"/>
        </w:rPr>
        <w:t>ého</w:t>
      </w:r>
      <w:r w:rsidR="00AC4F7B" w:rsidRPr="001F71FE">
        <w:rPr>
          <w:rFonts w:ascii="Times New Roman" w:hAnsi="Times New Roman"/>
          <w:bCs/>
          <w:lang w:eastAsia="sk-SK"/>
        </w:rPr>
        <w:t xml:space="preserve"> z</w:t>
      </w:r>
      <w:r w:rsidR="00010436" w:rsidRPr="001F71FE">
        <w:rPr>
          <w:rFonts w:ascii="Times New Roman" w:hAnsi="Times New Roman"/>
          <w:bCs/>
          <w:lang w:eastAsia="sk-SK"/>
        </w:rPr>
        <w:t> </w:t>
      </w:r>
      <w:r w:rsidR="00AC4F7B" w:rsidRPr="001F71FE">
        <w:rPr>
          <w:rFonts w:ascii="Times New Roman" w:hAnsi="Times New Roman"/>
          <w:bCs/>
          <w:lang w:eastAsia="sk-SK"/>
        </w:rPr>
        <w:t>NFP</w:t>
      </w:r>
      <w:r w:rsidR="00010436" w:rsidRPr="001F71FE">
        <w:rPr>
          <w:rFonts w:ascii="Times New Roman" w:hAnsi="Times New Roman"/>
          <w:bCs/>
        </w:rPr>
        <w:t>.</w:t>
      </w:r>
    </w:p>
    <w:p w14:paraId="01D8E520" w14:textId="77777777" w:rsidR="00810C61" w:rsidRPr="001F71FE" w:rsidRDefault="00810C61">
      <w:pPr>
        <w:numPr>
          <w:ilvl w:val="0"/>
          <w:numId w:val="29"/>
        </w:numPr>
        <w:tabs>
          <w:tab w:val="clear" w:pos="720"/>
          <w:tab w:val="num" w:pos="567"/>
        </w:tabs>
        <w:spacing w:before="120" w:after="0" w:line="264" w:lineRule="auto"/>
        <w:ind w:left="567" w:hanging="578"/>
        <w:jc w:val="both"/>
        <w:rPr>
          <w:rFonts w:ascii="Times New Roman" w:hAnsi="Times New Roman"/>
          <w:lang w:eastAsia="sk-SK"/>
        </w:rPr>
      </w:pPr>
      <w:r w:rsidRPr="001F71FE">
        <w:rPr>
          <w:rFonts w:ascii="Times New Roman" w:hAnsi="Times New Roman"/>
          <w:lang w:eastAsia="sk-SK"/>
        </w:rPr>
        <w:t xml:space="preserve">Porušenie povinností Prijímateľa </w:t>
      </w:r>
      <w:r w:rsidR="00C10062" w:rsidRPr="001F71FE">
        <w:rPr>
          <w:rFonts w:ascii="Times New Roman" w:hAnsi="Times New Roman"/>
          <w:lang w:eastAsia="sk-SK"/>
        </w:rPr>
        <w:t xml:space="preserve">podľa </w:t>
      </w:r>
      <w:r w:rsidRPr="001F71FE">
        <w:rPr>
          <w:rFonts w:ascii="Times New Roman" w:hAnsi="Times New Roman"/>
          <w:lang w:eastAsia="sk-SK"/>
        </w:rPr>
        <w:t>ods</w:t>
      </w:r>
      <w:r w:rsidR="0011024A" w:rsidRPr="001F71FE">
        <w:rPr>
          <w:rFonts w:ascii="Times New Roman" w:hAnsi="Times New Roman"/>
          <w:lang w:eastAsia="sk-SK"/>
        </w:rPr>
        <w:t>.</w:t>
      </w:r>
      <w:r w:rsidRPr="001F71FE">
        <w:rPr>
          <w:rFonts w:ascii="Times New Roman" w:hAnsi="Times New Roman"/>
          <w:lang w:eastAsia="sk-SK"/>
        </w:rPr>
        <w:t xml:space="preserve"> </w:t>
      </w:r>
      <w:r w:rsidR="00FD23DB" w:rsidRPr="001F71FE">
        <w:rPr>
          <w:rFonts w:ascii="Times New Roman" w:hAnsi="Times New Roman"/>
          <w:lang w:eastAsia="sk-SK"/>
        </w:rPr>
        <w:t>1</w:t>
      </w:r>
      <w:r w:rsidRPr="001F71FE">
        <w:rPr>
          <w:rFonts w:ascii="Times New Roman" w:hAnsi="Times New Roman"/>
          <w:lang w:eastAsia="sk-SK"/>
        </w:rPr>
        <w:t xml:space="preserve"> tohto článku sa považuje za podstatné porušenie Zmluvy o poskytnutí NFP</w:t>
      </w:r>
      <w:r w:rsidR="00C10062" w:rsidRPr="001F71FE">
        <w:rPr>
          <w:rFonts w:ascii="Times New Roman" w:hAnsi="Times New Roman"/>
          <w:lang w:eastAsia="sk-SK"/>
        </w:rPr>
        <w:t xml:space="preserve">, </w:t>
      </w:r>
      <w:r w:rsidR="0011024A" w:rsidRPr="001F71FE">
        <w:rPr>
          <w:rFonts w:ascii="Times New Roman" w:hAnsi="Times New Roman"/>
          <w:lang w:eastAsia="sk-SK"/>
        </w:rPr>
        <w:t>v dôsledku ktorého je</w:t>
      </w:r>
      <w:r w:rsidRPr="001F71FE">
        <w:rPr>
          <w:rFonts w:ascii="Times New Roman" w:hAnsi="Times New Roman"/>
          <w:lang w:eastAsia="sk-SK"/>
        </w:rPr>
        <w:t> Prijímateľ povinný vráti</w:t>
      </w:r>
      <w:r w:rsidR="004F1564" w:rsidRPr="001F71FE">
        <w:rPr>
          <w:rFonts w:ascii="Times New Roman" w:hAnsi="Times New Roman"/>
          <w:lang w:eastAsia="sk-SK"/>
        </w:rPr>
        <w:t>ť</w:t>
      </w:r>
      <w:r w:rsidRPr="001F71FE">
        <w:rPr>
          <w:rFonts w:ascii="Times New Roman" w:hAnsi="Times New Roman"/>
          <w:lang w:eastAsia="sk-SK"/>
        </w:rPr>
        <w:t xml:space="preserve"> NFP alebo jeho časť </w:t>
      </w:r>
      <w:r w:rsidR="0011024A" w:rsidRPr="001F71FE">
        <w:rPr>
          <w:rFonts w:ascii="Times New Roman" w:hAnsi="Times New Roman"/>
          <w:lang w:eastAsia="sk-SK"/>
        </w:rPr>
        <w:t>podľa</w:t>
      </w:r>
      <w:r w:rsidRPr="001F71FE">
        <w:rPr>
          <w:rFonts w:ascii="Times New Roman" w:hAnsi="Times New Roman"/>
          <w:lang w:eastAsia="sk-SK"/>
        </w:rPr>
        <w:t> čl</w:t>
      </w:r>
      <w:r w:rsidR="0011024A" w:rsidRPr="001F71FE">
        <w:rPr>
          <w:rFonts w:ascii="Times New Roman" w:hAnsi="Times New Roman"/>
          <w:lang w:eastAsia="sk-SK"/>
        </w:rPr>
        <w:t>. 18</w:t>
      </w:r>
      <w:r w:rsidRPr="001F71FE">
        <w:rPr>
          <w:rFonts w:ascii="Times New Roman" w:hAnsi="Times New Roman"/>
          <w:lang w:eastAsia="sk-SK"/>
        </w:rPr>
        <w:t xml:space="preserve"> VZP.</w:t>
      </w:r>
    </w:p>
    <w:p w14:paraId="78DAA861" w14:textId="77777777" w:rsidR="00107570" w:rsidRPr="001F71FE" w:rsidRDefault="00107570" w:rsidP="00520834">
      <w:pPr>
        <w:pStyle w:val="Nadpis3"/>
        <w:rPr>
          <w:lang w:val="sk-SK"/>
        </w:rPr>
      </w:pPr>
      <w:r w:rsidRPr="001F71FE">
        <w:t xml:space="preserve">Článok </w:t>
      </w:r>
      <w:r w:rsidR="00504C6A" w:rsidRPr="001F71FE">
        <w:rPr>
          <w:lang w:val="sk-SK"/>
        </w:rPr>
        <w:t>15</w:t>
      </w:r>
      <w:r w:rsidRPr="001F71FE">
        <w:tab/>
        <w:t xml:space="preserve">OPRÁVNENÉ </w:t>
      </w:r>
      <w:r w:rsidR="0067212A" w:rsidRPr="001F71FE">
        <w:t>V</w:t>
      </w:r>
      <w:r w:rsidR="0067212A" w:rsidRPr="001F71FE">
        <w:rPr>
          <w:lang w:val="sk-SK"/>
        </w:rPr>
        <w:t>ÝDAVKY</w:t>
      </w:r>
    </w:p>
    <w:p w14:paraId="777A9470" w14:textId="651FD526" w:rsidR="00107570" w:rsidRPr="001F71FE" w:rsidRDefault="00107570" w:rsidP="000217AF">
      <w:pPr>
        <w:numPr>
          <w:ilvl w:val="1"/>
          <w:numId w:val="6"/>
        </w:numPr>
        <w:tabs>
          <w:tab w:val="left" w:pos="540"/>
        </w:tabs>
        <w:spacing w:before="120" w:after="0" w:line="264" w:lineRule="auto"/>
        <w:jc w:val="both"/>
        <w:rPr>
          <w:rFonts w:ascii="Times New Roman" w:hAnsi="Times New Roman"/>
          <w:bCs/>
        </w:rPr>
      </w:pPr>
      <w:r w:rsidRPr="001F71FE">
        <w:rPr>
          <w:rFonts w:ascii="Times New Roman" w:hAnsi="Times New Roman"/>
          <w:bCs/>
        </w:rPr>
        <w:t xml:space="preserve">Oprávnenými výdavkami sú všetky </w:t>
      </w:r>
      <w:r w:rsidRPr="001F71FE">
        <w:rPr>
          <w:rFonts w:ascii="Times New Roman" w:hAnsi="Times New Roman"/>
          <w:b/>
          <w:bCs/>
        </w:rPr>
        <w:t xml:space="preserve">výdavky, ktoré sú nevyhnutné na </w:t>
      </w:r>
      <w:r w:rsidR="00976CDB" w:rsidRPr="001F71FE">
        <w:rPr>
          <w:rFonts w:ascii="Times New Roman" w:hAnsi="Times New Roman"/>
          <w:b/>
          <w:bCs/>
        </w:rPr>
        <w:t>R</w:t>
      </w:r>
      <w:r w:rsidRPr="001F71FE">
        <w:rPr>
          <w:rFonts w:ascii="Times New Roman" w:hAnsi="Times New Roman"/>
          <w:b/>
          <w:bCs/>
        </w:rPr>
        <w:t xml:space="preserve">ealizáciu </w:t>
      </w:r>
      <w:r w:rsidR="00D91D99" w:rsidRPr="001F71FE">
        <w:rPr>
          <w:rFonts w:ascii="Times New Roman" w:hAnsi="Times New Roman"/>
          <w:b/>
          <w:bCs/>
        </w:rPr>
        <w:t xml:space="preserve">aktivít </w:t>
      </w:r>
      <w:r w:rsidRPr="001F71FE">
        <w:rPr>
          <w:rFonts w:ascii="Times New Roman" w:hAnsi="Times New Roman"/>
          <w:b/>
          <w:bCs/>
        </w:rPr>
        <w:t>Projektu a ktoré spĺňajú podmienky</w:t>
      </w:r>
      <w:r w:rsidR="002B13A4" w:rsidRPr="001F71FE">
        <w:rPr>
          <w:rFonts w:ascii="Times New Roman" w:hAnsi="Times New Roman"/>
          <w:b/>
          <w:bCs/>
        </w:rPr>
        <w:t xml:space="preserve"> </w:t>
      </w:r>
      <w:r w:rsidR="002B13A4" w:rsidRPr="001F71FE">
        <w:rPr>
          <w:rFonts w:ascii="Times New Roman" w:hAnsi="Times New Roman"/>
          <w:bCs/>
        </w:rPr>
        <w:t>stanovené v Právnom dokumente Poskytovateľa</w:t>
      </w:r>
      <w:ins w:id="148" w:author="Autor">
        <w:r w:rsidR="00CD3E1A">
          <w:rPr>
            <w:rFonts w:ascii="Times New Roman" w:hAnsi="Times New Roman"/>
            <w:bCs/>
          </w:rPr>
          <w:t xml:space="preserve"> (</w:t>
        </w:r>
      </w:ins>
      <w:del w:id="149" w:author="Autor">
        <w:r w:rsidR="002B13A4" w:rsidRPr="001F71FE" w:rsidDel="00CD3E1A">
          <w:rPr>
            <w:rFonts w:ascii="Times New Roman" w:hAnsi="Times New Roman"/>
            <w:bCs/>
          </w:rPr>
          <w:delText xml:space="preserve">, ktorým je </w:delText>
        </w:r>
      </w:del>
      <w:r w:rsidR="002B13A4" w:rsidRPr="001F71FE">
        <w:rPr>
          <w:rFonts w:ascii="Times New Roman" w:hAnsi="Times New Roman"/>
          <w:bCs/>
        </w:rPr>
        <w:t>Príručka k oprávnenosti výdavkov programov Fondov pre oblasť vnútorných záležitostí na roky 2021 – 2027</w:t>
      </w:r>
      <w:ins w:id="150" w:author="Autor">
        <w:r w:rsidR="00CD3E1A">
          <w:rPr>
            <w:rFonts w:ascii="Times New Roman" w:hAnsi="Times New Roman"/>
            <w:bCs/>
          </w:rPr>
          <w:t>)</w:t>
        </w:r>
      </w:ins>
      <w:r w:rsidR="002B13A4" w:rsidRPr="001F71FE">
        <w:rPr>
          <w:rFonts w:ascii="Times New Roman" w:hAnsi="Times New Roman"/>
          <w:bCs/>
        </w:rPr>
        <w:t>.</w:t>
      </w:r>
    </w:p>
    <w:p w14:paraId="349D7F8E" w14:textId="77777777" w:rsidR="00A43409" w:rsidRPr="001F71FE" w:rsidRDefault="00A43409" w:rsidP="00520834">
      <w:pPr>
        <w:pStyle w:val="Nadpis3"/>
      </w:pPr>
      <w:r w:rsidRPr="001F71FE">
        <w:t xml:space="preserve">Článok </w:t>
      </w:r>
      <w:r w:rsidR="00284F45" w:rsidRPr="001F71FE">
        <w:rPr>
          <w:lang w:val="sk-SK"/>
        </w:rPr>
        <w:t>16</w:t>
      </w:r>
      <w:r w:rsidRPr="001F71FE">
        <w:tab/>
        <w:t>ZMENA ZMLUVY</w:t>
      </w:r>
    </w:p>
    <w:p w14:paraId="19332F99" w14:textId="77777777" w:rsidR="00A43409" w:rsidRPr="001F71FE" w:rsidRDefault="00A43409">
      <w:pPr>
        <w:pStyle w:val="Odsekzoznamu"/>
        <w:numPr>
          <w:ilvl w:val="0"/>
          <w:numId w:val="38"/>
        </w:numPr>
        <w:spacing w:line="259" w:lineRule="auto"/>
        <w:ind w:left="426" w:hanging="426"/>
        <w:jc w:val="both"/>
        <w:rPr>
          <w:sz w:val="22"/>
          <w:szCs w:val="22"/>
          <w:lang w:eastAsia="x-none"/>
        </w:rPr>
      </w:pPr>
      <w:r w:rsidRPr="001F71FE">
        <w:rPr>
          <w:sz w:val="22"/>
          <w:szCs w:val="22"/>
          <w:lang w:eastAsia="x-none"/>
        </w:rPr>
        <w:t xml:space="preserve">Zmluvné strany sa dohodli na </w:t>
      </w:r>
      <w:r w:rsidRPr="001F71FE">
        <w:rPr>
          <w:b/>
          <w:sz w:val="22"/>
          <w:szCs w:val="22"/>
          <w:lang w:eastAsia="x-none"/>
        </w:rPr>
        <w:t>spôsobe a podmienkach zmeny</w:t>
      </w:r>
      <w:r w:rsidRPr="001F71FE">
        <w:rPr>
          <w:sz w:val="22"/>
          <w:szCs w:val="22"/>
          <w:lang w:eastAsia="x-none"/>
        </w:rPr>
        <w:t xml:space="preserve"> </w:t>
      </w:r>
      <w:r w:rsidRPr="001F71FE">
        <w:rPr>
          <w:b/>
          <w:sz w:val="22"/>
          <w:szCs w:val="22"/>
          <w:lang w:eastAsia="x-none"/>
        </w:rPr>
        <w:t>Zmluvy o poskytnutí NFP</w:t>
      </w:r>
      <w:r w:rsidRPr="001F71FE">
        <w:rPr>
          <w:sz w:val="22"/>
          <w:szCs w:val="22"/>
          <w:lang w:eastAsia="x-none"/>
        </w:rPr>
        <w:t>, ktoré zahŕňajú aj</w:t>
      </w:r>
      <w:r w:rsidRPr="001F71FE">
        <w:rPr>
          <w:b/>
          <w:sz w:val="22"/>
          <w:szCs w:val="22"/>
          <w:lang w:eastAsia="x-none"/>
        </w:rPr>
        <w:t xml:space="preserve"> </w:t>
      </w:r>
      <w:r w:rsidRPr="001F71FE">
        <w:rPr>
          <w:sz w:val="22"/>
          <w:szCs w:val="22"/>
          <w:lang w:eastAsia="x-none"/>
        </w:rPr>
        <w:t>osobitné dojednania týkajúce sa vykonania jej zmeny podľa § 22 ods. 6 a 7 zákona o príspevkoch z fondov EÚ.</w:t>
      </w:r>
    </w:p>
    <w:p w14:paraId="5BB5BF39" w14:textId="77777777" w:rsidR="00A43409" w:rsidRPr="001F71FE" w:rsidRDefault="00A43409" w:rsidP="00A43409">
      <w:pPr>
        <w:pStyle w:val="Odsekzoznamu"/>
        <w:ind w:left="426" w:hanging="426"/>
        <w:jc w:val="both"/>
        <w:rPr>
          <w:sz w:val="22"/>
          <w:szCs w:val="22"/>
          <w:lang w:eastAsia="x-none"/>
        </w:rPr>
      </w:pPr>
    </w:p>
    <w:p w14:paraId="6675C1D9" w14:textId="77777777" w:rsidR="00A43409" w:rsidRPr="001F71FE" w:rsidRDefault="00A43409">
      <w:pPr>
        <w:pStyle w:val="Odsekzoznamu"/>
        <w:numPr>
          <w:ilvl w:val="0"/>
          <w:numId w:val="38"/>
        </w:numPr>
        <w:spacing w:line="259" w:lineRule="auto"/>
        <w:ind w:left="426" w:hanging="426"/>
        <w:jc w:val="both"/>
        <w:rPr>
          <w:sz w:val="22"/>
          <w:szCs w:val="22"/>
          <w:lang w:eastAsia="x-none"/>
        </w:rPr>
      </w:pPr>
      <w:r w:rsidRPr="001F71FE">
        <w:rPr>
          <w:bCs/>
          <w:sz w:val="22"/>
          <w:szCs w:val="22"/>
        </w:rPr>
        <w:t xml:space="preserve">Zmenu Zmluvy o poskytnutí NFP </w:t>
      </w:r>
      <w:r w:rsidRPr="001F71FE">
        <w:rPr>
          <w:b/>
          <w:bCs/>
          <w:sz w:val="22"/>
          <w:szCs w:val="22"/>
        </w:rPr>
        <w:t>môže iniciovať každá Zmluvná strana</w:t>
      </w:r>
      <w:r w:rsidRPr="001F71FE">
        <w:rPr>
          <w:bCs/>
          <w:sz w:val="22"/>
          <w:szCs w:val="22"/>
        </w:rPr>
        <w:t xml:space="preserve">. Zmena Zmluvy o poskytnutí NFP zahŕňa aj zmenu samotného Projektu a z toho vyplývajúcich práv a povinností Zmluvných strán, pričom zmena Projektu sa nemusí prejaviť ako zmena zmluvného textu. Zmluvné strany sa dohodli, že v tomto článku sa pre zjednodušenie môže použiť iba pojem „zmena“ bez </w:t>
      </w:r>
      <w:r w:rsidR="00A43D7C" w:rsidRPr="001F71FE">
        <w:rPr>
          <w:bCs/>
          <w:sz w:val="22"/>
          <w:szCs w:val="22"/>
        </w:rPr>
        <w:t xml:space="preserve">slovného spojenia </w:t>
      </w:r>
      <w:r w:rsidRPr="001F71FE">
        <w:rPr>
          <w:bCs/>
          <w:sz w:val="22"/>
          <w:szCs w:val="22"/>
        </w:rPr>
        <w:t xml:space="preserve">„Zmluvy o poskytnutí NFP“. </w:t>
      </w:r>
    </w:p>
    <w:p w14:paraId="4E9AA15C" w14:textId="77777777" w:rsidR="00A43409" w:rsidRPr="001F71FE" w:rsidRDefault="00A43409" w:rsidP="00A43409">
      <w:pPr>
        <w:pStyle w:val="Odsekzoznamu"/>
        <w:ind w:left="426" w:hanging="426"/>
        <w:jc w:val="both"/>
        <w:rPr>
          <w:sz w:val="22"/>
          <w:szCs w:val="22"/>
          <w:lang w:eastAsia="x-none"/>
        </w:rPr>
      </w:pPr>
    </w:p>
    <w:p w14:paraId="1D2D261C" w14:textId="77777777" w:rsidR="00A43409" w:rsidRPr="001F71FE" w:rsidRDefault="00A43409">
      <w:pPr>
        <w:pStyle w:val="Odsekzoznamu"/>
        <w:numPr>
          <w:ilvl w:val="0"/>
          <w:numId w:val="38"/>
        </w:numPr>
        <w:spacing w:line="259" w:lineRule="auto"/>
        <w:ind w:left="426" w:hanging="426"/>
        <w:jc w:val="both"/>
        <w:rPr>
          <w:sz w:val="22"/>
          <w:szCs w:val="22"/>
          <w:lang w:eastAsia="x-none"/>
        </w:rPr>
      </w:pPr>
      <w:r w:rsidRPr="001F71FE">
        <w:rPr>
          <w:sz w:val="22"/>
          <w:szCs w:val="22"/>
        </w:rPr>
        <w:t xml:space="preserve">Vzhľadom na inominátny charakter zmluvného vzťahu založeného Zmluvou o poskytnutí NFP Zmluvné strany vyvinú </w:t>
      </w:r>
      <w:r w:rsidRPr="001F71FE">
        <w:rPr>
          <w:b/>
          <w:sz w:val="22"/>
          <w:szCs w:val="22"/>
        </w:rPr>
        <w:t>maximálne úsilie</w:t>
      </w:r>
      <w:r w:rsidRPr="001F71FE">
        <w:rPr>
          <w:sz w:val="22"/>
          <w:szCs w:val="22"/>
        </w:rPr>
        <w:t xml:space="preserve"> na to, </w:t>
      </w:r>
      <w:r w:rsidRPr="001F71FE">
        <w:rPr>
          <w:b/>
          <w:sz w:val="22"/>
          <w:szCs w:val="22"/>
        </w:rPr>
        <w:t xml:space="preserve">aby ich zmluvný vzťah bol vždy aktuálny </w:t>
      </w:r>
      <w:r w:rsidRPr="001F71FE">
        <w:rPr>
          <w:sz w:val="22"/>
          <w:szCs w:val="22"/>
        </w:rPr>
        <w:t>a svojim obsahom zodpovedal stavu Projektu. Za tým účelom je Prijímateľ povinný Bezodkladne oznámiť Poskytovateľovi všetky skutočnosti, ktoré predstavujú zmenu Zmluvy o poskytnutí NFP, osobitne tie, ktoré majú negatívny vplyv  na plnenie Zmluvy o poskytnutí NFP alebo dosiahnutie/udržanie cieľa Projektu podľa čl</w:t>
      </w:r>
      <w:r w:rsidR="00563071" w:rsidRPr="001F71FE">
        <w:rPr>
          <w:sz w:val="22"/>
          <w:szCs w:val="22"/>
        </w:rPr>
        <w:t>.</w:t>
      </w:r>
      <w:r w:rsidRPr="001F71FE">
        <w:rPr>
          <w:sz w:val="22"/>
          <w:szCs w:val="22"/>
        </w:rPr>
        <w:t xml:space="preserve"> 2 ods</w:t>
      </w:r>
      <w:r w:rsidR="00563071" w:rsidRPr="001F71FE">
        <w:rPr>
          <w:sz w:val="22"/>
          <w:szCs w:val="22"/>
        </w:rPr>
        <w:t>.</w:t>
      </w:r>
      <w:r w:rsidRPr="001F71FE">
        <w:rPr>
          <w:sz w:val="22"/>
          <w:szCs w:val="22"/>
        </w:rPr>
        <w:t xml:space="preserve"> 2.2 zmluvy, alebo sa akýmkoľvek spôsobom týkajú alebo môžu týkať neplnenia povinností </w:t>
      </w:r>
      <w:r w:rsidRPr="001F71FE">
        <w:rPr>
          <w:sz w:val="22"/>
          <w:szCs w:val="22"/>
        </w:rPr>
        <w:lastRenderedPageBreak/>
        <w:t>Prijímateľa zo Zmluvy o poskytnutí NFP vo vzťahu k cieľu Projektu podľa čl</w:t>
      </w:r>
      <w:r w:rsidR="00563071" w:rsidRPr="001F71FE">
        <w:rPr>
          <w:sz w:val="22"/>
          <w:szCs w:val="22"/>
        </w:rPr>
        <w:t>.</w:t>
      </w:r>
      <w:r w:rsidRPr="001F71FE">
        <w:rPr>
          <w:sz w:val="22"/>
          <w:szCs w:val="22"/>
        </w:rPr>
        <w:t xml:space="preserve"> 2 ods</w:t>
      </w:r>
      <w:r w:rsidR="00392D05" w:rsidRPr="001F71FE">
        <w:rPr>
          <w:sz w:val="22"/>
          <w:szCs w:val="22"/>
        </w:rPr>
        <w:t>.</w:t>
      </w:r>
      <w:r w:rsidRPr="001F71FE">
        <w:rPr>
          <w:sz w:val="22"/>
          <w:szCs w:val="22"/>
        </w:rPr>
        <w:t xml:space="preserve"> 2.2 zmluvy. </w:t>
      </w:r>
    </w:p>
    <w:p w14:paraId="681BB1EC" w14:textId="77777777" w:rsidR="00A43409" w:rsidRPr="001F71FE" w:rsidRDefault="00A43409" w:rsidP="00A43409">
      <w:pPr>
        <w:pStyle w:val="Odsekzoznamu"/>
        <w:jc w:val="both"/>
        <w:rPr>
          <w:sz w:val="22"/>
          <w:szCs w:val="22"/>
          <w:lang w:eastAsia="x-none"/>
        </w:rPr>
      </w:pPr>
    </w:p>
    <w:p w14:paraId="09859BF4" w14:textId="77777777" w:rsidR="00A43409" w:rsidRPr="001F71FE" w:rsidRDefault="00A43409" w:rsidP="00AF3DB1">
      <w:pPr>
        <w:pStyle w:val="Odsekzoznamu"/>
        <w:numPr>
          <w:ilvl w:val="0"/>
          <w:numId w:val="38"/>
        </w:numPr>
        <w:spacing w:line="259" w:lineRule="auto"/>
        <w:ind w:left="426" w:hanging="426"/>
        <w:jc w:val="both"/>
        <w:rPr>
          <w:sz w:val="22"/>
          <w:szCs w:val="22"/>
          <w:lang w:eastAsia="x-none"/>
        </w:rPr>
      </w:pPr>
      <w:r w:rsidRPr="001F71FE">
        <w:rPr>
          <w:b/>
          <w:bCs/>
          <w:sz w:val="22"/>
          <w:szCs w:val="22"/>
        </w:rPr>
        <w:t>Ak nie sú</w:t>
      </w:r>
      <w:r w:rsidRPr="001F71FE">
        <w:rPr>
          <w:bCs/>
          <w:sz w:val="22"/>
          <w:szCs w:val="22"/>
        </w:rPr>
        <w:t xml:space="preserve"> v jednotlivých odsekoch tohto článku uvedené pre jednotlivé druhy zmien </w:t>
      </w:r>
      <w:r w:rsidRPr="001F71FE">
        <w:rPr>
          <w:b/>
          <w:bCs/>
          <w:sz w:val="22"/>
          <w:szCs w:val="22"/>
        </w:rPr>
        <w:t>osobitné dojednania</w:t>
      </w:r>
      <w:r w:rsidRPr="001F71FE">
        <w:rPr>
          <w:bCs/>
          <w:sz w:val="22"/>
          <w:szCs w:val="22"/>
        </w:rPr>
        <w:t xml:space="preserve">, alebo ak tak nevyplýva z § 22 ods. 6 alebo ods. 7 zákona o príspevkoch z fondov EÚ, </w:t>
      </w:r>
      <w:r w:rsidRPr="001F71FE">
        <w:rPr>
          <w:b/>
          <w:bCs/>
          <w:sz w:val="22"/>
          <w:szCs w:val="22"/>
        </w:rPr>
        <w:t>schválená zmena sa premietne do</w:t>
      </w:r>
      <w:r w:rsidRPr="001F71FE">
        <w:rPr>
          <w:bCs/>
          <w:sz w:val="22"/>
          <w:szCs w:val="22"/>
        </w:rPr>
        <w:t xml:space="preserve"> písomného, vzostupne číslovaného </w:t>
      </w:r>
      <w:r w:rsidRPr="001F71FE">
        <w:rPr>
          <w:b/>
          <w:bCs/>
          <w:sz w:val="22"/>
          <w:szCs w:val="22"/>
        </w:rPr>
        <w:t>dodatku</w:t>
      </w:r>
      <w:r w:rsidRPr="001F71FE">
        <w:rPr>
          <w:bCs/>
          <w:sz w:val="22"/>
          <w:szCs w:val="22"/>
        </w:rPr>
        <w:t xml:space="preserve"> k Zmluve o poskytnutí NFP, ktorého návrh pripraví Poskytovateľ v súlade so schválenou zmenou a zašle na odsúhlasenie Prijímateľovi. </w:t>
      </w:r>
      <w:r w:rsidRPr="001F71FE">
        <w:rPr>
          <w:b/>
          <w:bCs/>
          <w:sz w:val="22"/>
          <w:szCs w:val="22"/>
        </w:rPr>
        <w:t>Osobitné dojednania</w:t>
      </w:r>
      <w:r w:rsidRPr="001F71FE">
        <w:rPr>
          <w:bCs/>
          <w:sz w:val="22"/>
          <w:szCs w:val="22"/>
        </w:rPr>
        <w:t xml:space="preserve"> Zmluvných strán sa týkajú: </w:t>
      </w:r>
    </w:p>
    <w:p w14:paraId="65BCA4B9" w14:textId="77777777" w:rsidR="00A43409" w:rsidRPr="001F71FE" w:rsidRDefault="00A43409">
      <w:pPr>
        <w:pStyle w:val="Odsekzoznamu"/>
        <w:numPr>
          <w:ilvl w:val="0"/>
          <w:numId w:val="39"/>
        </w:numPr>
        <w:spacing w:line="259" w:lineRule="auto"/>
        <w:jc w:val="both"/>
        <w:rPr>
          <w:sz w:val="22"/>
          <w:szCs w:val="22"/>
          <w:lang w:eastAsia="x-none"/>
        </w:rPr>
      </w:pPr>
      <w:r w:rsidRPr="001F71FE">
        <w:rPr>
          <w:sz w:val="22"/>
          <w:szCs w:val="22"/>
          <w:lang w:eastAsia="x-none"/>
        </w:rPr>
        <w:t>výkonu práva Poskytovateľa jednostranným právnym úkonom zmeniť Zmluvu o poskytnutí NFP  podľa § 22 ods. 6 zákona o príspevkoch z fondov EÚ (ďalej aj ako „</w:t>
      </w:r>
      <w:r w:rsidRPr="001F71FE">
        <w:rPr>
          <w:b/>
          <w:bCs/>
          <w:sz w:val="22"/>
          <w:szCs w:val="22"/>
          <w:lang w:eastAsia="x-none"/>
        </w:rPr>
        <w:t>plošná zmena</w:t>
      </w:r>
      <w:r w:rsidRPr="001F71FE">
        <w:rPr>
          <w:sz w:val="22"/>
          <w:szCs w:val="22"/>
          <w:lang w:eastAsia="x-none"/>
        </w:rPr>
        <w:t xml:space="preserve">“), </w:t>
      </w:r>
    </w:p>
    <w:p w14:paraId="1108392F" w14:textId="0E5806A5" w:rsidR="00A43409" w:rsidRPr="001F71FE" w:rsidRDefault="00A43409">
      <w:pPr>
        <w:pStyle w:val="Odsekzoznamu"/>
        <w:numPr>
          <w:ilvl w:val="0"/>
          <w:numId w:val="39"/>
        </w:numPr>
        <w:spacing w:line="259" w:lineRule="auto"/>
        <w:jc w:val="both"/>
        <w:rPr>
          <w:sz w:val="22"/>
          <w:szCs w:val="22"/>
          <w:lang w:eastAsia="x-none"/>
        </w:rPr>
      </w:pPr>
      <w:r w:rsidRPr="001F71FE">
        <w:rPr>
          <w:sz w:val="22"/>
          <w:szCs w:val="22"/>
          <w:lang w:eastAsia="x-none"/>
        </w:rPr>
        <w:t>zmeny obsahu Zmluvy o poskytnutí NFP podľa § 22 ods. 7 zákona o príspevkoch z fondov EÚ podľa výsledku postupu podľa osobitného predpisu</w:t>
      </w:r>
      <w:r w:rsidR="00D57A0D" w:rsidRPr="001F71FE">
        <w:rPr>
          <w:sz w:val="22"/>
          <w:szCs w:val="22"/>
          <w:lang w:eastAsia="x-none"/>
        </w:rPr>
        <w:t xml:space="preserve"> (</w:t>
      </w:r>
      <w:r w:rsidR="00177434" w:rsidRPr="001F71FE">
        <w:rPr>
          <w:sz w:val="22"/>
          <w:szCs w:val="22"/>
          <w:lang w:eastAsia="x-none"/>
        </w:rPr>
        <w:t xml:space="preserve">ďalej </w:t>
      </w:r>
      <w:ins w:id="151" w:author="Autor">
        <w:r w:rsidR="002F6307">
          <w:rPr>
            <w:sz w:val="22"/>
            <w:szCs w:val="22"/>
            <w:lang w:eastAsia="x-none"/>
          </w:rPr>
          <w:t xml:space="preserve">aj </w:t>
        </w:r>
      </w:ins>
      <w:r w:rsidR="00177434" w:rsidRPr="001F71FE">
        <w:rPr>
          <w:sz w:val="22"/>
          <w:szCs w:val="22"/>
          <w:lang w:eastAsia="x-none"/>
        </w:rPr>
        <w:t>ako „</w:t>
      </w:r>
      <w:r w:rsidR="00D57A0D" w:rsidRPr="001F71FE">
        <w:rPr>
          <w:b/>
          <w:sz w:val="22"/>
          <w:szCs w:val="22"/>
          <w:lang w:eastAsia="x-none"/>
        </w:rPr>
        <w:t>technická zmena</w:t>
      </w:r>
      <w:r w:rsidR="00177434" w:rsidRPr="001F71FE">
        <w:rPr>
          <w:bCs/>
          <w:sz w:val="22"/>
          <w:szCs w:val="22"/>
          <w:lang w:eastAsia="x-none"/>
        </w:rPr>
        <w:t>“</w:t>
      </w:r>
      <w:r w:rsidR="00D57A0D" w:rsidRPr="001F71FE">
        <w:rPr>
          <w:sz w:val="22"/>
          <w:szCs w:val="22"/>
          <w:lang w:eastAsia="x-none"/>
        </w:rPr>
        <w:t>)</w:t>
      </w:r>
      <w:r w:rsidRPr="001F71FE">
        <w:rPr>
          <w:sz w:val="22"/>
          <w:szCs w:val="22"/>
          <w:lang w:eastAsia="x-none"/>
        </w:rPr>
        <w:t xml:space="preserve">, </w:t>
      </w:r>
    </w:p>
    <w:p w14:paraId="038669BD" w14:textId="77777777" w:rsidR="00A43409" w:rsidRPr="001F71FE" w:rsidRDefault="00A43409">
      <w:pPr>
        <w:pStyle w:val="Odsekzoznamu"/>
        <w:numPr>
          <w:ilvl w:val="0"/>
          <w:numId w:val="39"/>
        </w:numPr>
        <w:spacing w:line="259" w:lineRule="auto"/>
        <w:jc w:val="both"/>
        <w:rPr>
          <w:sz w:val="22"/>
          <w:szCs w:val="22"/>
          <w:lang w:eastAsia="x-none"/>
        </w:rPr>
      </w:pPr>
      <w:r w:rsidRPr="001F71FE">
        <w:rPr>
          <w:sz w:val="22"/>
          <w:szCs w:val="22"/>
          <w:lang w:eastAsia="x-none"/>
        </w:rPr>
        <w:t>formálnej zmeny Zmluvy o poskytnutí NFP (ďalej ako „</w:t>
      </w:r>
      <w:r w:rsidRPr="001F71FE">
        <w:rPr>
          <w:b/>
          <w:bCs/>
          <w:sz w:val="22"/>
          <w:szCs w:val="22"/>
          <w:lang w:eastAsia="x-none"/>
        </w:rPr>
        <w:t>formálna zmena</w:t>
      </w:r>
      <w:r w:rsidRPr="001F71FE">
        <w:rPr>
          <w:sz w:val="22"/>
          <w:szCs w:val="22"/>
          <w:lang w:eastAsia="x-none"/>
        </w:rPr>
        <w:t>“),</w:t>
      </w:r>
    </w:p>
    <w:p w14:paraId="56932AD6" w14:textId="576CF54D" w:rsidR="00A43409" w:rsidRPr="001F71FE" w:rsidRDefault="00A43409">
      <w:pPr>
        <w:pStyle w:val="Odsekzoznamu"/>
        <w:numPr>
          <w:ilvl w:val="0"/>
          <w:numId w:val="39"/>
        </w:numPr>
        <w:spacing w:line="259" w:lineRule="auto"/>
        <w:jc w:val="both"/>
        <w:rPr>
          <w:sz w:val="22"/>
          <w:szCs w:val="22"/>
          <w:lang w:eastAsia="x-none"/>
        </w:rPr>
      </w:pPr>
      <w:r w:rsidRPr="001F71FE">
        <w:rPr>
          <w:sz w:val="22"/>
          <w:szCs w:val="22"/>
          <w:lang w:eastAsia="x-none"/>
        </w:rPr>
        <w:t>menej významnej zmeny Zmluvy o poskytnutí NFP (ďalej ako „</w:t>
      </w:r>
      <w:r w:rsidRPr="001F71FE">
        <w:rPr>
          <w:b/>
          <w:bCs/>
          <w:sz w:val="22"/>
          <w:szCs w:val="22"/>
          <w:lang w:eastAsia="x-none"/>
        </w:rPr>
        <w:t>menej významná zmena</w:t>
      </w:r>
      <w:r w:rsidRPr="001F71FE">
        <w:rPr>
          <w:sz w:val="22"/>
          <w:szCs w:val="22"/>
          <w:lang w:eastAsia="x-none"/>
        </w:rPr>
        <w:t>“), vrátane zmeny Zmluvy o poskytnutí NFP, ktorú navrhol Prijímateľ a Poskytovateľ ju v plnom rozsahu akceptoval podľa § 22 ods. 7 zákona o príspevkoch z</w:t>
      </w:r>
      <w:del w:id="152" w:author="Autor">
        <w:r w:rsidRPr="001F71FE" w:rsidDel="00600502">
          <w:rPr>
            <w:sz w:val="22"/>
            <w:szCs w:val="22"/>
            <w:lang w:eastAsia="x-none"/>
          </w:rPr>
          <w:delText> </w:delText>
        </w:r>
      </w:del>
      <w:ins w:id="153" w:author="Autor">
        <w:r w:rsidR="00600502">
          <w:rPr>
            <w:sz w:val="22"/>
            <w:szCs w:val="22"/>
            <w:lang w:eastAsia="x-none"/>
          </w:rPr>
          <w:t> </w:t>
        </w:r>
      </w:ins>
      <w:r w:rsidRPr="001F71FE">
        <w:rPr>
          <w:sz w:val="22"/>
          <w:szCs w:val="22"/>
          <w:lang w:eastAsia="x-none"/>
        </w:rPr>
        <w:t>fondov</w:t>
      </w:r>
      <w:ins w:id="154" w:author="Autor">
        <w:r w:rsidR="00600502">
          <w:rPr>
            <w:sz w:val="22"/>
            <w:szCs w:val="22"/>
            <w:lang w:eastAsia="x-none"/>
          </w:rPr>
          <w:t xml:space="preserve"> EÚ</w:t>
        </w:r>
      </w:ins>
      <w:r w:rsidRPr="001F71FE">
        <w:rPr>
          <w:sz w:val="22"/>
          <w:szCs w:val="22"/>
          <w:lang w:eastAsia="x-none"/>
        </w:rPr>
        <w:t>,</w:t>
      </w:r>
    </w:p>
    <w:p w14:paraId="66DF2FE7" w14:textId="77777777" w:rsidR="00A43409" w:rsidRPr="001F71FE" w:rsidRDefault="00A43409">
      <w:pPr>
        <w:pStyle w:val="Odsekzoznamu"/>
        <w:numPr>
          <w:ilvl w:val="0"/>
          <w:numId w:val="39"/>
        </w:numPr>
        <w:spacing w:line="259" w:lineRule="auto"/>
        <w:jc w:val="both"/>
        <w:rPr>
          <w:sz w:val="22"/>
          <w:szCs w:val="22"/>
          <w:lang w:eastAsia="x-none"/>
        </w:rPr>
      </w:pPr>
      <w:r w:rsidRPr="001F71FE">
        <w:rPr>
          <w:sz w:val="22"/>
          <w:szCs w:val="22"/>
          <w:lang w:eastAsia="x-none"/>
        </w:rPr>
        <w:t>významnejšej zmeny Zmluvy o poskytnutí NFP (ďalej ako „</w:t>
      </w:r>
      <w:r w:rsidRPr="001F71FE">
        <w:rPr>
          <w:b/>
          <w:bCs/>
          <w:sz w:val="22"/>
          <w:szCs w:val="22"/>
          <w:lang w:eastAsia="x-none"/>
        </w:rPr>
        <w:t>významnejšia zmena</w:t>
      </w:r>
      <w:r w:rsidRPr="001F71FE">
        <w:rPr>
          <w:sz w:val="22"/>
          <w:szCs w:val="22"/>
          <w:lang w:eastAsia="x-none"/>
        </w:rPr>
        <w:t>“).</w:t>
      </w:r>
    </w:p>
    <w:p w14:paraId="1B3D9ACB" w14:textId="77777777" w:rsidR="00A43409" w:rsidRPr="001F71FE" w:rsidRDefault="00A43409" w:rsidP="00A43409">
      <w:pPr>
        <w:pStyle w:val="Odsekzoznamu"/>
        <w:ind w:left="786"/>
        <w:jc w:val="both"/>
        <w:rPr>
          <w:sz w:val="22"/>
          <w:szCs w:val="22"/>
          <w:lang w:eastAsia="x-none"/>
        </w:rPr>
      </w:pPr>
      <w:r w:rsidRPr="001F71FE">
        <w:rPr>
          <w:sz w:val="22"/>
          <w:szCs w:val="22"/>
          <w:lang w:eastAsia="x-none"/>
        </w:rPr>
        <w:t xml:space="preserve"> </w:t>
      </w:r>
    </w:p>
    <w:p w14:paraId="25682A7A" w14:textId="77777777" w:rsidR="00A43409" w:rsidRPr="001F71FE" w:rsidRDefault="00753E79">
      <w:pPr>
        <w:pStyle w:val="Bezriadkovania"/>
        <w:numPr>
          <w:ilvl w:val="0"/>
          <w:numId w:val="38"/>
        </w:numPr>
        <w:spacing w:line="259" w:lineRule="auto"/>
        <w:ind w:left="426" w:hanging="426"/>
        <w:jc w:val="both"/>
        <w:rPr>
          <w:rFonts w:ascii="Times New Roman" w:hAnsi="Times New Roman"/>
        </w:rPr>
      </w:pPr>
      <w:r w:rsidRPr="001F71FE">
        <w:rPr>
          <w:rFonts w:ascii="Times New Roman" w:hAnsi="Times New Roman"/>
          <w:lang w:eastAsia="x-none"/>
        </w:rPr>
        <w:t xml:space="preserve">Zmenu, ktorá má charakter </w:t>
      </w:r>
      <w:r w:rsidRPr="001F71FE">
        <w:rPr>
          <w:rFonts w:ascii="Times New Roman" w:hAnsi="Times New Roman"/>
          <w:b/>
          <w:lang w:eastAsia="x-none"/>
        </w:rPr>
        <w:t>Podstatnej zmeny</w:t>
      </w:r>
      <w:r w:rsidRPr="001F71FE">
        <w:rPr>
          <w:rFonts w:ascii="Times New Roman" w:hAnsi="Times New Roman"/>
          <w:lang w:eastAsia="x-none"/>
        </w:rPr>
        <w:t xml:space="preserve"> Projektu, </w:t>
      </w:r>
      <w:r w:rsidRPr="001F71FE">
        <w:rPr>
          <w:rFonts w:ascii="Times New Roman" w:hAnsi="Times New Roman"/>
          <w:b/>
          <w:lang w:eastAsia="x-none"/>
        </w:rPr>
        <w:t>nie je možné schváliť</w:t>
      </w:r>
      <w:r w:rsidR="00A13BE9" w:rsidRPr="001F71FE">
        <w:rPr>
          <w:rFonts w:ascii="Times New Roman" w:hAnsi="Times New Roman"/>
          <w:lang w:eastAsia="x-none"/>
        </w:rPr>
        <w:t xml:space="preserve">. </w:t>
      </w:r>
      <w:r w:rsidR="00A43409" w:rsidRPr="001F71FE">
        <w:rPr>
          <w:rFonts w:ascii="Times New Roman" w:hAnsi="Times New Roman"/>
          <w:lang w:eastAsia="x-none"/>
        </w:rPr>
        <w:t xml:space="preserve">Projekt, ktorý je zaťažený Podstatnou zmenou Projektu (definovanou v čl. 1 ods. 3 VZP), nie je možné financovať. </w:t>
      </w:r>
      <w:r w:rsidR="00A43409" w:rsidRPr="001F71FE">
        <w:rPr>
          <w:rFonts w:ascii="Times New Roman" w:hAnsi="Times New Roman"/>
        </w:rPr>
        <w:t>Podstatná zmena Projektu zakladá podstatné porušenie Zmluvy o poskytnutí NFP Prijímateľom a je vždy spojená s povinnosťou Prijímateľa vrátiť NFP alebo jeho časť podľa</w:t>
      </w:r>
      <w:r w:rsidR="00A13BE9" w:rsidRPr="001F71FE">
        <w:rPr>
          <w:rFonts w:ascii="Times New Roman" w:hAnsi="Times New Roman"/>
        </w:rPr>
        <w:t xml:space="preserve"> čl</w:t>
      </w:r>
      <w:r w:rsidR="0003575E" w:rsidRPr="001F71FE">
        <w:rPr>
          <w:rFonts w:ascii="Times New Roman" w:hAnsi="Times New Roman"/>
        </w:rPr>
        <w:t xml:space="preserve">. </w:t>
      </w:r>
      <w:r w:rsidR="00017579" w:rsidRPr="001F71FE">
        <w:rPr>
          <w:rFonts w:ascii="Times New Roman" w:hAnsi="Times New Roman"/>
        </w:rPr>
        <w:t>18</w:t>
      </w:r>
      <w:r w:rsidR="0003575E" w:rsidRPr="001F71FE">
        <w:rPr>
          <w:rFonts w:ascii="Times New Roman" w:hAnsi="Times New Roman"/>
        </w:rPr>
        <w:t xml:space="preserve"> </w:t>
      </w:r>
      <w:r w:rsidR="00A13BE9" w:rsidRPr="001F71FE">
        <w:rPr>
          <w:rFonts w:ascii="Times New Roman" w:hAnsi="Times New Roman"/>
        </w:rPr>
        <w:t xml:space="preserve"> VZP</w:t>
      </w:r>
      <w:r w:rsidR="00D56C2C" w:rsidRPr="001F71FE">
        <w:rPr>
          <w:rFonts w:ascii="Times New Roman" w:hAnsi="Times New Roman"/>
        </w:rPr>
        <w:t xml:space="preserve"> (v spojení s čl. 2 ods. 2 VZP)</w:t>
      </w:r>
      <w:r w:rsidR="00A13BE9" w:rsidRPr="001F71FE">
        <w:rPr>
          <w:rFonts w:ascii="Times New Roman" w:hAnsi="Times New Roman"/>
        </w:rPr>
        <w:t xml:space="preserve">. </w:t>
      </w:r>
      <w:r w:rsidR="00A43409" w:rsidRPr="001F71FE">
        <w:rPr>
          <w:rFonts w:ascii="Times New Roman" w:hAnsi="Times New Roman"/>
        </w:rPr>
        <w:t xml:space="preserve"> </w:t>
      </w:r>
    </w:p>
    <w:p w14:paraId="28323DCC" w14:textId="77777777" w:rsidR="00BA3991" w:rsidRPr="001F71FE" w:rsidRDefault="00BA3991" w:rsidP="00BA3991">
      <w:pPr>
        <w:pStyle w:val="Bezriadkovania"/>
        <w:spacing w:line="259" w:lineRule="auto"/>
        <w:ind w:left="426"/>
        <w:jc w:val="both"/>
        <w:rPr>
          <w:rFonts w:ascii="Times New Roman" w:hAnsi="Times New Roman"/>
          <w:highlight w:val="cyan"/>
        </w:rPr>
      </w:pPr>
    </w:p>
    <w:p w14:paraId="2A798CC8" w14:textId="77777777" w:rsidR="00A43409" w:rsidRPr="001F71FE" w:rsidRDefault="00A43409">
      <w:pPr>
        <w:pStyle w:val="Odsekzoznamu"/>
        <w:numPr>
          <w:ilvl w:val="0"/>
          <w:numId w:val="38"/>
        </w:numPr>
        <w:spacing w:line="259" w:lineRule="auto"/>
        <w:ind w:left="284" w:hanging="284"/>
        <w:jc w:val="both"/>
        <w:rPr>
          <w:sz w:val="22"/>
          <w:szCs w:val="22"/>
          <w:lang w:eastAsia="x-none"/>
        </w:rPr>
      </w:pPr>
      <w:r w:rsidRPr="001F71FE">
        <w:rPr>
          <w:sz w:val="22"/>
          <w:szCs w:val="22"/>
          <w:lang w:eastAsia="x-none"/>
        </w:rPr>
        <w:t xml:space="preserve">Prijímateľ súhlasí s tým, že </w:t>
      </w:r>
      <w:r w:rsidRPr="001F71FE">
        <w:rPr>
          <w:b/>
          <w:sz w:val="22"/>
          <w:szCs w:val="22"/>
          <w:lang w:eastAsia="x-none"/>
        </w:rPr>
        <w:t>Poskytovateľ vykoná právo jednostranne zmeniť Zmluvu o poskytnutí NFP prostredníctvom plošnej zmeny</w:t>
      </w:r>
      <w:r w:rsidRPr="001F71FE">
        <w:rPr>
          <w:sz w:val="22"/>
          <w:szCs w:val="22"/>
          <w:lang w:eastAsia="x-none"/>
        </w:rPr>
        <w:t xml:space="preserve"> (ods. </w:t>
      </w:r>
      <w:r w:rsidR="00E42D7A" w:rsidRPr="001F71FE">
        <w:rPr>
          <w:sz w:val="22"/>
          <w:szCs w:val="22"/>
          <w:lang w:eastAsia="x-none"/>
        </w:rPr>
        <w:t xml:space="preserve">4 </w:t>
      </w:r>
      <w:r w:rsidRPr="001F71FE">
        <w:rPr>
          <w:sz w:val="22"/>
          <w:szCs w:val="22"/>
          <w:lang w:eastAsia="x-none"/>
        </w:rPr>
        <w:t xml:space="preserve">písm. a) tohto článku) takto: </w:t>
      </w:r>
    </w:p>
    <w:p w14:paraId="141AAE0C" w14:textId="77777777" w:rsidR="00A43409" w:rsidRPr="001F71FE" w:rsidRDefault="00A43409">
      <w:pPr>
        <w:pStyle w:val="Odsekzoznamu"/>
        <w:numPr>
          <w:ilvl w:val="0"/>
          <w:numId w:val="41"/>
        </w:numPr>
        <w:spacing w:line="259" w:lineRule="auto"/>
        <w:jc w:val="both"/>
        <w:rPr>
          <w:sz w:val="22"/>
          <w:szCs w:val="22"/>
          <w:lang w:eastAsia="x-none"/>
        </w:rPr>
      </w:pPr>
      <w:r w:rsidRPr="001F71FE">
        <w:rPr>
          <w:sz w:val="22"/>
          <w:szCs w:val="22"/>
          <w:lang w:eastAsia="x-none"/>
        </w:rPr>
        <w:t xml:space="preserve">Zmluva o poskytnutí NFP sa mení v rozsahu zmien obsiahnutých v právnom úkone Poskytovateľa, ktorý sa v rámci zmien Zmluvy o poskytnutí NFP označuje ako „Zmena Zmluvy o poskytnutí NFP vykonaná prostredníctvom plošnej zmeny podľa § 22 ods. 6 zák. č. 121/2022 Z. z.“ </w:t>
      </w:r>
      <w:r w:rsidRPr="001F71FE">
        <w:rPr>
          <w:b/>
          <w:sz w:val="22"/>
          <w:szCs w:val="22"/>
          <w:lang w:eastAsia="x-none"/>
        </w:rPr>
        <w:t>s uvedením príslušného dátumu</w:t>
      </w:r>
      <w:r w:rsidRPr="001F71FE">
        <w:rPr>
          <w:sz w:val="22"/>
          <w:szCs w:val="22"/>
          <w:lang w:eastAsia="x-none"/>
        </w:rPr>
        <w:t xml:space="preserve"> vykonania tohto právneho úkonu Poskytovateľom; právny úkon zmeny Zmluvy o poskytnutí NFP vykonanej prostredníctvom plošnej zmeny nahrádza</w:t>
      </w:r>
      <w:r w:rsidRPr="001F71FE">
        <w:rPr>
          <w:b/>
          <w:sz w:val="22"/>
          <w:szCs w:val="22"/>
          <w:lang w:eastAsia="x-none"/>
        </w:rPr>
        <w:t xml:space="preserve"> </w:t>
      </w:r>
      <w:r w:rsidRPr="001F71FE">
        <w:rPr>
          <w:sz w:val="22"/>
          <w:szCs w:val="22"/>
          <w:lang w:eastAsia="x-none"/>
        </w:rPr>
        <w:t xml:space="preserve">dodatok k Zmluve o poskytnutí NFP, ktorý sa preto nevyhotovuje. </w:t>
      </w:r>
    </w:p>
    <w:p w14:paraId="5E93D095" w14:textId="77777777" w:rsidR="00A43409" w:rsidRPr="001F71FE" w:rsidRDefault="00A43409">
      <w:pPr>
        <w:pStyle w:val="Odsekzoznamu"/>
        <w:numPr>
          <w:ilvl w:val="0"/>
          <w:numId w:val="41"/>
        </w:numPr>
        <w:spacing w:line="259" w:lineRule="auto"/>
        <w:jc w:val="both"/>
        <w:rPr>
          <w:sz w:val="22"/>
          <w:szCs w:val="22"/>
          <w:lang w:eastAsia="x-none"/>
        </w:rPr>
      </w:pPr>
      <w:r w:rsidRPr="001F71FE">
        <w:rPr>
          <w:sz w:val="22"/>
          <w:szCs w:val="22"/>
          <w:lang w:eastAsia="x-none"/>
        </w:rPr>
        <w:t xml:space="preserve">Zmluvu o poskytnutí NFP môže Poskytovateľ zmeniť </w:t>
      </w:r>
      <w:r w:rsidRPr="001F71FE">
        <w:rPr>
          <w:b/>
          <w:sz w:val="22"/>
          <w:szCs w:val="22"/>
          <w:lang w:eastAsia="x-none"/>
        </w:rPr>
        <w:t>v celom rozsahu zmluvných dojednaní obsiahnutých vo VZP</w:t>
      </w:r>
      <w:r w:rsidR="00EE1A8B" w:rsidRPr="001F71FE">
        <w:rPr>
          <w:sz w:val="22"/>
          <w:szCs w:val="22"/>
          <w:lang w:eastAsia="x-none"/>
        </w:rPr>
        <w:t>, v rozsahu článku 2 ods. 2.6 a</w:t>
      </w:r>
      <w:r w:rsidR="003914AE" w:rsidRPr="001F71FE">
        <w:rPr>
          <w:sz w:val="22"/>
          <w:szCs w:val="22"/>
          <w:lang w:eastAsia="x-none"/>
        </w:rPr>
        <w:t> 2.</w:t>
      </w:r>
      <w:r w:rsidR="00F425DB" w:rsidRPr="001F71FE">
        <w:rPr>
          <w:sz w:val="22"/>
          <w:szCs w:val="22"/>
          <w:lang w:eastAsia="x-none"/>
        </w:rPr>
        <w:t>9</w:t>
      </w:r>
      <w:r w:rsidR="003914AE" w:rsidRPr="001F71FE">
        <w:rPr>
          <w:sz w:val="22"/>
          <w:szCs w:val="22"/>
          <w:lang w:eastAsia="x-none"/>
        </w:rPr>
        <w:t xml:space="preserve"> </w:t>
      </w:r>
      <w:r w:rsidR="003914AE" w:rsidRPr="0055604B">
        <w:rPr>
          <w:sz w:val="22"/>
          <w:szCs w:val="22"/>
          <w:lang w:eastAsia="x-none"/>
        </w:rPr>
        <w:t>zmluvy</w:t>
      </w:r>
      <w:r w:rsidR="003914AE" w:rsidRPr="0055604B">
        <w:rPr>
          <w:sz w:val="22"/>
          <w:szCs w:val="22"/>
          <w:lang w:eastAsia="x-none"/>
          <w:rPrChange w:id="155" w:author="Autor">
            <w:rPr>
              <w:sz w:val="22"/>
              <w:szCs w:val="22"/>
              <w:highlight w:val="lightGray"/>
              <w:lang w:eastAsia="x-none"/>
            </w:rPr>
          </w:rPrChange>
        </w:rPr>
        <w:t xml:space="preserve">, čl. 4 ods. </w:t>
      </w:r>
      <w:commentRangeStart w:id="156"/>
      <w:r w:rsidR="003914AE" w:rsidRPr="0055604B">
        <w:rPr>
          <w:sz w:val="22"/>
          <w:szCs w:val="22"/>
          <w:lang w:eastAsia="x-none"/>
          <w:rPrChange w:id="157" w:author="Autor">
            <w:rPr>
              <w:sz w:val="22"/>
              <w:szCs w:val="22"/>
              <w:highlight w:val="lightGray"/>
              <w:lang w:eastAsia="x-none"/>
            </w:rPr>
          </w:rPrChange>
        </w:rPr>
        <w:t>4.2 zmluvy</w:t>
      </w:r>
      <w:r w:rsidRPr="0055604B">
        <w:rPr>
          <w:sz w:val="22"/>
          <w:szCs w:val="22"/>
          <w:lang w:eastAsia="x-none"/>
        </w:rPr>
        <w:t xml:space="preserve"> </w:t>
      </w:r>
      <w:commentRangeEnd w:id="156"/>
      <w:r w:rsidR="00353928" w:rsidRPr="0055604B">
        <w:rPr>
          <w:rStyle w:val="Odkaznakomentr"/>
          <w:lang w:val="x-none" w:eastAsia="x-none"/>
        </w:rPr>
        <w:commentReference w:id="156"/>
      </w:r>
      <w:r w:rsidRPr="0055604B">
        <w:rPr>
          <w:sz w:val="22"/>
          <w:szCs w:val="22"/>
          <w:lang w:eastAsia="x-none"/>
          <w:rPrChange w:id="158" w:author="Autor">
            <w:rPr>
              <w:sz w:val="22"/>
              <w:szCs w:val="22"/>
              <w:highlight w:val="lightGray"/>
              <w:lang w:eastAsia="x-none"/>
            </w:rPr>
          </w:rPrChange>
        </w:rPr>
        <w:t>a v </w:t>
      </w:r>
      <w:r w:rsidR="003914AE" w:rsidRPr="0055604B">
        <w:rPr>
          <w:sz w:val="22"/>
          <w:szCs w:val="22"/>
          <w:lang w:eastAsia="x-none"/>
          <w:rPrChange w:id="159" w:author="Autor">
            <w:rPr>
              <w:sz w:val="22"/>
              <w:szCs w:val="22"/>
              <w:highlight w:val="lightGray"/>
              <w:lang w:eastAsia="x-none"/>
            </w:rPr>
          </w:rPrChange>
        </w:rPr>
        <w:t>prílohe č. 4</w:t>
      </w:r>
      <w:r w:rsidRPr="0055604B">
        <w:rPr>
          <w:sz w:val="22"/>
          <w:szCs w:val="22"/>
          <w:lang w:eastAsia="x-none"/>
          <w:rPrChange w:id="160" w:author="Autor">
            <w:rPr>
              <w:sz w:val="22"/>
              <w:szCs w:val="22"/>
              <w:highlight w:val="lightGray"/>
              <w:lang w:eastAsia="x-none"/>
            </w:rPr>
          </w:rPrChange>
        </w:rPr>
        <w:t xml:space="preserve"> Zmluvy o poskytnutí NFP</w:t>
      </w:r>
      <w:r w:rsidRPr="0055604B">
        <w:rPr>
          <w:sz w:val="22"/>
          <w:szCs w:val="22"/>
          <w:lang w:eastAsia="x-none"/>
        </w:rPr>
        <w:t>,</w:t>
      </w:r>
      <w:r w:rsidRPr="001F71FE">
        <w:rPr>
          <w:sz w:val="22"/>
          <w:szCs w:val="22"/>
          <w:lang w:eastAsia="x-none"/>
        </w:rPr>
        <w:t xml:space="preserve"> ktoré sú rovnaké pre všetkých rovnako dotknutých prijímateľov. Týmto spôsobom realizuje Poskytovateľ predovšetkým </w:t>
      </w:r>
      <w:r w:rsidRPr="001F71FE">
        <w:rPr>
          <w:b/>
          <w:sz w:val="22"/>
          <w:szCs w:val="22"/>
          <w:lang w:eastAsia="x-none"/>
        </w:rPr>
        <w:t xml:space="preserve">zavedenie opatrení vyplývajúcich z implementačnej praxe, majúcich horizontálne uplatnenie, aktualizačné zmeny v dôsledku zmeny Právnych aktov EÚ, právnych predpisov SR alebo </w:t>
      </w:r>
      <w:r w:rsidR="00E87992" w:rsidRPr="001F71FE">
        <w:rPr>
          <w:b/>
          <w:sz w:val="22"/>
          <w:szCs w:val="22"/>
          <w:lang w:eastAsia="x-none"/>
        </w:rPr>
        <w:t>Právnych dokumentov</w:t>
      </w:r>
      <w:r w:rsidRPr="001F71FE">
        <w:rPr>
          <w:sz w:val="22"/>
          <w:szCs w:val="22"/>
          <w:lang w:eastAsia="x-none"/>
        </w:rPr>
        <w:t xml:space="preserve">. Týmto spôsobom nemožno meniť parametre Projektu podľa § 3 písm. c) zákona o príspevkoch z fondov EÚ, ani nemožno zúžiť rozsah oprávnenosti určený podmienkami poskytnutia príspevku podľa Výzvy. </w:t>
      </w:r>
    </w:p>
    <w:p w14:paraId="67B5D63E" w14:textId="77777777" w:rsidR="00A43409" w:rsidRPr="001F71FE" w:rsidRDefault="00A43409">
      <w:pPr>
        <w:pStyle w:val="Odsekzoznamu"/>
        <w:numPr>
          <w:ilvl w:val="0"/>
          <w:numId w:val="41"/>
        </w:numPr>
        <w:spacing w:line="259" w:lineRule="auto"/>
        <w:jc w:val="both"/>
        <w:rPr>
          <w:sz w:val="22"/>
          <w:szCs w:val="22"/>
          <w:lang w:eastAsia="x-none"/>
        </w:rPr>
      </w:pPr>
      <w:r w:rsidRPr="001F71FE">
        <w:rPr>
          <w:sz w:val="22"/>
          <w:szCs w:val="22"/>
          <w:lang w:eastAsia="x-none"/>
        </w:rPr>
        <w:t xml:space="preserve">Poskytovateľ je povinný </w:t>
      </w:r>
      <w:r w:rsidRPr="001F71FE">
        <w:rPr>
          <w:b/>
          <w:sz w:val="22"/>
          <w:szCs w:val="22"/>
          <w:lang w:eastAsia="x-none"/>
        </w:rPr>
        <w:t>informovať Prijímateľa</w:t>
      </w:r>
      <w:r w:rsidRPr="001F71FE">
        <w:rPr>
          <w:sz w:val="22"/>
          <w:szCs w:val="22"/>
          <w:lang w:eastAsia="x-none"/>
        </w:rPr>
        <w:t xml:space="preserve"> prostredníctvom I</w:t>
      </w:r>
      <w:r w:rsidR="00CC3123" w:rsidRPr="001F71FE">
        <w:rPr>
          <w:sz w:val="22"/>
          <w:szCs w:val="22"/>
          <w:lang w:eastAsia="x-none"/>
        </w:rPr>
        <w:t>nformačného</w:t>
      </w:r>
      <w:r w:rsidRPr="001F71FE">
        <w:rPr>
          <w:sz w:val="22"/>
          <w:szCs w:val="22"/>
          <w:lang w:eastAsia="x-none"/>
        </w:rPr>
        <w:t xml:space="preserve"> monitorovacieho systému o obsahu zmeny Zmluvy o poskytnutí NFP vykonanej prostredníctvom plošnej zmeny </w:t>
      </w:r>
      <w:r w:rsidRPr="001F71FE">
        <w:rPr>
          <w:b/>
          <w:sz w:val="22"/>
          <w:szCs w:val="22"/>
          <w:lang w:eastAsia="x-none"/>
        </w:rPr>
        <w:t>najneskôr v kalendárny deň Zverejnenia takejto zmeny</w:t>
      </w:r>
      <w:r w:rsidRPr="001F71FE">
        <w:rPr>
          <w:sz w:val="22"/>
          <w:szCs w:val="22"/>
          <w:lang w:eastAsia="x-none"/>
        </w:rPr>
        <w:t xml:space="preserve">. </w:t>
      </w:r>
    </w:p>
    <w:p w14:paraId="45E8FADD" w14:textId="77777777" w:rsidR="00A43409" w:rsidRPr="001F71FE" w:rsidRDefault="00A43409">
      <w:pPr>
        <w:pStyle w:val="Odsekzoznamu"/>
        <w:numPr>
          <w:ilvl w:val="0"/>
          <w:numId w:val="41"/>
        </w:numPr>
        <w:spacing w:line="259" w:lineRule="auto"/>
        <w:jc w:val="both"/>
        <w:rPr>
          <w:sz w:val="22"/>
          <w:szCs w:val="22"/>
          <w:lang w:eastAsia="x-none"/>
        </w:rPr>
      </w:pPr>
      <w:r w:rsidRPr="001F71FE">
        <w:rPr>
          <w:sz w:val="22"/>
          <w:szCs w:val="22"/>
          <w:lang w:eastAsia="x-none"/>
        </w:rPr>
        <w:lastRenderedPageBreak/>
        <w:t xml:space="preserve">Ak v zmene Zmluvy o poskytnutí NFP vykonanej prostredníctvom plošnej zmeny nie je uvedený neskorší dátum </w:t>
      </w:r>
      <w:r w:rsidRPr="001F71FE">
        <w:rPr>
          <w:b/>
          <w:sz w:val="22"/>
          <w:szCs w:val="22"/>
          <w:lang w:eastAsia="x-none"/>
        </w:rPr>
        <w:t>účinnosti</w:t>
      </w:r>
      <w:r w:rsidRPr="001F71FE">
        <w:rPr>
          <w:sz w:val="22"/>
          <w:szCs w:val="22"/>
          <w:lang w:eastAsia="x-none"/>
        </w:rPr>
        <w:t>, zmena Zmluvy o poskytnutí NFP vykonaná prostredníctvom plošnej zmeny je účinná nasledujúci Deň po jej Zverejnení prostredníctvom I</w:t>
      </w:r>
      <w:r w:rsidR="00CC3123" w:rsidRPr="001F71FE">
        <w:rPr>
          <w:sz w:val="22"/>
          <w:szCs w:val="22"/>
          <w:lang w:eastAsia="x-none"/>
        </w:rPr>
        <w:t>nformačného</w:t>
      </w:r>
      <w:r w:rsidRPr="001F71FE">
        <w:rPr>
          <w:sz w:val="22"/>
          <w:szCs w:val="22"/>
          <w:lang w:eastAsia="x-none"/>
        </w:rPr>
        <w:t xml:space="preserve"> monitorovacieho systému. </w:t>
      </w:r>
    </w:p>
    <w:p w14:paraId="15ECD12C" w14:textId="77777777" w:rsidR="00A43409" w:rsidRPr="003B3605" w:rsidRDefault="00A43409">
      <w:pPr>
        <w:pStyle w:val="Odsekzoznamu"/>
        <w:numPr>
          <w:ilvl w:val="0"/>
          <w:numId w:val="41"/>
        </w:numPr>
        <w:spacing w:line="259" w:lineRule="auto"/>
        <w:jc w:val="both"/>
        <w:rPr>
          <w:sz w:val="22"/>
          <w:szCs w:val="22"/>
          <w:lang w:eastAsia="x-none"/>
        </w:rPr>
      </w:pPr>
      <w:r w:rsidRPr="001F71FE">
        <w:rPr>
          <w:b/>
          <w:sz w:val="22"/>
          <w:szCs w:val="22"/>
          <w:lang w:eastAsia="x-none"/>
        </w:rPr>
        <w:t>Ak Prijímateľ</w:t>
      </w:r>
      <w:r w:rsidRPr="001F71FE">
        <w:rPr>
          <w:sz w:val="22"/>
          <w:szCs w:val="22"/>
          <w:lang w:eastAsia="x-none"/>
        </w:rPr>
        <w:t xml:space="preserve"> so zmenou Zmluvy o poskytnutí NFP vykonanou prostredníctvom plošnej zmeny </w:t>
      </w:r>
      <w:r w:rsidRPr="001F71FE">
        <w:rPr>
          <w:b/>
          <w:sz w:val="22"/>
          <w:szCs w:val="22"/>
          <w:lang w:eastAsia="x-none"/>
        </w:rPr>
        <w:t>nesúhlasí</w:t>
      </w:r>
      <w:r w:rsidRPr="001F71FE">
        <w:rPr>
          <w:sz w:val="22"/>
          <w:szCs w:val="22"/>
          <w:lang w:eastAsia="x-none"/>
        </w:rPr>
        <w:t xml:space="preserve">, je oprávnený odstúpiť od Zmluvy o poskytnutí NFP do 20 Dní, odkedy sa dozvedel o zmene Zmluvy o poskytnutí NFP vykonanej prostredníctvom </w:t>
      </w:r>
      <w:r w:rsidRPr="003B3605">
        <w:rPr>
          <w:sz w:val="22"/>
          <w:szCs w:val="22"/>
          <w:lang w:eastAsia="x-none"/>
        </w:rPr>
        <w:t xml:space="preserve">plošnej zmeny. </w:t>
      </w:r>
    </w:p>
    <w:p w14:paraId="39213324" w14:textId="77777777" w:rsidR="00A43409" w:rsidRPr="00961CC2" w:rsidRDefault="00A43409" w:rsidP="00A43409">
      <w:pPr>
        <w:pStyle w:val="Odsekzoznamu"/>
        <w:ind w:left="284"/>
        <w:jc w:val="both"/>
        <w:rPr>
          <w:sz w:val="22"/>
          <w:szCs w:val="22"/>
          <w:lang w:eastAsia="x-none"/>
        </w:rPr>
      </w:pPr>
    </w:p>
    <w:p w14:paraId="49B3C1B9" w14:textId="77777777" w:rsidR="00A43409" w:rsidRPr="00961CC2" w:rsidRDefault="00A43409">
      <w:pPr>
        <w:pStyle w:val="Odsekzoznamu"/>
        <w:numPr>
          <w:ilvl w:val="0"/>
          <w:numId w:val="38"/>
        </w:numPr>
        <w:spacing w:line="259" w:lineRule="auto"/>
        <w:ind w:left="284" w:hanging="284"/>
        <w:jc w:val="both"/>
        <w:rPr>
          <w:sz w:val="22"/>
          <w:szCs w:val="22"/>
          <w:lang w:eastAsia="x-none"/>
        </w:rPr>
      </w:pPr>
      <w:r w:rsidRPr="00961CC2">
        <w:rPr>
          <w:sz w:val="22"/>
          <w:szCs w:val="22"/>
          <w:lang w:eastAsia="x-none"/>
        </w:rPr>
        <w:t xml:space="preserve">Prijímateľ súhlasí s tým, že </w:t>
      </w:r>
      <w:r w:rsidR="00770BBB" w:rsidRPr="00961CC2">
        <w:rPr>
          <w:b/>
          <w:sz w:val="22"/>
          <w:szCs w:val="22"/>
          <w:lang w:eastAsia="x-none"/>
        </w:rPr>
        <w:t xml:space="preserve">technická </w:t>
      </w:r>
      <w:r w:rsidRPr="00961CC2">
        <w:rPr>
          <w:b/>
          <w:sz w:val="22"/>
          <w:szCs w:val="22"/>
          <w:lang w:eastAsia="x-none"/>
        </w:rPr>
        <w:t>zmena</w:t>
      </w:r>
      <w:r w:rsidRPr="00961CC2">
        <w:rPr>
          <w:sz w:val="22"/>
          <w:szCs w:val="22"/>
          <w:lang w:eastAsia="x-none"/>
        </w:rPr>
        <w:t xml:space="preserve"> Zmluvy o poskytnutí NFP podľa ods. </w:t>
      </w:r>
      <w:r w:rsidR="00101818" w:rsidRPr="00961CC2">
        <w:rPr>
          <w:sz w:val="22"/>
          <w:szCs w:val="22"/>
          <w:lang w:eastAsia="x-none"/>
        </w:rPr>
        <w:t>4</w:t>
      </w:r>
      <w:r w:rsidRPr="00961CC2">
        <w:rPr>
          <w:sz w:val="22"/>
          <w:szCs w:val="22"/>
          <w:lang w:eastAsia="x-none"/>
        </w:rPr>
        <w:t xml:space="preserve"> písm. b) tohto článku, ku ktorej dochádza automaticky podľa § 22 ods. 7 zákona o príspevkoch z fondov EÚ podľa výsledku postupu </w:t>
      </w:r>
      <w:r w:rsidRPr="00961CC2">
        <w:rPr>
          <w:b/>
          <w:sz w:val="22"/>
          <w:szCs w:val="22"/>
          <w:lang w:eastAsia="x-none"/>
        </w:rPr>
        <w:t>podľa osobitného predpisu</w:t>
      </w:r>
      <w:r w:rsidRPr="00961CC2">
        <w:rPr>
          <w:sz w:val="22"/>
          <w:szCs w:val="22"/>
          <w:lang w:eastAsia="x-none"/>
        </w:rPr>
        <w:t xml:space="preserve">, sa vykoná takto: </w:t>
      </w:r>
    </w:p>
    <w:p w14:paraId="101BA14A" w14:textId="77777777" w:rsidR="00A43409" w:rsidRPr="00961CC2" w:rsidRDefault="00A43409">
      <w:pPr>
        <w:pStyle w:val="Odsekzoznamu"/>
        <w:numPr>
          <w:ilvl w:val="0"/>
          <w:numId w:val="40"/>
        </w:numPr>
        <w:spacing w:line="259" w:lineRule="auto"/>
        <w:ind w:left="567" w:hanging="283"/>
        <w:jc w:val="both"/>
        <w:rPr>
          <w:sz w:val="22"/>
          <w:szCs w:val="22"/>
          <w:lang w:eastAsia="x-none"/>
        </w:rPr>
      </w:pPr>
      <w:r w:rsidRPr="00961CC2">
        <w:rPr>
          <w:sz w:val="22"/>
          <w:szCs w:val="22"/>
          <w:lang w:eastAsia="x-none"/>
        </w:rPr>
        <w:t xml:space="preserve">Zmluva o poskytnutí NFP sa mení v rozsahu </w:t>
      </w:r>
      <w:r w:rsidRPr="00961CC2">
        <w:rPr>
          <w:b/>
          <w:sz w:val="22"/>
          <w:szCs w:val="22"/>
          <w:lang w:eastAsia="x-none"/>
        </w:rPr>
        <w:t>oznámenia Poskytovateľa</w:t>
      </w:r>
      <w:r w:rsidRPr="00961CC2">
        <w:rPr>
          <w:sz w:val="22"/>
          <w:szCs w:val="22"/>
          <w:lang w:eastAsia="x-none"/>
        </w:rPr>
        <w:t xml:space="preserve"> o zmene Zmluvy o poskytnutí NFP, ku ktorej došlo </w:t>
      </w:r>
      <w:r w:rsidRPr="00961CC2">
        <w:rPr>
          <w:b/>
          <w:sz w:val="22"/>
          <w:szCs w:val="22"/>
          <w:lang w:eastAsia="x-none"/>
        </w:rPr>
        <w:t>v dôsledku vykonania postupu podľa zák</w:t>
      </w:r>
      <w:r w:rsidR="000675C4" w:rsidRPr="00961CC2">
        <w:rPr>
          <w:b/>
          <w:sz w:val="22"/>
          <w:szCs w:val="22"/>
          <w:lang w:eastAsia="x-none"/>
        </w:rPr>
        <w:t>ona o VO</w:t>
      </w:r>
      <w:r w:rsidRPr="00961CC2">
        <w:rPr>
          <w:b/>
          <w:sz w:val="22"/>
          <w:szCs w:val="22"/>
          <w:lang w:eastAsia="x-none"/>
        </w:rPr>
        <w:t xml:space="preserve"> a/alebo zák</w:t>
      </w:r>
      <w:r w:rsidR="000675C4" w:rsidRPr="00961CC2">
        <w:rPr>
          <w:b/>
          <w:sz w:val="22"/>
          <w:szCs w:val="22"/>
          <w:lang w:eastAsia="x-none"/>
        </w:rPr>
        <w:t>ona o finančnej kontrole a audite</w:t>
      </w:r>
      <w:r w:rsidRPr="00961CC2">
        <w:rPr>
          <w:sz w:val="22"/>
          <w:szCs w:val="22"/>
          <w:lang w:eastAsia="x-none"/>
        </w:rPr>
        <w:t xml:space="preserve"> v rámci Projektu. Oznámenie špecifikuje konkrétny rozsah vykonaných zmien, vrátane identifikácie časti Zmluvy o poskytnutí NFP, ktorá sa mení. Takto vykonaná zmena sa označuje ako „Zmena Zmluvy o poskytnutí NFP vykonaná podľa výsledku postupu podľa osobitného predpisu podľa § 22 ods. 7 zák. č. 121/2022 Z. z.“ s uvedením dátumu odoslania oznámenia Poskytovateľom podľa písm. b) tohto odseku; právny úkon zmeny Zmluvy o poskytnutí NFP vykonanej podľa výsledku postupu podľa osobitného predpisu nahrádza dodatok k Zmluve o poskytnutí NFP, ktorý sa preto nevyhotovuje.</w:t>
      </w:r>
    </w:p>
    <w:p w14:paraId="0F074783" w14:textId="77777777" w:rsidR="00A43409" w:rsidRPr="00893640" w:rsidRDefault="00A43409">
      <w:pPr>
        <w:pStyle w:val="Odsekzoznamu"/>
        <w:numPr>
          <w:ilvl w:val="0"/>
          <w:numId w:val="40"/>
        </w:numPr>
        <w:spacing w:line="259" w:lineRule="auto"/>
        <w:ind w:left="567" w:hanging="283"/>
        <w:jc w:val="both"/>
        <w:rPr>
          <w:sz w:val="22"/>
          <w:szCs w:val="22"/>
          <w:lang w:eastAsia="x-none"/>
        </w:rPr>
      </w:pPr>
      <w:r w:rsidRPr="00961CC2">
        <w:rPr>
          <w:sz w:val="22"/>
          <w:szCs w:val="22"/>
          <w:lang w:eastAsia="x-none"/>
        </w:rPr>
        <w:t xml:space="preserve">Zmena </w:t>
      </w:r>
      <w:r w:rsidR="002B37D7" w:rsidRPr="00961CC2">
        <w:rPr>
          <w:sz w:val="22"/>
          <w:szCs w:val="22"/>
          <w:lang w:eastAsia="x-none"/>
        </w:rPr>
        <w:t>Z</w:t>
      </w:r>
      <w:r w:rsidRPr="00961CC2">
        <w:rPr>
          <w:sz w:val="22"/>
          <w:szCs w:val="22"/>
          <w:lang w:eastAsia="x-none"/>
        </w:rPr>
        <w:t xml:space="preserve">mluvy </w:t>
      </w:r>
      <w:r w:rsidR="002B37D7" w:rsidRPr="00961CC2">
        <w:rPr>
          <w:sz w:val="22"/>
          <w:szCs w:val="22"/>
          <w:lang w:eastAsia="x-none"/>
        </w:rPr>
        <w:t xml:space="preserve">o poskytnutí NFP </w:t>
      </w:r>
      <w:r w:rsidRPr="00961CC2">
        <w:rPr>
          <w:sz w:val="22"/>
          <w:szCs w:val="22"/>
          <w:lang w:eastAsia="x-none"/>
        </w:rPr>
        <w:t xml:space="preserve">v rozsahu oznámenia Poskytovateľa podľa písm. a) tohto odseku nadobúda </w:t>
      </w:r>
      <w:r w:rsidRPr="00961CC2">
        <w:rPr>
          <w:b/>
          <w:sz w:val="22"/>
          <w:szCs w:val="22"/>
          <w:lang w:eastAsia="x-none"/>
        </w:rPr>
        <w:t xml:space="preserve">účinnosť </w:t>
      </w:r>
      <w:r w:rsidRPr="00961CC2">
        <w:rPr>
          <w:sz w:val="22"/>
          <w:szCs w:val="22"/>
          <w:lang w:eastAsia="x-none"/>
        </w:rPr>
        <w:t>odoslaním oznámenia Poskytovateľa Prijímateľovi prostredníctvom I</w:t>
      </w:r>
      <w:r w:rsidR="00CC3123" w:rsidRPr="00961CC2">
        <w:rPr>
          <w:sz w:val="22"/>
          <w:szCs w:val="22"/>
          <w:lang w:eastAsia="x-none"/>
        </w:rPr>
        <w:t>nformačného</w:t>
      </w:r>
      <w:r w:rsidRPr="00961CC2">
        <w:rPr>
          <w:sz w:val="22"/>
          <w:szCs w:val="22"/>
          <w:lang w:eastAsia="x-none"/>
        </w:rPr>
        <w:t xml:space="preserve"> monitorovacieho systému. Poskytovateľ je povinný takúto zmenu </w:t>
      </w:r>
      <w:r w:rsidRPr="00961CC2">
        <w:rPr>
          <w:b/>
          <w:sz w:val="22"/>
          <w:szCs w:val="22"/>
          <w:lang w:eastAsia="x-none"/>
        </w:rPr>
        <w:t>Zverejniť</w:t>
      </w:r>
      <w:r w:rsidRPr="00961CC2">
        <w:rPr>
          <w:sz w:val="22"/>
          <w:szCs w:val="22"/>
          <w:lang w:eastAsia="x-none"/>
        </w:rPr>
        <w:t xml:space="preserve"> v I</w:t>
      </w:r>
      <w:r w:rsidR="00CC3123" w:rsidRPr="00961CC2">
        <w:rPr>
          <w:bCs/>
          <w:sz w:val="22"/>
          <w:szCs w:val="22"/>
        </w:rPr>
        <w:t>nformačnom</w:t>
      </w:r>
      <w:r w:rsidRPr="00961CC2">
        <w:rPr>
          <w:sz w:val="22"/>
          <w:szCs w:val="22"/>
          <w:lang w:eastAsia="x-none"/>
        </w:rPr>
        <w:t xml:space="preserve"> monitorovacom systéme.</w:t>
      </w:r>
    </w:p>
    <w:p w14:paraId="254F25D6" w14:textId="77777777" w:rsidR="00961CC2" w:rsidRPr="00893640" w:rsidRDefault="00961CC2" w:rsidP="00961CC2">
      <w:pPr>
        <w:pStyle w:val="Odsekzoznamu"/>
        <w:numPr>
          <w:ilvl w:val="0"/>
          <w:numId w:val="40"/>
        </w:numPr>
        <w:spacing w:line="257" w:lineRule="auto"/>
        <w:ind w:left="567" w:hanging="283"/>
        <w:jc w:val="both"/>
        <w:rPr>
          <w:sz w:val="22"/>
          <w:szCs w:val="22"/>
          <w:lang w:val="x-none" w:eastAsia="x-none"/>
        </w:rPr>
      </w:pPr>
      <w:r w:rsidRPr="00893640">
        <w:rPr>
          <w:bCs/>
          <w:sz w:val="22"/>
          <w:szCs w:val="22"/>
        </w:rPr>
        <w:t xml:space="preserve">Ak je obsahom oznámenia Poskytovateľa podľa písm. a) tohto odseku </w:t>
      </w:r>
      <w:r w:rsidRPr="00893640">
        <w:rPr>
          <w:b/>
          <w:bCs/>
          <w:sz w:val="22"/>
          <w:szCs w:val="22"/>
        </w:rPr>
        <w:t>zmena v  jednotlivých položkách rozpočtu Projektu</w:t>
      </w:r>
      <w:r w:rsidRPr="00893640">
        <w:rPr>
          <w:bCs/>
          <w:sz w:val="22"/>
          <w:szCs w:val="22"/>
        </w:rPr>
        <w:t xml:space="preserve"> </w:t>
      </w:r>
      <w:r w:rsidRPr="00893640">
        <w:rPr>
          <w:b/>
          <w:bCs/>
          <w:sz w:val="22"/>
          <w:szCs w:val="22"/>
        </w:rPr>
        <w:t>a/alebo ich bližšia špecifikácia</w:t>
      </w:r>
      <w:r w:rsidRPr="00893640">
        <w:rPr>
          <w:bCs/>
          <w:sz w:val="22"/>
          <w:szCs w:val="22"/>
        </w:rPr>
        <w:t xml:space="preserve"> (pričom v tomto prípade nejde o zmenu technických parametrov, t.j. o zmenu technickej špecifikácie), a to </w:t>
      </w:r>
      <w:r w:rsidRPr="00893640">
        <w:rPr>
          <w:b/>
          <w:bCs/>
          <w:sz w:val="22"/>
          <w:szCs w:val="22"/>
        </w:rPr>
        <w:t xml:space="preserve">podľa výsledkov </w:t>
      </w:r>
      <w:r w:rsidRPr="00893640">
        <w:rPr>
          <w:b/>
          <w:sz w:val="22"/>
          <w:szCs w:val="22"/>
        </w:rPr>
        <w:t>kontroly Verejného obstarávania</w:t>
      </w:r>
      <w:r w:rsidRPr="00893640">
        <w:rPr>
          <w:bCs/>
          <w:sz w:val="22"/>
          <w:szCs w:val="22"/>
        </w:rPr>
        <w:t xml:space="preserve">, </w:t>
      </w:r>
      <w:r w:rsidRPr="00893640">
        <w:rPr>
          <w:sz w:val="22"/>
          <w:szCs w:val="22"/>
        </w:rPr>
        <w:t xml:space="preserve">postupuje sa tak, že Poskytovateľ zapracuje zmeny v položkách rozpočtu, vrátane tých, ktoré súvisia s Potvrdenou ex ante finančnou opravou, podľa výsledku kontroly Verejného obstarávania do elektronickej verzie rozpočtu Projektu (spolu so súvzťažne upravenou výškou výdavkov), takto aktualizovaný rozpočet Projektu nahrá do Informačného monitorovacieho systému k Projektu a jeho konečnú upravenú podobu oznámi Prijímateľovi prostredníctvom Informačného monitorovacieho systému. V dôsledku takto vykonaného oznámenia Poskytovateľa dochádza k zmene VP a/alebo v ďalších príloh rozhodnutia aktualizáciou rozpočtu Projektu a k zmene dotknutej časti Celkových oprávnených výdavkov. Pre preplatenie zmenou dotknutých Celkových oprávnených výdavkov v ŽoP je podkladom aktualizovaný rozpočet Projektu vykonaný opísaným spôsobom na podklade </w:t>
      </w:r>
      <w:r w:rsidRPr="00893640">
        <w:rPr>
          <w:bCs/>
          <w:sz w:val="22"/>
          <w:szCs w:val="22"/>
        </w:rPr>
        <w:t xml:space="preserve">výsledkov </w:t>
      </w:r>
      <w:r w:rsidRPr="00893640">
        <w:rPr>
          <w:sz w:val="22"/>
          <w:szCs w:val="22"/>
        </w:rPr>
        <w:t xml:space="preserve">príslušnej kontroly Verejného obstarávania. </w:t>
      </w:r>
    </w:p>
    <w:p w14:paraId="787E20CD" w14:textId="77777777" w:rsidR="00A43409" w:rsidRPr="00893640" w:rsidRDefault="00A43409" w:rsidP="00893640">
      <w:pPr>
        <w:pStyle w:val="Odsekzoznamu"/>
        <w:spacing w:line="259" w:lineRule="auto"/>
        <w:ind w:left="567"/>
        <w:jc w:val="both"/>
        <w:rPr>
          <w:lang w:val="x-none" w:eastAsia="x-none"/>
        </w:rPr>
      </w:pPr>
    </w:p>
    <w:p w14:paraId="19BD438C" w14:textId="77777777" w:rsidR="00A43409" w:rsidRPr="00961CC2" w:rsidRDefault="00A43409">
      <w:pPr>
        <w:pStyle w:val="Odsekzoznamu"/>
        <w:numPr>
          <w:ilvl w:val="0"/>
          <w:numId w:val="38"/>
        </w:numPr>
        <w:spacing w:line="259" w:lineRule="auto"/>
        <w:ind w:left="284" w:hanging="284"/>
        <w:jc w:val="both"/>
        <w:rPr>
          <w:sz w:val="22"/>
          <w:szCs w:val="22"/>
          <w:lang w:eastAsia="x-none"/>
        </w:rPr>
      </w:pPr>
      <w:r w:rsidRPr="003B3605">
        <w:rPr>
          <w:sz w:val="22"/>
          <w:szCs w:val="22"/>
          <w:lang w:eastAsia="x-none"/>
        </w:rPr>
        <w:t xml:space="preserve">Zmluvné strany sa dohodli, že k automatickej zmene Zmluvy o poskytnutí NFP dochádza aj vtedy, ak má Prijímateľom oznámená zmena </w:t>
      </w:r>
      <w:r w:rsidRPr="00961CC2">
        <w:rPr>
          <w:b/>
          <w:sz w:val="22"/>
          <w:szCs w:val="22"/>
          <w:lang w:eastAsia="x-none"/>
        </w:rPr>
        <w:t>formálny charakter</w:t>
      </w:r>
      <w:r w:rsidRPr="00961CC2">
        <w:rPr>
          <w:sz w:val="22"/>
          <w:szCs w:val="22"/>
          <w:lang w:eastAsia="x-none"/>
        </w:rPr>
        <w:t xml:space="preserve"> (ods. </w:t>
      </w:r>
      <w:r w:rsidR="005851C8" w:rsidRPr="00961CC2">
        <w:rPr>
          <w:sz w:val="22"/>
          <w:szCs w:val="22"/>
          <w:lang w:eastAsia="x-none"/>
        </w:rPr>
        <w:t>4</w:t>
      </w:r>
      <w:r w:rsidRPr="00961CC2">
        <w:rPr>
          <w:sz w:val="22"/>
          <w:szCs w:val="22"/>
          <w:lang w:eastAsia="x-none"/>
        </w:rPr>
        <w:t xml:space="preserve"> písm. c) tohto článku). Zmena má formálny charakter, ak je </w:t>
      </w:r>
      <w:r w:rsidRPr="00961CC2">
        <w:rPr>
          <w:b/>
          <w:sz w:val="22"/>
          <w:szCs w:val="22"/>
          <w:lang w:eastAsia="x-none"/>
        </w:rPr>
        <w:t>výsledkom postupu alebo konania podľa osobitného predpisu</w:t>
      </w:r>
      <w:r w:rsidRPr="00961CC2">
        <w:rPr>
          <w:sz w:val="22"/>
          <w:szCs w:val="22"/>
          <w:lang w:eastAsia="x-none"/>
        </w:rPr>
        <w:t xml:space="preserve"> </w:t>
      </w:r>
      <w:r w:rsidRPr="00961CC2">
        <w:rPr>
          <w:b/>
          <w:sz w:val="22"/>
          <w:szCs w:val="22"/>
          <w:lang w:eastAsia="x-none"/>
        </w:rPr>
        <w:t>odlišného od zák</w:t>
      </w:r>
      <w:r w:rsidR="00647B24" w:rsidRPr="00961CC2">
        <w:rPr>
          <w:b/>
          <w:sz w:val="22"/>
          <w:szCs w:val="22"/>
          <w:lang w:eastAsia="x-none"/>
        </w:rPr>
        <w:t>ona o VO</w:t>
      </w:r>
      <w:r w:rsidRPr="00961CC2">
        <w:rPr>
          <w:b/>
          <w:sz w:val="22"/>
          <w:szCs w:val="22"/>
          <w:lang w:eastAsia="x-none"/>
        </w:rPr>
        <w:t xml:space="preserve"> a/alebo </w:t>
      </w:r>
      <w:r w:rsidR="00343CDA" w:rsidRPr="00961CC2">
        <w:rPr>
          <w:b/>
          <w:sz w:val="22"/>
          <w:szCs w:val="22"/>
          <w:lang w:eastAsia="x-none"/>
        </w:rPr>
        <w:t>Z</w:t>
      </w:r>
      <w:r w:rsidRPr="00961CC2">
        <w:rPr>
          <w:b/>
          <w:sz w:val="22"/>
          <w:szCs w:val="22"/>
          <w:lang w:eastAsia="x-none"/>
        </w:rPr>
        <w:t>ák</w:t>
      </w:r>
      <w:r w:rsidR="00647B24" w:rsidRPr="00961CC2">
        <w:rPr>
          <w:b/>
          <w:sz w:val="22"/>
          <w:szCs w:val="22"/>
          <w:lang w:eastAsia="x-none"/>
        </w:rPr>
        <w:t xml:space="preserve">ona o finančnej </w:t>
      </w:r>
      <w:r w:rsidR="000C3C6B" w:rsidRPr="00961CC2">
        <w:rPr>
          <w:b/>
          <w:sz w:val="22"/>
          <w:szCs w:val="22"/>
          <w:lang w:eastAsia="x-none"/>
        </w:rPr>
        <w:t xml:space="preserve">kontrole </w:t>
      </w:r>
      <w:r w:rsidR="00647B24" w:rsidRPr="00961CC2">
        <w:rPr>
          <w:b/>
          <w:sz w:val="22"/>
          <w:szCs w:val="22"/>
          <w:lang w:eastAsia="x-none"/>
        </w:rPr>
        <w:t>a audite</w:t>
      </w:r>
      <w:r w:rsidRPr="00961CC2">
        <w:rPr>
          <w:sz w:val="22"/>
          <w:szCs w:val="22"/>
          <w:lang w:eastAsia="x-none"/>
        </w:rPr>
        <w:t xml:space="preserve"> a výsledok tohto postupu alebo konania je pre Zmluvné strany záväzný. </w:t>
      </w:r>
      <w:r w:rsidR="00B26839" w:rsidRPr="00893640">
        <w:rPr>
          <w:sz w:val="22"/>
          <w:szCs w:val="22"/>
          <w:lang w:eastAsia="x-none"/>
        </w:rPr>
        <w:t xml:space="preserve">Zmena má formálny charakter </w:t>
      </w:r>
      <w:r w:rsidR="00B26839" w:rsidRPr="00893640">
        <w:rPr>
          <w:b/>
          <w:sz w:val="22"/>
          <w:szCs w:val="22"/>
          <w:lang w:eastAsia="x-none"/>
        </w:rPr>
        <w:t>aj vtedy, ak je definovaná ako formálna zmena  v Právnom dokumente Poskytovateľa (Príručka pre prijímateľa).</w:t>
      </w:r>
      <w:r w:rsidR="00E57BAD" w:rsidRPr="00893640">
        <w:rPr>
          <w:b/>
          <w:sz w:val="22"/>
          <w:szCs w:val="22"/>
          <w:lang w:eastAsia="x-none"/>
        </w:rPr>
        <w:t xml:space="preserve"> </w:t>
      </w:r>
      <w:r w:rsidRPr="003B3605">
        <w:rPr>
          <w:sz w:val="22"/>
          <w:szCs w:val="22"/>
          <w:lang w:eastAsia="x-none"/>
        </w:rPr>
        <w:t xml:space="preserve">K zmene Zmluvy o poskytnutí NFP v prípade formálnej zmeny dochádza na základe oznámenia zmeny Prijímateľom od kalendárneho dňa, kedy nastali právne účinky zmeny podľa osobitného predpisu </w:t>
      </w:r>
      <w:r w:rsidR="00D8304A" w:rsidRPr="00893640">
        <w:rPr>
          <w:sz w:val="22"/>
          <w:szCs w:val="22"/>
          <w:lang w:eastAsia="x-none"/>
        </w:rPr>
        <w:t>(</w:t>
      </w:r>
      <w:r w:rsidRPr="003B3605">
        <w:rPr>
          <w:sz w:val="22"/>
          <w:szCs w:val="22"/>
          <w:lang w:eastAsia="x-none"/>
        </w:rPr>
        <w:t xml:space="preserve">a ak ho nie je možné určiť, od </w:t>
      </w:r>
      <w:r w:rsidRPr="003B3605">
        <w:rPr>
          <w:sz w:val="22"/>
          <w:szCs w:val="22"/>
          <w:lang w:eastAsia="x-none"/>
        </w:rPr>
        <w:lastRenderedPageBreak/>
        <w:t>kalendárneho dňa, kedy zmena skutočne nastala</w:t>
      </w:r>
      <w:r w:rsidR="00D8304A" w:rsidRPr="00893640">
        <w:rPr>
          <w:sz w:val="22"/>
          <w:szCs w:val="22"/>
          <w:lang w:eastAsia="x-none"/>
        </w:rPr>
        <w:t>)</w:t>
      </w:r>
      <w:r w:rsidRPr="003B3605">
        <w:rPr>
          <w:sz w:val="22"/>
          <w:szCs w:val="22"/>
          <w:lang w:eastAsia="x-none"/>
        </w:rPr>
        <w:t>.</w:t>
      </w:r>
      <w:r w:rsidR="00D8304A" w:rsidRPr="00893640">
        <w:rPr>
          <w:sz w:val="22"/>
          <w:szCs w:val="22"/>
          <w:lang w:eastAsia="x-none"/>
        </w:rPr>
        <w:t xml:space="preserve"> V ostatných prípadoch definovaných ako formálna zmena v Právnom dokumente Poskytovateľa (Príručka pre prijímateľa), účinnosť zmeny nastáva od kalendárneho dňa, kedy zmena skutočne nastala. </w:t>
      </w:r>
      <w:r w:rsidRPr="003B3605">
        <w:rPr>
          <w:sz w:val="22"/>
          <w:szCs w:val="22"/>
          <w:lang w:eastAsia="x-none"/>
        </w:rPr>
        <w:t xml:space="preserve"> </w:t>
      </w:r>
      <w:r w:rsidRPr="003B3605">
        <w:rPr>
          <w:b/>
          <w:sz w:val="22"/>
          <w:szCs w:val="22"/>
          <w:lang w:eastAsia="x-none"/>
        </w:rPr>
        <w:t>Dodatok</w:t>
      </w:r>
      <w:r w:rsidRPr="003B3605">
        <w:rPr>
          <w:sz w:val="22"/>
          <w:szCs w:val="22"/>
          <w:lang w:eastAsia="x-none"/>
        </w:rPr>
        <w:t xml:space="preserve"> k Zmluve o poskytnutí NFP z dôvodu formálnej zmeny </w:t>
      </w:r>
      <w:r w:rsidRPr="00961CC2">
        <w:rPr>
          <w:b/>
          <w:sz w:val="22"/>
          <w:szCs w:val="22"/>
          <w:lang w:eastAsia="x-none"/>
        </w:rPr>
        <w:t>sa nevyhotovuje</w:t>
      </w:r>
      <w:r w:rsidRPr="00961CC2">
        <w:rPr>
          <w:sz w:val="22"/>
          <w:szCs w:val="22"/>
          <w:lang w:eastAsia="x-none"/>
        </w:rPr>
        <w:t xml:space="preserve">. Formálna zmena sa zapracuje do Zmluvy o poskytnutí NFP v rámci jej ďalších zmien, ak sa ďalšie zmeny riešia prostredníctvom </w:t>
      </w:r>
      <w:r w:rsidR="004C6802" w:rsidRPr="00961CC2">
        <w:rPr>
          <w:sz w:val="22"/>
          <w:szCs w:val="22"/>
          <w:lang w:eastAsia="x-none"/>
        </w:rPr>
        <w:t xml:space="preserve">vyhotovenia </w:t>
      </w:r>
      <w:r w:rsidRPr="00961CC2">
        <w:rPr>
          <w:sz w:val="22"/>
          <w:szCs w:val="22"/>
          <w:lang w:eastAsia="x-none"/>
        </w:rPr>
        <w:t>písomného dodatku. Formálna zmena sa premietne do I</w:t>
      </w:r>
      <w:r w:rsidR="00CC3123" w:rsidRPr="00961CC2">
        <w:rPr>
          <w:sz w:val="22"/>
          <w:szCs w:val="22"/>
          <w:lang w:eastAsia="x-none"/>
        </w:rPr>
        <w:t>nformačného</w:t>
      </w:r>
      <w:r w:rsidRPr="00961CC2">
        <w:rPr>
          <w:sz w:val="22"/>
          <w:szCs w:val="22"/>
          <w:lang w:eastAsia="x-none"/>
        </w:rPr>
        <w:t xml:space="preserve"> monitorovacieho systému v tej časti údajov, ktoré sa v dôsledku formálnej zmeny zmenili. </w:t>
      </w:r>
    </w:p>
    <w:p w14:paraId="0CD51B11" w14:textId="77777777" w:rsidR="00A43409" w:rsidRPr="00961CC2" w:rsidRDefault="00A43409" w:rsidP="00A76942">
      <w:pPr>
        <w:pStyle w:val="Odsekzoznamu"/>
        <w:ind w:left="284" w:hanging="284"/>
        <w:jc w:val="both"/>
        <w:rPr>
          <w:sz w:val="22"/>
          <w:szCs w:val="22"/>
          <w:lang w:eastAsia="x-none"/>
        </w:rPr>
      </w:pPr>
    </w:p>
    <w:p w14:paraId="667C2068" w14:textId="77777777" w:rsidR="00A43409" w:rsidRPr="001F71FE" w:rsidRDefault="00A43409" w:rsidP="00A76942">
      <w:pPr>
        <w:pStyle w:val="Odsekzoznamu"/>
        <w:numPr>
          <w:ilvl w:val="0"/>
          <w:numId w:val="38"/>
        </w:numPr>
        <w:spacing w:line="259" w:lineRule="auto"/>
        <w:ind w:left="284" w:hanging="284"/>
        <w:jc w:val="both"/>
        <w:rPr>
          <w:sz w:val="22"/>
          <w:szCs w:val="22"/>
          <w:lang w:eastAsia="x-none"/>
        </w:rPr>
      </w:pPr>
      <w:r w:rsidRPr="008A425B">
        <w:rPr>
          <w:sz w:val="22"/>
          <w:szCs w:val="22"/>
          <w:lang w:eastAsia="x-none"/>
        </w:rPr>
        <w:t xml:space="preserve">Zmluvné strany sa dohodli, že </w:t>
      </w:r>
      <w:r w:rsidR="00471241" w:rsidRPr="008A425B">
        <w:rPr>
          <w:sz w:val="22"/>
          <w:szCs w:val="22"/>
          <w:lang w:eastAsia="x-none"/>
        </w:rPr>
        <w:t>všetky</w:t>
      </w:r>
      <w:r w:rsidR="00471241" w:rsidRPr="001F71FE">
        <w:rPr>
          <w:sz w:val="22"/>
          <w:szCs w:val="22"/>
          <w:lang w:eastAsia="x-none"/>
        </w:rPr>
        <w:t xml:space="preserve"> </w:t>
      </w:r>
      <w:r w:rsidRPr="001F71FE">
        <w:rPr>
          <w:sz w:val="22"/>
          <w:szCs w:val="22"/>
          <w:lang w:eastAsia="x-none"/>
        </w:rPr>
        <w:t xml:space="preserve">zmeny, ktoré navrhne Prijímateľ a ktoré nie </w:t>
      </w:r>
      <w:r w:rsidRPr="001F71FE">
        <w:rPr>
          <w:bCs/>
          <w:sz w:val="22"/>
          <w:szCs w:val="22"/>
        </w:rPr>
        <w:t xml:space="preserve">je možné podradiť pod niektorú zo zmien podľa ods. </w:t>
      </w:r>
      <w:r w:rsidR="00A011F7" w:rsidRPr="001F71FE">
        <w:rPr>
          <w:bCs/>
          <w:sz w:val="22"/>
          <w:szCs w:val="22"/>
        </w:rPr>
        <w:t>4</w:t>
      </w:r>
      <w:r w:rsidRPr="001F71FE">
        <w:rPr>
          <w:bCs/>
          <w:sz w:val="22"/>
          <w:szCs w:val="22"/>
        </w:rPr>
        <w:t xml:space="preserve"> </w:t>
      </w:r>
      <w:r w:rsidR="00047BC3" w:rsidRPr="001F71FE">
        <w:rPr>
          <w:bCs/>
          <w:sz w:val="22"/>
          <w:szCs w:val="22"/>
        </w:rPr>
        <w:t xml:space="preserve">písm. a) až c) alebo e) </w:t>
      </w:r>
      <w:r w:rsidRPr="001F71FE">
        <w:rPr>
          <w:bCs/>
          <w:sz w:val="22"/>
          <w:szCs w:val="22"/>
        </w:rPr>
        <w:t xml:space="preserve">tohto </w:t>
      </w:r>
      <w:r w:rsidR="00C33436" w:rsidRPr="001F71FE">
        <w:rPr>
          <w:bCs/>
          <w:sz w:val="22"/>
          <w:szCs w:val="22"/>
        </w:rPr>
        <w:t>článku</w:t>
      </w:r>
      <w:r w:rsidRPr="001F71FE">
        <w:rPr>
          <w:bCs/>
          <w:sz w:val="22"/>
          <w:szCs w:val="22"/>
        </w:rPr>
        <w:t>, ak nie je dohodnuté inak</w:t>
      </w:r>
      <w:r w:rsidRPr="001F71FE">
        <w:rPr>
          <w:sz w:val="22"/>
          <w:szCs w:val="22"/>
          <w:lang w:eastAsia="x-none"/>
        </w:rPr>
        <w:t>, sa riešia tak, že Prijímateľ</w:t>
      </w:r>
      <w:r w:rsidRPr="001F71FE">
        <w:rPr>
          <w:b/>
          <w:sz w:val="22"/>
          <w:szCs w:val="22"/>
          <w:lang w:eastAsia="x-none"/>
        </w:rPr>
        <w:t xml:space="preserve"> oznámi </w:t>
      </w:r>
      <w:r w:rsidRPr="001F71FE">
        <w:rPr>
          <w:sz w:val="22"/>
          <w:szCs w:val="22"/>
          <w:lang w:eastAsia="x-none"/>
        </w:rPr>
        <w:t>zmenu Poskytovateľovi</w:t>
      </w:r>
      <w:r w:rsidRPr="001F71FE">
        <w:rPr>
          <w:b/>
          <w:sz w:val="22"/>
          <w:szCs w:val="22"/>
          <w:lang w:eastAsia="x-none"/>
        </w:rPr>
        <w:t xml:space="preserve"> </w:t>
      </w:r>
      <w:r w:rsidRPr="001F71FE">
        <w:rPr>
          <w:sz w:val="22"/>
          <w:szCs w:val="22"/>
          <w:lang w:eastAsia="x-none"/>
        </w:rPr>
        <w:t xml:space="preserve">a ďalej sa postupuje takto: </w:t>
      </w:r>
    </w:p>
    <w:p w14:paraId="42F42FB1" w14:textId="77777777" w:rsidR="00A43409" w:rsidRPr="001F71FE" w:rsidRDefault="00A43409">
      <w:pPr>
        <w:pStyle w:val="Odsekzoznamu"/>
        <w:numPr>
          <w:ilvl w:val="0"/>
          <w:numId w:val="42"/>
        </w:numPr>
        <w:spacing w:line="259" w:lineRule="auto"/>
        <w:jc w:val="both"/>
        <w:rPr>
          <w:sz w:val="22"/>
          <w:szCs w:val="22"/>
          <w:lang w:eastAsia="x-none"/>
        </w:rPr>
      </w:pPr>
      <w:r w:rsidRPr="001F71FE">
        <w:rPr>
          <w:b/>
          <w:sz w:val="22"/>
          <w:szCs w:val="22"/>
          <w:lang w:eastAsia="x-none"/>
        </w:rPr>
        <w:t>Ak Poskytovateľ návrh Prijímateľa v plnom rozsahu a bez akejkoľvek ďalšej zmeny alebo modifikácie</w:t>
      </w:r>
      <w:r w:rsidRPr="001F71FE">
        <w:rPr>
          <w:sz w:val="22"/>
          <w:szCs w:val="22"/>
          <w:lang w:eastAsia="x-none"/>
        </w:rPr>
        <w:t xml:space="preserve"> týkajúcej sa konečného znenia zmeny Zmluvy o poskytnutí NFP (vrátane zmeny Projektu) </w:t>
      </w:r>
      <w:r w:rsidRPr="001F71FE">
        <w:rPr>
          <w:b/>
          <w:sz w:val="22"/>
          <w:szCs w:val="22"/>
          <w:lang w:eastAsia="x-none"/>
        </w:rPr>
        <w:t xml:space="preserve">akceptuje, </w:t>
      </w:r>
      <w:r w:rsidRPr="001F71FE">
        <w:rPr>
          <w:sz w:val="22"/>
          <w:szCs w:val="22"/>
          <w:lang w:eastAsia="x-none"/>
        </w:rPr>
        <w:t xml:space="preserve">sú splnené podmienky na zmenu Zmluvy o poskytnutí NFP podľa § 22 ods. 7 zákona o príspevkoch z fondov EÚ. K zmene Zmluvy o poskytnutí NFP dochádza </w:t>
      </w:r>
      <w:commentRangeStart w:id="161"/>
      <w:commentRangeStart w:id="162"/>
      <w:r w:rsidRPr="001F71FE">
        <w:rPr>
          <w:b/>
          <w:sz w:val="22"/>
          <w:szCs w:val="22"/>
          <w:lang w:eastAsia="x-none"/>
        </w:rPr>
        <w:t xml:space="preserve">oznámením Poskytovateľa Prijímateľovi </w:t>
      </w:r>
      <w:commentRangeEnd w:id="161"/>
      <w:r w:rsidR="00360E57" w:rsidRPr="001F71FE">
        <w:rPr>
          <w:rStyle w:val="Odkaznakomentr"/>
          <w:lang w:val="x-none" w:eastAsia="x-none"/>
        </w:rPr>
        <w:commentReference w:id="161"/>
      </w:r>
      <w:r w:rsidRPr="001F71FE">
        <w:rPr>
          <w:b/>
          <w:sz w:val="22"/>
          <w:szCs w:val="22"/>
          <w:lang w:eastAsia="x-none"/>
        </w:rPr>
        <w:t>o tom, že plne akceptoval navrhnutú zmenu</w:t>
      </w:r>
      <w:r w:rsidRPr="001F71FE">
        <w:rPr>
          <w:sz w:val="22"/>
          <w:szCs w:val="22"/>
          <w:lang w:eastAsia="x-none"/>
        </w:rPr>
        <w:t xml:space="preserve">, </w:t>
      </w:r>
      <w:commentRangeEnd w:id="162"/>
      <w:r w:rsidRPr="001F71FE">
        <w:rPr>
          <w:rStyle w:val="Odkaznakomentr"/>
          <w:sz w:val="22"/>
          <w:szCs w:val="22"/>
          <w:lang w:val="x-none" w:eastAsia="x-none"/>
        </w:rPr>
        <w:commentReference w:id="162"/>
      </w:r>
      <w:r w:rsidRPr="001F71FE">
        <w:rPr>
          <w:sz w:val="22"/>
          <w:szCs w:val="22"/>
          <w:lang w:eastAsia="x-none"/>
        </w:rPr>
        <w:t xml:space="preserve">s účinnosťou od kalendárneho dňa, kedy zmena skutočne nastala alebo od neskoršieho kalendárneho dňa, ktorý je uvedený v návrhu zmeny predloženom Prijímateľom. </w:t>
      </w:r>
      <w:r w:rsidRPr="001F71FE">
        <w:rPr>
          <w:b/>
          <w:sz w:val="22"/>
          <w:szCs w:val="22"/>
          <w:lang w:eastAsia="x-none"/>
        </w:rPr>
        <w:t>Právny úkon</w:t>
      </w:r>
      <w:r w:rsidRPr="001F71FE">
        <w:rPr>
          <w:sz w:val="22"/>
          <w:szCs w:val="22"/>
          <w:lang w:eastAsia="x-none"/>
        </w:rPr>
        <w:t xml:space="preserve"> oznámenia Poskytovateľa Prijímateľovi podľa predchádzajúcej vety </w:t>
      </w:r>
      <w:r w:rsidRPr="001F71FE">
        <w:rPr>
          <w:b/>
          <w:sz w:val="22"/>
          <w:szCs w:val="22"/>
          <w:lang w:eastAsia="x-none"/>
        </w:rPr>
        <w:t>musí byť</w:t>
      </w:r>
      <w:r w:rsidRPr="001F71FE">
        <w:rPr>
          <w:sz w:val="22"/>
          <w:szCs w:val="22"/>
          <w:lang w:eastAsia="x-none"/>
        </w:rPr>
        <w:t xml:space="preserve"> </w:t>
      </w:r>
      <w:r w:rsidRPr="001F71FE">
        <w:rPr>
          <w:b/>
          <w:sz w:val="22"/>
          <w:szCs w:val="22"/>
          <w:lang w:eastAsia="x-none"/>
        </w:rPr>
        <w:t>Zverejnený</w:t>
      </w:r>
      <w:r w:rsidRPr="001F71FE">
        <w:rPr>
          <w:sz w:val="22"/>
          <w:szCs w:val="22"/>
          <w:lang w:eastAsia="x-none"/>
        </w:rPr>
        <w:t xml:space="preserve"> v I</w:t>
      </w:r>
      <w:r w:rsidR="00CC3123" w:rsidRPr="001F71FE">
        <w:rPr>
          <w:bCs/>
          <w:sz w:val="22"/>
          <w:szCs w:val="22"/>
        </w:rPr>
        <w:t>nformačnom</w:t>
      </w:r>
      <w:r w:rsidRPr="001F71FE">
        <w:rPr>
          <w:sz w:val="22"/>
          <w:szCs w:val="22"/>
          <w:lang w:eastAsia="x-none"/>
        </w:rPr>
        <w:t xml:space="preserve"> monitorovacom systéme a nahrádza sa ním dodatok k Zmluve o poskytnutí NFP, ktorý sa preto nevyhotovuje.</w:t>
      </w:r>
    </w:p>
    <w:p w14:paraId="2CD66115" w14:textId="77777777" w:rsidR="00A43409" w:rsidRPr="001F71FE" w:rsidRDefault="00A43409">
      <w:pPr>
        <w:pStyle w:val="Odsekzoznamu"/>
        <w:numPr>
          <w:ilvl w:val="0"/>
          <w:numId w:val="42"/>
        </w:numPr>
        <w:spacing w:line="259" w:lineRule="auto"/>
        <w:jc w:val="both"/>
        <w:rPr>
          <w:sz w:val="22"/>
          <w:szCs w:val="22"/>
          <w:lang w:eastAsia="x-none"/>
        </w:rPr>
      </w:pPr>
      <w:r w:rsidRPr="001F71FE">
        <w:rPr>
          <w:sz w:val="22"/>
          <w:szCs w:val="22"/>
          <w:lang w:eastAsia="x-none"/>
        </w:rPr>
        <w:t xml:space="preserve">Realizácii postupu a právnym následkom podľa prvej vety písm. a) tohto odseku nebráni, ak za účelom podrobnejšieho preskúmania obsahu navrhovanej zmeny prebehne medzi Zmluvnými stranami pred akceptáciou zmeny Poskytovateľom komunikácia, vrátane výmeny písomných podkladov. Prijímateľ je oprávnený pôvodne predložený návrh zmeny upraviť bez toho, aby bol povinný predkladať nový návrh. </w:t>
      </w:r>
    </w:p>
    <w:p w14:paraId="37573CEB" w14:textId="734CB862" w:rsidR="00A43409" w:rsidRPr="001F71FE" w:rsidRDefault="00A43409">
      <w:pPr>
        <w:pStyle w:val="Odsekzoznamu"/>
        <w:numPr>
          <w:ilvl w:val="0"/>
          <w:numId w:val="42"/>
        </w:numPr>
        <w:spacing w:line="259" w:lineRule="auto"/>
        <w:jc w:val="both"/>
        <w:rPr>
          <w:sz w:val="22"/>
          <w:szCs w:val="22"/>
          <w:lang w:eastAsia="x-none"/>
        </w:rPr>
      </w:pPr>
      <w:r w:rsidRPr="001F71FE">
        <w:rPr>
          <w:b/>
          <w:sz w:val="22"/>
          <w:szCs w:val="22"/>
          <w:lang w:eastAsia="x-none"/>
        </w:rPr>
        <w:t xml:space="preserve">Ak Poskytovateľ návrh Prijímateľa na zmenu Zmluvy o poskytnutí NFP akceptuje </w:t>
      </w:r>
      <w:commentRangeStart w:id="163"/>
      <w:r w:rsidRPr="001F71FE">
        <w:rPr>
          <w:b/>
          <w:sz w:val="22"/>
          <w:szCs w:val="22"/>
          <w:lang w:eastAsia="x-none"/>
        </w:rPr>
        <w:t>inak</w:t>
      </w:r>
      <w:commentRangeEnd w:id="163"/>
      <w:r w:rsidR="00360E57" w:rsidRPr="001F71FE">
        <w:rPr>
          <w:rStyle w:val="Odkaznakomentr"/>
          <w:b/>
          <w:lang w:val="x-none" w:eastAsia="x-none"/>
        </w:rPr>
        <w:commentReference w:id="163"/>
      </w:r>
      <w:r w:rsidRPr="001F71FE">
        <w:rPr>
          <w:sz w:val="22"/>
          <w:szCs w:val="22"/>
          <w:lang w:eastAsia="x-none"/>
        </w:rPr>
        <w:t>, než je uvedené v písm. a) tohto odseku, akceptovaním návrhu zmeny Poskytovateľom dochádza k zmene Zmluvy o poskytnutí NFP v rozsahu akceptácie menej významnej zmeny Poskytovateľom, s účinnosťou od kalendárneho dňa, kedy zmena skutočne nastala, ak z akceptovaného návrhu na zmenu nevyplýva iný dátum účinnosti zmeny. Podľa prvej vety tohto písm. c) sa postupuje aj v </w:t>
      </w:r>
      <w:r w:rsidRPr="001F71FE">
        <w:rPr>
          <w:b/>
          <w:sz w:val="22"/>
          <w:szCs w:val="22"/>
          <w:lang w:eastAsia="x-none"/>
        </w:rPr>
        <w:t xml:space="preserve">prípade zmeny Zmluvy o poskytnutí NFP, ktorú Poskytovateľ plne akceptuje, avšak z obsahu ktorej vyplýva </w:t>
      </w:r>
      <w:commentRangeStart w:id="164"/>
      <w:r w:rsidRPr="001F71FE">
        <w:rPr>
          <w:b/>
          <w:sz w:val="22"/>
          <w:szCs w:val="22"/>
          <w:lang w:eastAsia="x-none"/>
        </w:rPr>
        <w:t>skorší dátum účinnosti zmeny ako tri mesiace pred prvým možným Zverejnením zmeny Zmluvy o poskytnutí NFP v I</w:t>
      </w:r>
      <w:r w:rsidR="00CC3123" w:rsidRPr="001F71FE">
        <w:rPr>
          <w:b/>
          <w:bCs/>
          <w:sz w:val="22"/>
          <w:szCs w:val="22"/>
        </w:rPr>
        <w:t>nformačnom</w:t>
      </w:r>
      <w:r w:rsidRPr="001F71FE">
        <w:rPr>
          <w:b/>
          <w:sz w:val="22"/>
          <w:szCs w:val="22"/>
          <w:lang w:eastAsia="x-none"/>
        </w:rPr>
        <w:t xml:space="preserve"> monitorovacom systéme</w:t>
      </w:r>
      <w:commentRangeEnd w:id="164"/>
      <w:r w:rsidRPr="001F71FE">
        <w:rPr>
          <w:rStyle w:val="Odkaznakomentr"/>
          <w:b/>
          <w:sz w:val="22"/>
          <w:szCs w:val="22"/>
          <w:lang w:val="x-none" w:eastAsia="x-none"/>
        </w:rPr>
        <w:commentReference w:id="164"/>
      </w:r>
      <w:r w:rsidRPr="001F71FE">
        <w:rPr>
          <w:sz w:val="22"/>
          <w:szCs w:val="22"/>
          <w:lang w:eastAsia="x-none"/>
        </w:rPr>
        <w:t xml:space="preserve">. Zmeny podľa prvej a druhej vety tohto písm. c) sa zrealizujú prostredníctvom písomného </w:t>
      </w:r>
      <w:r w:rsidRPr="001F71FE">
        <w:rPr>
          <w:b/>
          <w:sz w:val="22"/>
          <w:szCs w:val="22"/>
          <w:lang w:eastAsia="x-none"/>
        </w:rPr>
        <w:t>dodatku</w:t>
      </w:r>
      <w:r w:rsidRPr="001F71FE">
        <w:rPr>
          <w:sz w:val="22"/>
          <w:szCs w:val="22"/>
          <w:lang w:eastAsia="x-none"/>
        </w:rPr>
        <w:t xml:space="preserve"> k Zmluve o poskytnutí NFP, ktorý sa vyhotoví najneskôr pred Žiadosťou o platbu </w:t>
      </w:r>
      <w:ins w:id="165" w:author="Autor">
        <w:r w:rsidR="00AE2B7F">
          <w:rPr>
            <w:sz w:val="22"/>
            <w:szCs w:val="22"/>
            <w:lang w:eastAsia="x-none"/>
          </w:rPr>
          <w:t>(</w:t>
        </w:r>
      </w:ins>
      <w:r w:rsidRPr="001F71FE">
        <w:rPr>
          <w:sz w:val="22"/>
          <w:szCs w:val="22"/>
          <w:lang w:eastAsia="x-none"/>
        </w:rPr>
        <w:t>s príznakom „záverečná“</w:t>
      </w:r>
      <w:ins w:id="166" w:author="Autor">
        <w:r w:rsidR="00AE2B7F">
          <w:rPr>
            <w:sz w:val="22"/>
            <w:szCs w:val="22"/>
            <w:lang w:eastAsia="x-none"/>
          </w:rPr>
          <w:t>)</w:t>
        </w:r>
      </w:ins>
      <w:r w:rsidRPr="001F71FE">
        <w:rPr>
          <w:sz w:val="22"/>
          <w:szCs w:val="22"/>
          <w:lang w:eastAsia="x-none"/>
        </w:rPr>
        <w:t xml:space="preserve">, pričom takýto dodatok môže zahŕňať aj iné akceptované alebo schválené zmeny Zmluvy o poskytnutí NFP. Z hľadiska oprávnenosti výdavkov pre priebežne predkladané ŽoP je relevantným podkladom právny úkon oznámenia Poskytovateľa Prijímateľovi o akceptácii menej významnej zmeny Zmluvy o poskytnutí NFP. </w:t>
      </w:r>
    </w:p>
    <w:p w14:paraId="28C8D87E" w14:textId="4235BB16" w:rsidR="00A43409" w:rsidRDefault="00A43409">
      <w:pPr>
        <w:pStyle w:val="Odsekzoznamu"/>
        <w:numPr>
          <w:ilvl w:val="0"/>
          <w:numId w:val="42"/>
        </w:numPr>
        <w:spacing w:line="259" w:lineRule="auto"/>
        <w:jc w:val="both"/>
        <w:rPr>
          <w:ins w:id="167" w:author="Autor"/>
          <w:sz w:val="22"/>
          <w:szCs w:val="22"/>
          <w:lang w:eastAsia="x-none"/>
        </w:rPr>
      </w:pPr>
      <w:r w:rsidRPr="001F71FE">
        <w:rPr>
          <w:b/>
          <w:sz w:val="22"/>
          <w:szCs w:val="22"/>
          <w:lang w:eastAsia="x-none"/>
        </w:rPr>
        <w:t>Poskytovateľ je oprávnený preklasifikovať zmenu oznámenú Prijímateľom z režimu menej významnej zmeny na významnejšiu zmenu</w:t>
      </w:r>
      <w:r w:rsidRPr="001F71FE">
        <w:rPr>
          <w:sz w:val="22"/>
          <w:szCs w:val="22"/>
          <w:lang w:eastAsia="x-none"/>
        </w:rPr>
        <w:t xml:space="preserve">, ak má za to, že skutočný rozsah zmeny, jej dopad alebo jej účinky na práva alebo povinnosti Zmluvných strán podľa Zmluvy o poskytnutí NFP a/alebo na vzťahy vyplývajúce z poskytnutia NFP na základe Zmluvy o poskytnutí NFP a z nich vyplývajúce práva alebo povinnosti (napr. z hľadiska dodržania pravidiel </w:t>
      </w:r>
      <w:r w:rsidR="002026DD" w:rsidRPr="001F71FE">
        <w:rPr>
          <w:sz w:val="22"/>
          <w:szCs w:val="22"/>
          <w:lang w:eastAsia="x-none"/>
        </w:rPr>
        <w:t>V</w:t>
      </w:r>
      <w:r w:rsidRPr="001F71FE">
        <w:rPr>
          <w:sz w:val="22"/>
          <w:szCs w:val="22"/>
          <w:lang w:eastAsia="x-none"/>
        </w:rPr>
        <w:t xml:space="preserve">erejného obstarávania) a/alebo na oprávnenosť výdavkov, je potrebné posúdiť z komplexného hľadiska v rámci postupov, ktorými sa </w:t>
      </w:r>
      <w:r w:rsidRPr="001F71FE">
        <w:rPr>
          <w:sz w:val="22"/>
          <w:szCs w:val="22"/>
          <w:lang w:eastAsia="x-none"/>
        </w:rPr>
        <w:lastRenderedPageBreak/>
        <w:t xml:space="preserve">rieši významnejšia zmena. </w:t>
      </w:r>
      <w:r w:rsidRPr="001F71FE">
        <w:rPr>
          <w:b/>
          <w:sz w:val="22"/>
          <w:szCs w:val="22"/>
          <w:lang w:eastAsia="x-none"/>
        </w:rPr>
        <w:t>Poskytovateľ oznámi</w:t>
      </w:r>
      <w:r w:rsidRPr="001F71FE">
        <w:rPr>
          <w:sz w:val="22"/>
          <w:szCs w:val="22"/>
          <w:lang w:eastAsia="x-none"/>
        </w:rPr>
        <w:t xml:space="preserve"> Prijímateľovi preklasifik</w:t>
      </w:r>
      <w:ins w:id="168" w:author="Autor">
        <w:r w:rsidR="00DC2E64">
          <w:rPr>
            <w:sz w:val="22"/>
            <w:szCs w:val="22"/>
            <w:lang w:eastAsia="x-none"/>
          </w:rPr>
          <w:t>ovanie</w:t>
        </w:r>
      </w:ins>
      <w:del w:id="169" w:author="Autor">
        <w:r w:rsidRPr="001F71FE" w:rsidDel="00DC2E64">
          <w:rPr>
            <w:sz w:val="22"/>
            <w:szCs w:val="22"/>
            <w:lang w:eastAsia="x-none"/>
          </w:rPr>
          <w:delText>áciu</w:delText>
        </w:r>
      </w:del>
      <w:r w:rsidRPr="001F71FE">
        <w:rPr>
          <w:sz w:val="22"/>
          <w:szCs w:val="22"/>
          <w:lang w:eastAsia="x-none"/>
        </w:rPr>
        <w:t xml:space="preserve"> druhu zmeny a je povinný o nej následne riadne konať. K zmene Zmluvy o poskytnutí NFP dochádza podľa pravidiel vyplývajúcich zo Zmluvy o poskytnutí NFP alebo zo zákona o príspevkoch z fondov EÚ pre preklasifikovaný druh zmeny. </w:t>
      </w:r>
    </w:p>
    <w:p w14:paraId="6419DF55" w14:textId="77777777" w:rsidR="00282996" w:rsidRPr="001F71FE" w:rsidDel="00282996" w:rsidRDefault="00282996" w:rsidP="00282996">
      <w:pPr>
        <w:pStyle w:val="Odsekzoznamu"/>
        <w:numPr>
          <w:ilvl w:val="0"/>
          <w:numId w:val="42"/>
        </w:numPr>
        <w:spacing w:line="259" w:lineRule="auto"/>
        <w:jc w:val="both"/>
        <w:rPr>
          <w:del w:id="170" w:author="Autor"/>
          <w:sz w:val="22"/>
          <w:szCs w:val="22"/>
          <w:lang w:eastAsia="x-none"/>
        </w:rPr>
      </w:pPr>
    </w:p>
    <w:p w14:paraId="3C261A70" w14:textId="77777777" w:rsidR="00A43409" w:rsidRPr="00282996" w:rsidRDefault="00A43409">
      <w:pPr>
        <w:pStyle w:val="Odsekzoznamu"/>
        <w:numPr>
          <w:ilvl w:val="0"/>
          <w:numId w:val="42"/>
        </w:numPr>
        <w:spacing w:line="259" w:lineRule="auto"/>
        <w:jc w:val="both"/>
        <w:rPr>
          <w:sz w:val="22"/>
          <w:szCs w:val="22"/>
          <w:lang w:eastAsia="x-none"/>
        </w:rPr>
        <w:pPrChange w:id="171" w:author="Autor">
          <w:pPr>
            <w:pStyle w:val="Odsekzoznamu"/>
            <w:jc w:val="both"/>
          </w:pPr>
        </w:pPrChange>
      </w:pPr>
      <w:r w:rsidRPr="009B00A6">
        <w:rPr>
          <w:b/>
          <w:sz w:val="22"/>
          <w:szCs w:val="22"/>
          <w:lang w:eastAsia="x-none"/>
        </w:rPr>
        <w:t>Poskytovateľ je oprávnený zmenu oznámenú Prijímateľom neakceptovať.</w:t>
      </w:r>
      <w:r w:rsidRPr="009B00A6">
        <w:rPr>
          <w:sz w:val="22"/>
          <w:szCs w:val="22"/>
          <w:lang w:eastAsia="x-none"/>
        </w:rPr>
        <w:t xml:space="preserve"> Dôvody neakceptácie zmeny Poskytovateľ zahrnie</w:t>
      </w:r>
      <w:r w:rsidRPr="00282996">
        <w:rPr>
          <w:sz w:val="22"/>
          <w:szCs w:val="22"/>
          <w:lang w:eastAsia="x-none"/>
        </w:rPr>
        <w:t xml:space="preserve"> do oznámenia o neakceptovaní zmeny, ktoré doručí Prijímateľovi prostredníctvom </w:t>
      </w:r>
      <w:r w:rsidR="00CC3123" w:rsidRPr="00282996">
        <w:rPr>
          <w:sz w:val="22"/>
          <w:szCs w:val="22"/>
          <w:lang w:eastAsia="x-none"/>
        </w:rPr>
        <w:t xml:space="preserve">Informačného </w:t>
      </w:r>
      <w:r w:rsidRPr="00282996">
        <w:rPr>
          <w:sz w:val="22"/>
          <w:szCs w:val="22"/>
          <w:lang w:eastAsia="x-none"/>
        </w:rPr>
        <w:t xml:space="preserve">monitorovacieho systému, čím sa riešenie návrhu zmeny končí. Poskytovateľ vždy neakceptuje zmenu, ktorá je Podstatnou zmenou Projektu. </w:t>
      </w:r>
    </w:p>
    <w:p w14:paraId="1CD10B2A" w14:textId="77777777" w:rsidR="001907E8" w:rsidRPr="001F71FE" w:rsidRDefault="001907E8" w:rsidP="00A76942">
      <w:pPr>
        <w:pStyle w:val="Odsekzoznamu"/>
        <w:numPr>
          <w:ilvl w:val="0"/>
          <w:numId w:val="38"/>
        </w:numPr>
        <w:spacing w:line="259" w:lineRule="auto"/>
        <w:ind w:left="426" w:hanging="426"/>
        <w:jc w:val="both"/>
        <w:rPr>
          <w:sz w:val="22"/>
          <w:szCs w:val="22"/>
          <w:lang w:eastAsia="x-none"/>
        </w:rPr>
      </w:pPr>
      <w:r w:rsidRPr="001F71FE">
        <w:rPr>
          <w:b/>
          <w:sz w:val="22"/>
          <w:szCs w:val="22"/>
          <w:lang w:eastAsia="x-none"/>
        </w:rPr>
        <w:t>Menej významnými zmenami sú</w:t>
      </w:r>
      <w:r w:rsidR="00845FAC" w:rsidRPr="001F71FE">
        <w:rPr>
          <w:b/>
          <w:sz w:val="22"/>
          <w:szCs w:val="22"/>
          <w:lang w:eastAsia="x-none"/>
        </w:rPr>
        <w:t xml:space="preserve"> najmä</w:t>
      </w:r>
      <w:r w:rsidRPr="001F71FE">
        <w:rPr>
          <w:sz w:val="22"/>
          <w:szCs w:val="22"/>
          <w:lang w:eastAsia="x-none"/>
        </w:rPr>
        <w:t>:</w:t>
      </w:r>
    </w:p>
    <w:p w14:paraId="1AA600E2" w14:textId="7318ACA6" w:rsidR="001907E8" w:rsidRPr="00E81FD7" w:rsidRDefault="00643235" w:rsidP="001D6F73">
      <w:pPr>
        <w:pStyle w:val="Odsekzoznamu"/>
        <w:numPr>
          <w:ilvl w:val="1"/>
          <w:numId w:val="29"/>
        </w:numPr>
        <w:tabs>
          <w:tab w:val="clear" w:pos="1440"/>
          <w:tab w:val="num" w:pos="993"/>
        </w:tabs>
        <w:spacing w:line="259" w:lineRule="auto"/>
        <w:ind w:left="993" w:hanging="284"/>
        <w:jc w:val="both"/>
        <w:rPr>
          <w:sz w:val="22"/>
          <w:szCs w:val="22"/>
          <w:lang w:eastAsia="x-none"/>
        </w:rPr>
      </w:pPr>
      <w:ins w:id="172" w:author="Autor">
        <w:r w:rsidRPr="00643235">
          <w:rPr>
            <w:rFonts w:eastAsia="Calibri"/>
            <w:sz w:val="22"/>
            <w:szCs w:val="22"/>
            <w:lang w:eastAsia="en-US"/>
            <w:rPrChange w:id="173" w:author="Autor">
              <w:rPr>
                <w:rFonts w:ascii="Calibri" w:eastAsia="Calibri" w:hAnsi="Calibri"/>
                <w:sz w:val="22"/>
                <w:szCs w:val="22"/>
                <w:lang w:eastAsia="en-US"/>
              </w:rPr>
            </w:rPrChange>
          </w:rPr>
          <w:t xml:space="preserve">v zmysle </w:t>
        </w:r>
        <w:r w:rsidR="009E1185">
          <w:rPr>
            <w:rFonts w:eastAsia="Calibri"/>
            <w:sz w:val="22"/>
            <w:szCs w:val="22"/>
            <w:lang w:eastAsia="en-US"/>
          </w:rPr>
          <w:t>P</w:t>
        </w:r>
        <w:r w:rsidRPr="00643235">
          <w:rPr>
            <w:rFonts w:eastAsia="Calibri"/>
            <w:sz w:val="22"/>
            <w:szCs w:val="22"/>
            <w:lang w:eastAsia="en-US"/>
            <w:rPrChange w:id="174" w:author="Autor">
              <w:rPr>
                <w:rFonts w:ascii="Calibri" w:eastAsia="Calibri" w:hAnsi="Calibri"/>
                <w:sz w:val="22"/>
                <w:szCs w:val="22"/>
                <w:lang w:eastAsia="en-US"/>
              </w:rPr>
            </w:rPrChange>
          </w:rPr>
          <w:t>rílohy č</w:t>
        </w:r>
        <w:r w:rsidRPr="001C3FD9">
          <w:rPr>
            <w:rFonts w:eastAsia="Calibri"/>
            <w:sz w:val="22"/>
            <w:szCs w:val="22"/>
            <w:lang w:eastAsia="en-US"/>
            <w:rPrChange w:id="175" w:author="Autor">
              <w:rPr>
                <w:rFonts w:ascii="Calibri" w:eastAsia="Calibri" w:hAnsi="Calibri"/>
                <w:sz w:val="22"/>
                <w:szCs w:val="22"/>
                <w:lang w:eastAsia="en-US"/>
              </w:rPr>
            </w:rPrChange>
          </w:rPr>
          <w:t xml:space="preserve">. 3 </w:t>
        </w:r>
        <w:r w:rsidR="001C3FD9" w:rsidRPr="001C3FD9">
          <w:rPr>
            <w:rFonts w:eastAsia="Calibri"/>
            <w:sz w:val="22"/>
            <w:szCs w:val="22"/>
            <w:lang w:eastAsia="en-US"/>
            <w:rPrChange w:id="176" w:author="Autor">
              <w:rPr>
                <w:rFonts w:eastAsia="Calibri"/>
                <w:sz w:val="22"/>
                <w:szCs w:val="22"/>
                <w:highlight w:val="yellow"/>
                <w:lang w:eastAsia="en-US"/>
              </w:rPr>
            </w:rPrChange>
          </w:rPr>
          <w:t>Z</w:t>
        </w:r>
        <w:r w:rsidRPr="001C3FD9">
          <w:rPr>
            <w:rFonts w:eastAsia="Calibri"/>
            <w:sz w:val="22"/>
            <w:szCs w:val="22"/>
            <w:lang w:eastAsia="en-US"/>
            <w:rPrChange w:id="177" w:author="Autor">
              <w:rPr>
                <w:rFonts w:ascii="Calibri" w:eastAsia="Calibri" w:hAnsi="Calibri"/>
                <w:sz w:val="22"/>
                <w:szCs w:val="22"/>
                <w:lang w:eastAsia="en-US"/>
              </w:rPr>
            </w:rPrChange>
          </w:rPr>
          <w:t>mluvy</w:t>
        </w:r>
        <w:r w:rsidR="001C3FD9" w:rsidRPr="001C3FD9">
          <w:rPr>
            <w:rFonts w:eastAsia="Calibri"/>
            <w:sz w:val="22"/>
            <w:szCs w:val="22"/>
            <w:lang w:eastAsia="en-US"/>
          </w:rPr>
          <w:t xml:space="preserve"> o poskytnutí</w:t>
        </w:r>
        <w:r w:rsidR="001C3FD9">
          <w:rPr>
            <w:rFonts w:eastAsia="Calibri"/>
            <w:sz w:val="22"/>
            <w:szCs w:val="22"/>
            <w:lang w:eastAsia="en-US"/>
          </w:rPr>
          <w:t xml:space="preserve"> NFP</w:t>
        </w:r>
        <w:r w:rsidRPr="00643235">
          <w:rPr>
            <w:rFonts w:eastAsia="Calibri"/>
            <w:sz w:val="22"/>
            <w:szCs w:val="22"/>
            <w:lang w:eastAsia="en-US"/>
            <w:rPrChange w:id="178" w:author="Autor">
              <w:rPr>
                <w:rFonts w:ascii="Calibri" w:eastAsia="Calibri" w:hAnsi="Calibri"/>
                <w:sz w:val="22"/>
                <w:szCs w:val="22"/>
                <w:lang w:eastAsia="en-US"/>
              </w:rPr>
            </w:rPrChange>
          </w:rPr>
          <w:t xml:space="preserve">: </w:t>
        </w:r>
        <w:r w:rsidRPr="00643235">
          <w:rPr>
            <w:rFonts w:eastAsia="Calibri"/>
            <w:b/>
            <w:sz w:val="22"/>
            <w:szCs w:val="22"/>
            <w:lang w:eastAsia="en-US"/>
            <w:rPrChange w:id="179" w:author="Autor">
              <w:rPr>
                <w:rFonts w:ascii="Calibri" w:eastAsia="Calibri" w:hAnsi="Calibri"/>
                <w:b/>
                <w:sz w:val="22"/>
                <w:szCs w:val="22"/>
                <w:lang w:eastAsia="en-US"/>
              </w:rPr>
            </w:rPrChange>
          </w:rPr>
          <w:t>kumulatívne zmeny rozpočtu</w:t>
        </w:r>
        <w:r w:rsidRPr="00643235">
          <w:rPr>
            <w:rFonts w:eastAsia="Calibri"/>
            <w:sz w:val="22"/>
            <w:szCs w:val="22"/>
            <w:lang w:eastAsia="en-US"/>
            <w:rPrChange w:id="180" w:author="Autor">
              <w:rPr>
                <w:rFonts w:ascii="Calibri" w:eastAsia="Calibri" w:hAnsi="Calibri"/>
                <w:sz w:val="22"/>
                <w:szCs w:val="22"/>
                <w:lang w:eastAsia="en-US"/>
              </w:rPr>
            </w:rPrChange>
          </w:rPr>
          <w:t xml:space="preserve"> projektu (v rozsahu priamych výdavkov) formou presunu finančných prostriedkov v rámci rovnakej skupiny výdavkov v rámci hlavnej aktivity projektu alebo presunu medzi viacerými skupinami výdavkov viacerých hlavných aktivít projektu vo výške </w:t>
        </w:r>
        <w:r w:rsidRPr="00643235">
          <w:rPr>
            <w:rFonts w:eastAsia="Calibri"/>
            <w:b/>
            <w:sz w:val="22"/>
            <w:szCs w:val="22"/>
            <w:lang w:eastAsia="en-US"/>
            <w:rPrChange w:id="181" w:author="Autor">
              <w:rPr>
                <w:rFonts w:ascii="Calibri" w:eastAsia="Calibri" w:hAnsi="Calibri"/>
                <w:b/>
                <w:sz w:val="22"/>
                <w:szCs w:val="22"/>
                <w:lang w:eastAsia="en-US"/>
              </w:rPr>
            </w:rPrChange>
          </w:rPr>
          <w:t xml:space="preserve">menej ako 15 % </w:t>
        </w:r>
        <w:r w:rsidRPr="00643235">
          <w:rPr>
            <w:rFonts w:eastAsia="Calibri"/>
            <w:sz w:val="22"/>
            <w:szCs w:val="22"/>
            <w:lang w:eastAsia="en-US"/>
            <w:rPrChange w:id="182" w:author="Autor">
              <w:rPr>
                <w:rFonts w:ascii="Calibri" w:eastAsia="Calibri" w:hAnsi="Calibri"/>
                <w:sz w:val="22"/>
                <w:szCs w:val="22"/>
                <w:lang w:eastAsia="en-US"/>
              </w:rPr>
            </w:rPrChange>
          </w:rPr>
          <w:t xml:space="preserve">z pôvodnej celkovej sumy výdavkov pre každú dotknutú skupinu výdavkov rozpočtu projektu </w:t>
        </w:r>
        <w:r w:rsidRPr="00643235">
          <w:rPr>
            <w:rFonts w:eastAsia="Calibri"/>
            <w:b/>
            <w:sz w:val="22"/>
            <w:szCs w:val="22"/>
            <w:lang w:eastAsia="en-US"/>
            <w:rPrChange w:id="183" w:author="Autor">
              <w:rPr>
                <w:rFonts w:ascii="Calibri" w:eastAsia="Calibri" w:hAnsi="Calibri"/>
                <w:b/>
                <w:sz w:val="22"/>
                <w:szCs w:val="22"/>
                <w:lang w:eastAsia="en-US"/>
              </w:rPr>
            </w:rPrChange>
          </w:rPr>
          <w:t>a/alebo zmeny komentára rozpočtu</w:t>
        </w:r>
        <w:r w:rsidR="00600DE2" w:rsidRPr="00600DE2">
          <w:rPr>
            <w:rFonts w:eastAsia="Calibri"/>
            <w:sz w:val="22"/>
            <w:szCs w:val="22"/>
            <w:lang w:eastAsia="en-US"/>
            <w:rPrChange w:id="184" w:author="Autor">
              <w:rPr>
                <w:rFonts w:eastAsia="Calibri"/>
                <w:b/>
                <w:sz w:val="22"/>
                <w:szCs w:val="22"/>
                <w:lang w:eastAsia="en-US"/>
              </w:rPr>
            </w:rPrChange>
          </w:rPr>
          <w:t>,</w:t>
        </w:r>
      </w:ins>
      <w:del w:id="185" w:author="Autor">
        <w:r w:rsidR="00FE5FAE" w:rsidRPr="00643235" w:rsidDel="00643235">
          <w:rPr>
            <w:b/>
            <w:sz w:val="22"/>
            <w:szCs w:val="22"/>
          </w:rPr>
          <w:delText>k</w:delText>
        </w:r>
        <w:r w:rsidR="001907E8" w:rsidRPr="00643235" w:rsidDel="00643235">
          <w:rPr>
            <w:b/>
            <w:sz w:val="22"/>
            <w:szCs w:val="22"/>
          </w:rPr>
          <w:delText>umulatívne zmeny rozpočtu</w:delText>
        </w:r>
        <w:r w:rsidR="001907E8" w:rsidRPr="00643235" w:rsidDel="00643235">
          <w:rPr>
            <w:sz w:val="22"/>
            <w:szCs w:val="22"/>
          </w:rPr>
          <w:delText xml:space="preserve"> </w:delText>
        </w:r>
        <w:r w:rsidR="006B47E4" w:rsidRPr="00643235" w:rsidDel="00643235">
          <w:rPr>
            <w:sz w:val="22"/>
            <w:szCs w:val="22"/>
          </w:rPr>
          <w:delText>P</w:delText>
        </w:r>
        <w:r w:rsidR="001907E8" w:rsidRPr="00FF050E" w:rsidDel="00643235">
          <w:rPr>
            <w:sz w:val="22"/>
            <w:szCs w:val="22"/>
          </w:rPr>
          <w:delText>rojektu formou presunu finančných prostriedkov v rámci rovnakej skupiny výd</w:delText>
        </w:r>
        <w:r w:rsidR="004650AB" w:rsidRPr="00E81FD7" w:rsidDel="00643235">
          <w:rPr>
            <w:sz w:val="22"/>
            <w:szCs w:val="22"/>
          </w:rPr>
          <w:delText>avkov v rámci hlavnej aktivity P</w:delText>
        </w:r>
        <w:r w:rsidR="001907E8" w:rsidRPr="00E81FD7" w:rsidDel="00643235">
          <w:rPr>
            <w:sz w:val="22"/>
            <w:szCs w:val="22"/>
          </w:rPr>
          <w:delText>rojektu alebo presunu medzi viacerými skupinami výdav</w:delText>
        </w:r>
        <w:r w:rsidR="004650AB" w:rsidRPr="00E81FD7" w:rsidDel="00643235">
          <w:rPr>
            <w:sz w:val="22"/>
            <w:szCs w:val="22"/>
          </w:rPr>
          <w:delText>kov viacerých hlavných aktivít P</w:delText>
        </w:r>
        <w:r w:rsidR="001907E8" w:rsidRPr="00E81FD7" w:rsidDel="00643235">
          <w:rPr>
            <w:sz w:val="22"/>
            <w:szCs w:val="22"/>
          </w:rPr>
          <w:delText xml:space="preserve">rojektu vo výške </w:delText>
        </w:r>
        <w:r w:rsidR="001907E8" w:rsidRPr="00E81FD7" w:rsidDel="00643235">
          <w:rPr>
            <w:b/>
            <w:sz w:val="22"/>
            <w:szCs w:val="22"/>
          </w:rPr>
          <w:delText xml:space="preserve">menej ako 15 % </w:delText>
        </w:r>
        <w:r w:rsidR="001907E8" w:rsidRPr="00E81FD7" w:rsidDel="00643235">
          <w:rPr>
            <w:sz w:val="22"/>
            <w:szCs w:val="22"/>
          </w:rPr>
          <w:delText>z pôvodnej celkovej sumy výdavko</w:delText>
        </w:r>
        <w:r w:rsidR="004650AB" w:rsidRPr="00E81FD7" w:rsidDel="00643235">
          <w:rPr>
            <w:sz w:val="22"/>
            <w:szCs w:val="22"/>
          </w:rPr>
          <w:delText>v rozpočtu P</w:delText>
        </w:r>
        <w:r w:rsidR="001907E8" w:rsidRPr="00E81FD7" w:rsidDel="00643235">
          <w:rPr>
            <w:sz w:val="22"/>
            <w:szCs w:val="22"/>
          </w:rPr>
          <w:delText>r</w:delText>
        </w:r>
        <w:r w:rsidR="00D45B46" w:rsidRPr="00E81FD7" w:rsidDel="00643235">
          <w:rPr>
            <w:sz w:val="22"/>
            <w:szCs w:val="22"/>
          </w:rPr>
          <w:delText>ojektu</w:delText>
        </w:r>
        <w:r w:rsidR="001907E8" w:rsidRPr="00E81FD7" w:rsidDel="00643235">
          <w:rPr>
            <w:b/>
            <w:sz w:val="22"/>
            <w:szCs w:val="22"/>
          </w:rPr>
          <w:delText xml:space="preserve"> </w:delText>
        </w:r>
        <w:r w:rsidR="00C740F6" w:rsidRPr="00E81FD7" w:rsidDel="00643235">
          <w:rPr>
            <w:b/>
            <w:sz w:val="22"/>
            <w:szCs w:val="22"/>
          </w:rPr>
          <w:delText xml:space="preserve">a/alebo </w:delText>
        </w:r>
        <w:r w:rsidR="007F5AB9" w:rsidRPr="00E81FD7" w:rsidDel="00643235">
          <w:rPr>
            <w:b/>
            <w:sz w:val="22"/>
            <w:szCs w:val="22"/>
          </w:rPr>
          <w:delText>zmeny komentára rozpočtu,</w:delText>
        </w:r>
      </w:del>
    </w:p>
    <w:p w14:paraId="061F38DE" w14:textId="4C64D951" w:rsidR="005321D1" w:rsidRPr="001F71FE" w:rsidDel="002A65FB" w:rsidRDefault="005321D1" w:rsidP="001D6F73">
      <w:pPr>
        <w:pStyle w:val="Odsekzoznamu"/>
        <w:numPr>
          <w:ilvl w:val="1"/>
          <w:numId w:val="29"/>
        </w:numPr>
        <w:tabs>
          <w:tab w:val="clear" w:pos="1440"/>
          <w:tab w:val="num" w:pos="993"/>
        </w:tabs>
        <w:spacing w:line="259" w:lineRule="auto"/>
        <w:ind w:left="993" w:hanging="284"/>
        <w:jc w:val="both"/>
        <w:rPr>
          <w:del w:id="186" w:author="Autor"/>
          <w:sz w:val="22"/>
          <w:szCs w:val="22"/>
          <w:lang w:eastAsia="x-none"/>
        </w:rPr>
      </w:pPr>
      <w:del w:id="187" w:author="Autor">
        <w:r w:rsidRPr="001F71FE" w:rsidDel="002A65FB">
          <w:rPr>
            <w:rFonts w:eastAsia="Calibri"/>
            <w:b/>
            <w:sz w:val="22"/>
            <w:szCs w:val="22"/>
          </w:rPr>
          <w:delText>zmen</w:delText>
        </w:r>
        <w:r w:rsidR="00007E2F" w:rsidDel="002A65FB">
          <w:rPr>
            <w:rFonts w:eastAsia="Calibri"/>
            <w:b/>
            <w:sz w:val="22"/>
            <w:szCs w:val="22"/>
          </w:rPr>
          <w:delText>a</w:delText>
        </w:r>
        <w:r w:rsidRPr="001F71FE" w:rsidDel="002A65FB">
          <w:rPr>
            <w:rFonts w:eastAsia="Calibri"/>
            <w:b/>
            <w:sz w:val="22"/>
            <w:szCs w:val="22"/>
          </w:rPr>
          <w:delText xml:space="preserve"> bankového účtu</w:delText>
        </w:r>
        <w:r w:rsidR="007F5AB9" w:rsidRPr="001F71FE" w:rsidDel="002A65FB">
          <w:rPr>
            <w:rFonts w:eastAsia="Calibri"/>
            <w:sz w:val="22"/>
            <w:szCs w:val="22"/>
          </w:rPr>
          <w:delText>,</w:delText>
        </w:r>
      </w:del>
    </w:p>
    <w:p w14:paraId="7B91665E" w14:textId="27E827BD" w:rsidR="004B7E4C" w:rsidRPr="00893640" w:rsidRDefault="005321D1" w:rsidP="001D6F73">
      <w:pPr>
        <w:pStyle w:val="Odsekzoznamu"/>
        <w:numPr>
          <w:ilvl w:val="1"/>
          <w:numId w:val="29"/>
        </w:numPr>
        <w:tabs>
          <w:tab w:val="clear" w:pos="1440"/>
          <w:tab w:val="num" w:pos="993"/>
        </w:tabs>
        <w:spacing w:line="259" w:lineRule="auto"/>
        <w:ind w:left="993" w:hanging="284"/>
        <w:jc w:val="both"/>
        <w:rPr>
          <w:sz w:val="22"/>
          <w:szCs w:val="22"/>
          <w:lang w:eastAsia="x-none"/>
        </w:rPr>
      </w:pPr>
      <w:r w:rsidRPr="001F71FE">
        <w:rPr>
          <w:rFonts w:eastAsia="Calibri"/>
          <w:b/>
          <w:sz w:val="22"/>
          <w:szCs w:val="22"/>
        </w:rPr>
        <w:t>zmen</w:t>
      </w:r>
      <w:r w:rsidR="00007E2F">
        <w:rPr>
          <w:rFonts w:eastAsia="Calibri"/>
          <w:b/>
          <w:sz w:val="22"/>
          <w:szCs w:val="22"/>
        </w:rPr>
        <w:t>a</w:t>
      </w:r>
      <w:r w:rsidRPr="001F71FE">
        <w:rPr>
          <w:rFonts w:eastAsia="Calibri"/>
          <w:b/>
          <w:sz w:val="22"/>
          <w:szCs w:val="22"/>
        </w:rPr>
        <w:t xml:space="preserve"> zmluvného vzťahu </w:t>
      </w:r>
      <w:r w:rsidR="00007E2F" w:rsidRPr="00893640">
        <w:rPr>
          <w:rFonts w:eastAsia="Calibri"/>
          <w:sz w:val="22"/>
          <w:szCs w:val="22"/>
        </w:rPr>
        <w:t>(pracovného pomeru)</w:t>
      </w:r>
      <w:r w:rsidR="00007E2F">
        <w:rPr>
          <w:rFonts w:eastAsia="Calibri"/>
          <w:b/>
          <w:sz w:val="22"/>
          <w:szCs w:val="22"/>
        </w:rPr>
        <w:t xml:space="preserve"> </w:t>
      </w:r>
      <w:r w:rsidRPr="001F71FE">
        <w:rPr>
          <w:rFonts w:eastAsia="Calibri"/>
          <w:b/>
          <w:sz w:val="22"/>
          <w:szCs w:val="22"/>
        </w:rPr>
        <w:t xml:space="preserve">medzi </w:t>
      </w:r>
      <w:r w:rsidR="002609D8" w:rsidRPr="001F71FE">
        <w:rPr>
          <w:rFonts w:eastAsia="Calibri"/>
          <w:b/>
          <w:sz w:val="22"/>
          <w:szCs w:val="22"/>
        </w:rPr>
        <w:t>P</w:t>
      </w:r>
      <w:r w:rsidRPr="001F71FE">
        <w:rPr>
          <w:rFonts w:eastAsia="Calibri"/>
          <w:b/>
          <w:sz w:val="22"/>
          <w:szCs w:val="22"/>
        </w:rPr>
        <w:t xml:space="preserve">rijímateľom </w:t>
      </w:r>
      <w:r w:rsidRPr="001F71FE">
        <w:rPr>
          <w:rFonts w:eastAsia="Calibri"/>
          <w:sz w:val="22"/>
          <w:szCs w:val="22"/>
        </w:rPr>
        <w:t xml:space="preserve">(organizáciou) </w:t>
      </w:r>
      <w:r w:rsidRPr="001F71FE">
        <w:rPr>
          <w:rFonts w:eastAsia="Calibri"/>
          <w:b/>
          <w:sz w:val="22"/>
          <w:szCs w:val="22"/>
        </w:rPr>
        <w:t>a za</w:t>
      </w:r>
      <w:r w:rsidR="00A245EB" w:rsidRPr="001F71FE">
        <w:rPr>
          <w:rFonts w:eastAsia="Calibri"/>
          <w:b/>
          <w:sz w:val="22"/>
          <w:szCs w:val="22"/>
        </w:rPr>
        <w:t>mestnancami participujúcimi na P</w:t>
      </w:r>
      <w:r w:rsidRPr="001F71FE">
        <w:rPr>
          <w:rFonts w:eastAsia="Calibri"/>
          <w:b/>
          <w:sz w:val="22"/>
          <w:szCs w:val="22"/>
        </w:rPr>
        <w:t>rojekte</w:t>
      </w:r>
      <w:r w:rsidRPr="001F71FE">
        <w:rPr>
          <w:rFonts w:eastAsia="Calibri"/>
          <w:sz w:val="22"/>
          <w:szCs w:val="22"/>
        </w:rPr>
        <w:t xml:space="preserve"> (na ktorejkoľvek pozícii: finančný manažér, lektor, sociálny pracovník a pod.)</w:t>
      </w:r>
      <w:r w:rsidR="007F5AB9" w:rsidRPr="001F71FE">
        <w:rPr>
          <w:rFonts w:eastAsia="Calibri"/>
          <w:sz w:val="22"/>
          <w:szCs w:val="22"/>
        </w:rPr>
        <w:t>,</w:t>
      </w:r>
    </w:p>
    <w:p w14:paraId="141117EA" w14:textId="77777777" w:rsidR="00937646" w:rsidRPr="001B7910" w:rsidRDefault="001B7910" w:rsidP="001D6F73">
      <w:pPr>
        <w:pStyle w:val="Odsekzoznamu"/>
        <w:numPr>
          <w:ilvl w:val="1"/>
          <w:numId w:val="29"/>
        </w:numPr>
        <w:tabs>
          <w:tab w:val="clear" w:pos="1440"/>
          <w:tab w:val="num" w:pos="993"/>
        </w:tabs>
        <w:spacing w:line="259" w:lineRule="auto"/>
        <w:ind w:left="993" w:hanging="284"/>
        <w:jc w:val="both"/>
        <w:rPr>
          <w:sz w:val="22"/>
          <w:szCs w:val="22"/>
          <w:lang w:eastAsia="x-none"/>
        </w:rPr>
      </w:pPr>
      <w:r>
        <w:rPr>
          <w:rFonts w:eastAsia="Calibri"/>
          <w:b/>
          <w:sz w:val="22"/>
          <w:szCs w:val="22"/>
        </w:rPr>
        <w:t>iné</w:t>
      </w:r>
      <w:r w:rsidR="00937646">
        <w:rPr>
          <w:rFonts w:eastAsia="Calibri"/>
          <w:b/>
          <w:sz w:val="22"/>
          <w:szCs w:val="22"/>
        </w:rPr>
        <w:t xml:space="preserve"> zmeny, </w:t>
      </w:r>
      <w:r w:rsidR="00937646" w:rsidRPr="00893640">
        <w:rPr>
          <w:rFonts w:eastAsia="Calibri"/>
          <w:sz w:val="22"/>
          <w:szCs w:val="22"/>
        </w:rPr>
        <w:t xml:space="preserve">ktoré </w:t>
      </w:r>
      <w:r>
        <w:rPr>
          <w:rFonts w:eastAsia="Calibri"/>
          <w:sz w:val="22"/>
          <w:szCs w:val="22"/>
        </w:rPr>
        <w:t>sú ako menej významné zmeny označené v Príručke pre Prijímateľa</w:t>
      </w:r>
      <w:r w:rsidRPr="009F1C14">
        <w:rPr>
          <w:rFonts w:eastAsia="Calibri"/>
          <w:sz w:val="22"/>
          <w:szCs w:val="22"/>
        </w:rPr>
        <w:t xml:space="preserve">, alebo ktoré </w:t>
      </w:r>
      <w:r w:rsidR="00937646" w:rsidRPr="00893640">
        <w:rPr>
          <w:rFonts w:eastAsia="Calibri"/>
          <w:sz w:val="22"/>
          <w:szCs w:val="22"/>
        </w:rPr>
        <w:t xml:space="preserve">nie je </w:t>
      </w:r>
      <w:r w:rsidR="00937646">
        <w:rPr>
          <w:rFonts w:eastAsia="Calibri"/>
          <w:sz w:val="22"/>
          <w:szCs w:val="22"/>
        </w:rPr>
        <w:t>možné podradiť pod iné typy zmien podľa</w:t>
      </w:r>
      <w:r>
        <w:rPr>
          <w:rFonts w:eastAsia="Calibri"/>
          <w:sz w:val="22"/>
          <w:szCs w:val="22"/>
        </w:rPr>
        <w:t xml:space="preserve"> odseku 4 tohto článku</w:t>
      </w:r>
      <w:r w:rsidR="005367DD">
        <w:rPr>
          <w:rFonts w:eastAsia="Calibri"/>
          <w:sz w:val="22"/>
          <w:szCs w:val="22"/>
        </w:rPr>
        <w:t xml:space="preserve"> a svojím charakterom sú menej významnými zmenami</w:t>
      </w:r>
      <w:r>
        <w:rPr>
          <w:rFonts w:eastAsia="Calibri"/>
          <w:sz w:val="22"/>
          <w:szCs w:val="22"/>
        </w:rPr>
        <w:t>.</w:t>
      </w:r>
    </w:p>
    <w:p w14:paraId="4733DB20" w14:textId="2C78E3E3" w:rsidR="00A43409" w:rsidRPr="009F1C14" w:rsidRDefault="00A43409" w:rsidP="00893640">
      <w:pPr>
        <w:pStyle w:val="Odsekzoznamu"/>
        <w:numPr>
          <w:ilvl w:val="0"/>
          <w:numId w:val="38"/>
        </w:numPr>
        <w:spacing w:line="259" w:lineRule="auto"/>
        <w:ind w:left="426" w:hanging="426"/>
        <w:jc w:val="both"/>
        <w:rPr>
          <w:sz w:val="22"/>
          <w:szCs w:val="22"/>
          <w:lang w:eastAsia="x-none"/>
        </w:rPr>
      </w:pPr>
      <w:r w:rsidRPr="009F1C14">
        <w:rPr>
          <w:sz w:val="22"/>
          <w:szCs w:val="22"/>
        </w:rPr>
        <w:t xml:space="preserve">Zmluvné strany sa dohodli, že </w:t>
      </w:r>
      <w:r w:rsidRPr="009F1C14">
        <w:rPr>
          <w:b/>
          <w:sz w:val="22"/>
          <w:szCs w:val="22"/>
        </w:rPr>
        <w:t>významnejšie zmeny podliehajú schváleniu Poskytovateľom</w:t>
      </w:r>
      <w:r w:rsidRPr="00F3755C">
        <w:rPr>
          <w:sz w:val="22"/>
          <w:szCs w:val="22"/>
        </w:rPr>
        <w:t xml:space="preserve">. Návrh významnejšej zmeny predkladá Prijímateľ Poskytovateľovi na schválenie vo forme </w:t>
      </w:r>
      <w:r w:rsidRPr="00F3755C">
        <w:rPr>
          <w:b/>
          <w:sz w:val="22"/>
          <w:szCs w:val="22"/>
        </w:rPr>
        <w:t>žiadosti na formulári</w:t>
      </w:r>
      <w:r w:rsidRPr="00F3755C">
        <w:rPr>
          <w:sz w:val="22"/>
          <w:szCs w:val="22"/>
        </w:rPr>
        <w:t xml:space="preserve">, ktorý je pre tento druh zmien súčasťou Právneho dokumentu (Príručky pre prijímateľa). </w:t>
      </w:r>
    </w:p>
    <w:p w14:paraId="2B6A293A" w14:textId="37C3D6D3" w:rsidR="00A43409" w:rsidRPr="001F71FE" w:rsidRDefault="00A43409" w:rsidP="00A76942">
      <w:pPr>
        <w:pStyle w:val="Odsekzoznamu"/>
        <w:numPr>
          <w:ilvl w:val="0"/>
          <w:numId w:val="38"/>
        </w:numPr>
        <w:spacing w:line="259" w:lineRule="auto"/>
        <w:ind w:left="426" w:hanging="426"/>
        <w:jc w:val="both"/>
        <w:rPr>
          <w:sz w:val="22"/>
          <w:szCs w:val="22"/>
          <w:lang w:eastAsia="x-none"/>
        </w:rPr>
      </w:pPr>
      <w:r w:rsidRPr="001F71FE">
        <w:rPr>
          <w:bCs/>
          <w:sz w:val="22"/>
          <w:szCs w:val="22"/>
        </w:rPr>
        <w:t xml:space="preserve">Žiadosť o zmenu </w:t>
      </w:r>
      <w:ins w:id="188" w:author="Autor">
        <w:r w:rsidR="009B00A6">
          <w:rPr>
            <w:bCs/>
            <w:sz w:val="22"/>
            <w:szCs w:val="22"/>
          </w:rPr>
          <w:t>Z</w:t>
        </w:r>
      </w:ins>
      <w:del w:id="189" w:author="Autor">
        <w:r w:rsidRPr="001F71FE" w:rsidDel="009B00A6">
          <w:rPr>
            <w:bCs/>
            <w:sz w:val="22"/>
            <w:szCs w:val="22"/>
          </w:rPr>
          <w:delText>z</w:delText>
        </w:r>
      </w:del>
      <w:r w:rsidRPr="001F71FE">
        <w:rPr>
          <w:bCs/>
          <w:sz w:val="22"/>
          <w:szCs w:val="22"/>
        </w:rPr>
        <w:t xml:space="preserve">mluvy </w:t>
      </w:r>
      <w:ins w:id="190" w:author="Autor">
        <w:r w:rsidR="009B00A6">
          <w:rPr>
            <w:bCs/>
            <w:sz w:val="22"/>
            <w:szCs w:val="22"/>
          </w:rPr>
          <w:t xml:space="preserve">o poskytnutí NFP </w:t>
        </w:r>
      </w:ins>
      <w:r w:rsidRPr="001F71FE">
        <w:rPr>
          <w:bCs/>
          <w:sz w:val="22"/>
          <w:szCs w:val="22"/>
        </w:rPr>
        <w:t>týkajúc</w:t>
      </w:r>
      <w:ins w:id="191" w:author="Autor">
        <w:r w:rsidR="009B00A6">
          <w:rPr>
            <w:bCs/>
            <w:sz w:val="22"/>
            <w:szCs w:val="22"/>
          </w:rPr>
          <w:t>a</w:t>
        </w:r>
      </w:ins>
      <w:del w:id="192" w:author="Autor">
        <w:r w:rsidRPr="001F71FE" w:rsidDel="009B00A6">
          <w:rPr>
            <w:bCs/>
            <w:sz w:val="22"/>
            <w:szCs w:val="22"/>
          </w:rPr>
          <w:delText>u</w:delText>
        </w:r>
      </w:del>
      <w:r w:rsidRPr="001F71FE">
        <w:rPr>
          <w:bCs/>
          <w:sz w:val="22"/>
          <w:szCs w:val="22"/>
        </w:rPr>
        <w:t xml:space="preserve"> sa významnejšej zmeny  musí byť </w:t>
      </w:r>
      <w:r w:rsidRPr="001F71FE">
        <w:rPr>
          <w:b/>
          <w:bCs/>
          <w:sz w:val="22"/>
          <w:szCs w:val="22"/>
        </w:rPr>
        <w:t>riadne odôvodnená</w:t>
      </w:r>
      <w:r w:rsidRPr="001F71FE">
        <w:rPr>
          <w:bCs/>
          <w:sz w:val="22"/>
          <w:szCs w:val="22"/>
        </w:rPr>
        <w:t xml:space="preserve"> a musí obsahovať informácie/údaje, ktoré stanovuje Zmluva o poskytnutí NFP</w:t>
      </w:r>
      <w:r w:rsidR="00337903" w:rsidRPr="001F71FE">
        <w:rPr>
          <w:bCs/>
          <w:sz w:val="22"/>
          <w:szCs w:val="22"/>
        </w:rPr>
        <w:t xml:space="preserve"> a Právny dokument</w:t>
      </w:r>
      <w:r w:rsidRPr="001F71FE">
        <w:rPr>
          <w:bCs/>
          <w:sz w:val="22"/>
          <w:szCs w:val="22"/>
        </w:rPr>
        <w:t>, inak je Poskytovateľ oprávnený ju bez ďalšieho posudzovania neschváliť. Poskytovateľ nie je povinný navrhovanej žiadosti Prijímateľa o zmenu vyhovieť, avšak rovnako nie je oprávnený súhlas so zmenou bezdôvodne odoprieť, ak žiadosť o zmenu spĺňa všetky podmienky stanovené Zmluvou o poskytnutí NFP a podmienky vyplývajúce z príslušného Právneho dokumentu (napr.</w:t>
      </w:r>
      <w:r w:rsidR="000F0E9E" w:rsidRPr="001F71FE">
        <w:rPr>
          <w:bCs/>
          <w:sz w:val="22"/>
          <w:szCs w:val="22"/>
        </w:rPr>
        <w:t xml:space="preserve"> Príručka pre prijímateľa</w:t>
      </w:r>
      <w:r w:rsidRPr="001F71FE">
        <w:rPr>
          <w:bCs/>
          <w:sz w:val="22"/>
          <w:szCs w:val="22"/>
        </w:rPr>
        <w:t xml:space="preserve">) a žiadnej z podmienok sa neprieči, ak nie je výslovne dohodnuté inak. Každé neschválenie významnejšej zmeny musí byť odôvodnené. Poskytovateľ vždy neschváli zmenu, ktorá je Podstatnou zmenou Projektu. </w:t>
      </w:r>
      <w:r w:rsidRPr="001F71FE">
        <w:rPr>
          <w:sz w:val="22"/>
          <w:szCs w:val="22"/>
        </w:rPr>
        <w:t xml:space="preserve">Ak dôjde k neschváleniu žiadosti o zmenu, Prijímateľ nie je oprávnený realizovať predmetnú zmenu v rámci Realizácie aktivít Projektu; ak by k realizácii zmeny došlo, budú výdavky súvisiace s takouto zmenou Neoprávnenými výdavkami. </w:t>
      </w:r>
      <w:r w:rsidRPr="001F71FE">
        <w:rPr>
          <w:b/>
          <w:sz w:val="22"/>
          <w:szCs w:val="22"/>
        </w:rPr>
        <w:t>O výsledku riešenia podanej žiadosti o zmenu informuje Poskytovateľ Prijímateľa písomne</w:t>
      </w:r>
      <w:r w:rsidRPr="001F71FE">
        <w:rPr>
          <w:sz w:val="22"/>
          <w:szCs w:val="22"/>
        </w:rPr>
        <w:t xml:space="preserve">. </w:t>
      </w:r>
    </w:p>
    <w:p w14:paraId="22BC5E4E" w14:textId="77777777" w:rsidR="00A43409" w:rsidRPr="001F71FE" w:rsidRDefault="00A43409" w:rsidP="00A43409">
      <w:pPr>
        <w:pStyle w:val="Odsekzoznamu"/>
        <w:jc w:val="both"/>
        <w:rPr>
          <w:sz w:val="22"/>
          <w:szCs w:val="22"/>
          <w:lang w:eastAsia="x-none"/>
        </w:rPr>
      </w:pPr>
    </w:p>
    <w:p w14:paraId="2F7A8DB6" w14:textId="34CB43FF" w:rsidR="00A43409" w:rsidRPr="001F71FE" w:rsidRDefault="00A43409">
      <w:pPr>
        <w:pStyle w:val="Odsekzoznamu"/>
        <w:numPr>
          <w:ilvl w:val="0"/>
          <w:numId w:val="38"/>
        </w:numPr>
        <w:spacing w:line="259" w:lineRule="auto"/>
        <w:ind w:left="426" w:hanging="426"/>
        <w:jc w:val="both"/>
        <w:rPr>
          <w:sz w:val="22"/>
          <w:szCs w:val="22"/>
          <w:lang w:eastAsia="x-none"/>
        </w:rPr>
      </w:pPr>
      <w:r w:rsidRPr="001F71FE">
        <w:rPr>
          <w:sz w:val="22"/>
          <w:szCs w:val="22"/>
          <w:lang w:eastAsia="x-none"/>
        </w:rPr>
        <w:t xml:space="preserve">Zmluvné strany sa dohodli, že </w:t>
      </w:r>
      <w:r w:rsidRPr="001F71FE">
        <w:rPr>
          <w:b/>
          <w:sz w:val="22"/>
          <w:szCs w:val="22"/>
          <w:lang w:eastAsia="x-none"/>
        </w:rPr>
        <w:t>významn</w:t>
      </w:r>
      <w:r w:rsidR="00C77679" w:rsidRPr="001F71FE">
        <w:rPr>
          <w:b/>
          <w:sz w:val="22"/>
          <w:szCs w:val="22"/>
          <w:lang w:eastAsia="x-none"/>
        </w:rPr>
        <w:t>ejšou</w:t>
      </w:r>
      <w:r w:rsidRPr="001F71FE">
        <w:rPr>
          <w:b/>
          <w:sz w:val="22"/>
          <w:szCs w:val="22"/>
          <w:lang w:eastAsia="x-none"/>
        </w:rPr>
        <w:t xml:space="preserve"> zmenou</w:t>
      </w:r>
      <w:r w:rsidR="00C21A86">
        <w:rPr>
          <w:b/>
          <w:sz w:val="22"/>
          <w:szCs w:val="22"/>
          <w:lang w:eastAsia="x-none"/>
        </w:rPr>
        <w:t xml:space="preserve">, </w:t>
      </w:r>
      <w:r w:rsidR="00C21A86" w:rsidRPr="00893640">
        <w:rPr>
          <w:sz w:val="22"/>
          <w:szCs w:val="22"/>
          <w:lang w:eastAsia="x-none"/>
        </w:rPr>
        <w:t>ktorá podlieha schváleniu Poskytovateľom</w:t>
      </w:r>
      <w:r w:rsidRPr="009F1C14">
        <w:rPr>
          <w:sz w:val="22"/>
          <w:szCs w:val="22"/>
          <w:lang w:eastAsia="x-none"/>
        </w:rPr>
        <w:t xml:space="preserve"> </w:t>
      </w:r>
      <w:r w:rsidRPr="001F71FE">
        <w:rPr>
          <w:sz w:val="22"/>
          <w:szCs w:val="22"/>
          <w:lang w:eastAsia="x-none"/>
        </w:rPr>
        <w:t xml:space="preserve">je: </w:t>
      </w:r>
    </w:p>
    <w:p w14:paraId="0B9B3B83" w14:textId="77777777" w:rsidR="00281572" w:rsidRPr="009F1C14" w:rsidRDefault="00281572" w:rsidP="009F1C14">
      <w:pPr>
        <w:pStyle w:val="Bezriadkovania"/>
        <w:numPr>
          <w:ilvl w:val="5"/>
          <w:numId w:val="43"/>
        </w:numPr>
        <w:spacing w:line="259" w:lineRule="auto"/>
        <w:ind w:left="851"/>
        <w:jc w:val="both"/>
        <w:rPr>
          <w:rFonts w:ascii="Times New Roman" w:hAnsi="Times New Roman"/>
        </w:rPr>
      </w:pPr>
      <w:r w:rsidRPr="00893640">
        <w:rPr>
          <w:rFonts w:ascii="Times New Roman" w:hAnsi="Times New Roman"/>
          <w:b/>
        </w:rPr>
        <w:lastRenderedPageBreak/>
        <w:t>predĺženie doby realizácie</w:t>
      </w:r>
      <w:r w:rsidRPr="009F1C14">
        <w:rPr>
          <w:rFonts w:ascii="Times New Roman" w:hAnsi="Times New Roman"/>
        </w:rPr>
        <w:t xml:space="preserve"> Projektu na maximálnu lehotu uvedenú v podmienke p</w:t>
      </w:r>
      <w:r w:rsidR="00B323A8">
        <w:rPr>
          <w:rFonts w:ascii="Times New Roman" w:hAnsi="Times New Roman"/>
        </w:rPr>
        <w:t>oskytnutia príspevku v zmysle V</w:t>
      </w:r>
      <w:r w:rsidRPr="009F1C14">
        <w:rPr>
          <w:rFonts w:ascii="Times New Roman" w:hAnsi="Times New Roman"/>
        </w:rPr>
        <w:t>ýzvy,</w:t>
      </w:r>
    </w:p>
    <w:p w14:paraId="5D46D380" w14:textId="77777777" w:rsidR="00A43409" w:rsidRPr="001F71FE" w:rsidRDefault="00A43409" w:rsidP="00723DFA">
      <w:pPr>
        <w:pStyle w:val="Bezriadkovania"/>
        <w:numPr>
          <w:ilvl w:val="5"/>
          <w:numId w:val="43"/>
        </w:numPr>
        <w:spacing w:line="259" w:lineRule="auto"/>
        <w:ind w:left="851"/>
        <w:jc w:val="both"/>
        <w:rPr>
          <w:rFonts w:ascii="Times New Roman" w:hAnsi="Times New Roman"/>
        </w:rPr>
      </w:pPr>
      <w:r w:rsidRPr="001F71FE">
        <w:rPr>
          <w:rFonts w:ascii="Times New Roman" w:hAnsi="Times New Roman"/>
        </w:rPr>
        <w:t xml:space="preserve">zmena </w:t>
      </w:r>
      <w:r w:rsidRPr="001F71FE">
        <w:rPr>
          <w:rFonts w:ascii="Times New Roman" w:hAnsi="Times New Roman"/>
          <w:b/>
        </w:rPr>
        <w:t>miesta realizácie</w:t>
      </w:r>
      <w:r w:rsidRPr="001F71FE">
        <w:rPr>
          <w:rFonts w:ascii="Times New Roman" w:hAnsi="Times New Roman"/>
        </w:rPr>
        <w:t xml:space="preserve"> Projektu, </w:t>
      </w:r>
    </w:p>
    <w:p w14:paraId="012CB736" w14:textId="77777777" w:rsidR="00A43409" w:rsidRPr="001F71FE" w:rsidRDefault="00A43409" w:rsidP="00723DFA">
      <w:pPr>
        <w:pStyle w:val="Bezriadkovania"/>
        <w:numPr>
          <w:ilvl w:val="5"/>
          <w:numId w:val="43"/>
        </w:numPr>
        <w:spacing w:line="259" w:lineRule="auto"/>
        <w:ind w:left="851"/>
        <w:jc w:val="both"/>
        <w:rPr>
          <w:rFonts w:ascii="Times New Roman" w:hAnsi="Times New Roman"/>
        </w:rPr>
      </w:pPr>
      <w:r w:rsidRPr="001F71FE">
        <w:rPr>
          <w:rFonts w:ascii="Times New Roman" w:hAnsi="Times New Roman"/>
        </w:rPr>
        <w:t xml:space="preserve">zmena </w:t>
      </w:r>
      <w:r w:rsidRPr="001F71FE">
        <w:rPr>
          <w:rFonts w:ascii="Times New Roman" w:hAnsi="Times New Roman"/>
          <w:b/>
        </w:rPr>
        <w:t>miesta, kde sa nachádza Predmet Projektu</w:t>
      </w:r>
      <w:r w:rsidRPr="001F71FE">
        <w:rPr>
          <w:rFonts w:ascii="Times New Roman" w:hAnsi="Times New Roman"/>
        </w:rPr>
        <w:t xml:space="preserve">, </w:t>
      </w:r>
    </w:p>
    <w:p w14:paraId="2B7D40B3" w14:textId="77777777" w:rsidR="00A43409" w:rsidRPr="001F71FE" w:rsidRDefault="00A43409" w:rsidP="00723DFA">
      <w:pPr>
        <w:pStyle w:val="Bezriadkovania"/>
        <w:numPr>
          <w:ilvl w:val="5"/>
          <w:numId w:val="43"/>
        </w:numPr>
        <w:spacing w:line="259" w:lineRule="auto"/>
        <w:ind w:left="851"/>
        <w:jc w:val="both"/>
        <w:rPr>
          <w:rFonts w:ascii="Times New Roman" w:hAnsi="Times New Roman"/>
        </w:rPr>
      </w:pPr>
      <w:r w:rsidRPr="001F71FE">
        <w:rPr>
          <w:rFonts w:ascii="Times New Roman" w:hAnsi="Times New Roman"/>
        </w:rPr>
        <w:t xml:space="preserve">zmena </w:t>
      </w:r>
      <w:r w:rsidRPr="001F71FE">
        <w:rPr>
          <w:rFonts w:ascii="Times New Roman" w:hAnsi="Times New Roman"/>
          <w:b/>
        </w:rPr>
        <w:t>Prijímateľa</w:t>
      </w:r>
      <w:r w:rsidRPr="001F71FE">
        <w:rPr>
          <w:rFonts w:ascii="Times New Roman" w:hAnsi="Times New Roman"/>
        </w:rPr>
        <w:t xml:space="preserve">, </w:t>
      </w:r>
    </w:p>
    <w:p w14:paraId="7F27E1B3" w14:textId="77777777" w:rsidR="00A43409" w:rsidRPr="001F71FE" w:rsidRDefault="00A43409" w:rsidP="00723DFA">
      <w:pPr>
        <w:pStyle w:val="Bezriadkovania"/>
        <w:numPr>
          <w:ilvl w:val="5"/>
          <w:numId w:val="43"/>
        </w:numPr>
        <w:spacing w:line="259" w:lineRule="auto"/>
        <w:ind w:left="851"/>
        <w:jc w:val="both"/>
        <w:rPr>
          <w:rFonts w:ascii="Times New Roman" w:hAnsi="Times New Roman"/>
        </w:rPr>
      </w:pPr>
      <w:r w:rsidRPr="001F71FE">
        <w:rPr>
          <w:rFonts w:ascii="Times New Roman" w:hAnsi="Times New Roman"/>
        </w:rPr>
        <w:t xml:space="preserve">zmena </w:t>
      </w:r>
      <w:r w:rsidRPr="001F71FE">
        <w:rPr>
          <w:rFonts w:ascii="Times New Roman" w:hAnsi="Times New Roman"/>
          <w:b/>
        </w:rPr>
        <w:t>Partnera</w:t>
      </w:r>
      <w:r w:rsidRPr="001F71FE">
        <w:rPr>
          <w:rFonts w:ascii="Times New Roman" w:hAnsi="Times New Roman"/>
        </w:rPr>
        <w:t xml:space="preserve">, ak sa Projekt realizuje za účasti Partnera a ak Výzva alebo Právny dokument alebo zmluva o partnerstve, ktorú Poskytovateľ schválil, výslovne nevylučuje schvaľovanie zmeny Partnera Poskytovateľom, </w:t>
      </w:r>
    </w:p>
    <w:p w14:paraId="380A9118" w14:textId="77777777" w:rsidR="00A43409" w:rsidRPr="001F71FE" w:rsidRDefault="00950C75" w:rsidP="00723DFA">
      <w:pPr>
        <w:pStyle w:val="Bezriadkovania"/>
        <w:numPr>
          <w:ilvl w:val="5"/>
          <w:numId w:val="43"/>
        </w:numPr>
        <w:spacing w:line="259" w:lineRule="auto"/>
        <w:ind w:left="851"/>
        <w:jc w:val="both"/>
        <w:rPr>
          <w:rFonts w:ascii="Times New Roman" w:hAnsi="Times New Roman"/>
        </w:rPr>
      </w:pPr>
      <w:r w:rsidRPr="001F71FE">
        <w:rPr>
          <w:rFonts w:ascii="Times New Roman" w:hAnsi="Times New Roman"/>
        </w:rPr>
        <w:t>zníženie</w:t>
      </w:r>
      <w:r w:rsidR="002D2374" w:rsidRPr="001F71FE">
        <w:rPr>
          <w:rFonts w:ascii="Times New Roman" w:hAnsi="Times New Roman"/>
        </w:rPr>
        <w:t xml:space="preserve"> </w:t>
      </w:r>
      <w:r w:rsidR="00A43409" w:rsidRPr="001F71FE">
        <w:rPr>
          <w:rFonts w:ascii="Times New Roman" w:hAnsi="Times New Roman"/>
        </w:rPr>
        <w:t xml:space="preserve">hodnoty </w:t>
      </w:r>
      <w:r w:rsidR="00A43409" w:rsidRPr="001F71FE">
        <w:rPr>
          <w:rFonts w:ascii="Times New Roman" w:hAnsi="Times New Roman"/>
          <w:b/>
        </w:rPr>
        <w:t>Merateľného ukazovateľa</w:t>
      </w:r>
      <w:r w:rsidR="00A43409" w:rsidRPr="001F71FE">
        <w:rPr>
          <w:rFonts w:ascii="Times New Roman" w:hAnsi="Times New Roman"/>
        </w:rPr>
        <w:t xml:space="preserve"> Projektu, </w:t>
      </w:r>
    </w:p>
    <w:p w14:paraId="086D07BC" w14:textId="111D9060" w:rsidR="00A43409" w:rsidRPr="000B6AE6" w:rsidRDefault="00A43409" w:rsidP="00723DFA">
      <w:pPr>
        <w:pStyle w:val="Bezriadkovania"/>
        <w:numPr>
          <w:ilvl w:val="5"/>
          <w:numId w:val="43"/>
        </w:numPr>
        <w:spacing w:line="259" w:lineRule="auto"/>
        <w:ind w:left="851"/>
        <w:jc w:val="both"/>
        <w:rPr>
          <w:rFonts w:ascii="Times New Roman" w:hAnsi="Times New Roman"/>
        </w:rPr>
      </w:pPr>
      <w:r w:rsidRPr="000B6AE6">
        <w:rPr>
          <w:rFonts w:ascii="Times New Roman" w:hAnsi="Times New Roman"/>
        </w:rPr>
        <w:t xml:space="preserve">zmena </w:t>
      </w:r>
      <w:r w:rsidRPr="000B6AE6">
        <w:rPr>
          <w:rFonts w:ascii="Times New Roman" w:hAnsi="Times New Roman"/>
          <w:b/>
        </w:rPr>
        <w:t>p</w:t>
      </w:r>
      <w:r w:rsidRPr="000B6AE6">
        <w:rPr>
          <w:rFonts w:ascii="Times New Roman" w:hAnsi="Times New Roman"/>
          <w:b/>
          <w:bCs/>
        </w:rPr>
        <w:t>očtu alebo charakteru/povahy hlavných Aktivít Projektu</w:t>
      </w:r>
      <w:r w:rsidRPr="000B6AE6">
        <w:rPr>
          <w:rFonts w:ascii="Times New Roman" w:hAnsi="Times New Roman"/>
          <w:bCs/>
        </w:rPr>
        <w:t xml:space="preserve"> alebo podmienok Realizácie aktivít Projektu podstatne odlišných od tých, ktoré vyplývali z opisu spôsobu realizácie Projektu podľa </w:t>
      </w:r>
      <w:r w:rsidR="009E5664" w:rsidRPr="000B6AE6">
        <w:rPr>
          <w:rFonts w:ascii="Times New Roman" w:hAnsi="Times New Roman"/>
          <w:bCs/>
        </w:rPr>
        <w:t>S</w:t>
      </w:r>
      <w:r w:rsidRPr="000B6AE6">
        <w:rPr>
          <w:rFonts w:ascii="Times New Roman" w:hAnsi="Times New Roman"/>
          <w:bCs/>
        </w:rPr>
        <w:t xml:space="preserve">chválenej </w:t>
      </w:r>
      <w:r w:rsidR="009E5664" w:rsidRPr="000B6AE6">
        <w:rPr>
          <w:rFonts w:ascii="Times New Roman" w:hAnsi="Times New Roman"/>
          <w:bCs/>
        </w:rPr>
        <w:t>ž</w:t>
      </w:r>
      <w:r w:rsidRPr="000B6AE6">
        <w:rPr>
          <w:rFonts w:ascii="Times New Roman" w:hAnsi="Times New Roman"/>
          <w:bCs/>
        </w:rPr>
        <w:t>iadosti o</w:t>
      </w:r>
      <w:r w:rsidR="003156AB" w:rsidRPr="000B6AE6">
        <w:rPr>
          <w:rFonts w:ascii="Times New Roman" w:hAnsi="Times New Roman"/>
          <w:bCs/>
        </w:rPr>
        <w:t> </w:t>
      </w:r>
      <w:r w:rsidRPr="000B6AE6">
        <w:rPr>
          <w:rFonts w:ascii="Times New Roman" w:hAnsi="Times New Roman"/>
          <w:bCs/>
        </w:rPr>
        <w:t>NFP</w:t>
      </w:r>
      <w:r w:rsidR="003156AB" w:rsidRPr="000B6AE6">
        <w:rPr>
          <w:rFonts w:ascii="Times New Roman" w:hAnsi="Times New Roman"/>
        </w:rPr>
        <w:t xml:space="preserve"> </w:t>
      </w:r>
    </w:p>
    <w:p w14:paraId="59CE6BBF" w14:textId="77777777" w:rsidR="00055720" w:rsidRPr="001F71FE" w:rsidRDefault="00055720" w:rsidP="00723DFA">
      <w:pPr>
        <w:pStyle w:val="Bezriadkovania"/>
        <w:numPr>
          <w:ilvl w:val="5"/>
          <w:numId w:val="43"/>
        </w:numPr>
        <w:spacing w:line="259" w:lineRule="auto"/>
        <w:ind w:left="851"/>
        <w:jc w:val="both"/>
        <w:rPr>
          <w:rFonts w:ascii="Times New Roman" w:hAnsi="Times New Roman"/>
        </w:rPr>
      </w:pPr>
      <w:r>
        <w:rPr>
          <w:rFonts w:ascii="Times New Roman" w:hAnsi="Times New Roman"/>
        </w:rPr>
        <w:t xml:space="preserve">doplnenie novej </w:t>
      </w:r>
      <w:r w:rsidRPr="00893640">
        <w:rPr>
          <w:rFonts w:ascii="Times New Roman" w:hAnsi="Times New Roman"/>
          <w:b/>
        </w:rPr>
        <w:t>Skupiny výdavkov</w:t>
      </w:r>
      <w:r>
        <w:rPr>
          <w:rFonts w:ascii="Times New Roman" w:hAnsi="Times New Roman"/>
        </w:rPr>
        <w:t>, ak je to umožnené vo Výzve,</w:t>
      </w:r>
    </w:p>
    <w:p w14:paraId="5F085DEB" w14:textId="26035D96" w:rsidR="00BD31E0" w:rsidRPr="00E81FD7" w:rsidRDefault="00E81FD7" w:rsidP="00B602FF">
      <w:pPr>
        <w:pStyle w:val="Bezriadkovania"/>
        <w:numPr>
          <w:ilvl w:val="5"/>
          <w:numId w:val="43"/>
        </w:numPr>
        <w:spacing w:line="259" w:lineRule="auto"/>
        <w:ind w:left="851"/>
        <w:jc w:val="both"/>
        <w:rPr>
          <w:rFonts w:ascii="Times New Roman" w:hAnsi="Times New Roman"/>
        </w:rPr>
      </w:pPr>
      <w:ins w:id="193" w:author="Autor">
        <w:r w:rsidRPr="00E81FD7">
          <w:rPr>
            <w:rFonts w:ascii="Times New Roman" w:hAnsi="Times New Roman"/>
            <w:rPrChange w:id="194" w:author="Autor">
              <w:rPr>
                <w:rFonts w:asciiTheme="minorHAnsi" w:hAnsiTheme="minorHAnsi" w:cstheme="minorHAnsi"/>
                <w:sz w:val="24"/>
                <w:szCs w:val="24"/>
              </w:rPr>
            </w:rPrChange>
          </w:rPr>
          <w:t xml:space="preserve">v zmysle </w:t>
        </w:r>
        <w:r w:rsidR="009E1185">
          <w:rPr>
            <w:rFonts w:ascii="Times New Roman" w:hAnsi="Times New Roman"/>
          </w:rPr>
          <w:t>P</w:t>
        </w:r>
        <w:r w:rsidRPr="00E81FD7">
          <w:rPr>
            <w:rFonts w:ascii="Times New Roman" w:hAnsi="Times New Roman"/>
            <w:rPrChange w:id="195" w:author="Autor">
              <w:rPr>
                <w:rFonts w:asciiTheme="minorHAnsi" w:hAnsiTheme="minorHAnsi" w:cstheme="minorHAnsi"/>
                <w:sz w:val="24"/>
                <w:szCs w:val="24"/>
              </w:rPr>
            </w:rPrChange>
          </w:rPr>
          <w:t xml:space="preserve">rílohy č. 3 </w:t>
        </w:r>
        <w:r w:rsidR="00FE11FA" w:rsidRPr="00FE11FA">
          <w:rPr>
            <w:rFonts w:ascii="Times New Roman" w:hAnsi="Times New Roman"/>
            <w:rPrChange w:id="196" w:author="Autor">
              <w:rPr>
                <w:rFonts w:ascii="Times New Roman" w:hAnsi="Times New Roman"/>
                <w:highlight w:val="yellow"/>
              </w:rPr>
            </w:rPrChange>
          </w:rPr>
          <w:t>Z</w:t>
        </w:r>
        <w:r w:rsidRPr="00FE11FA">
          <w:rPr>
            <w:rFonts w:ascii="Times New Roman" w:hAnsi="Times New Roman"/>
            <w:rPrChange w:id="197" w:author="Autor">
              <w:rPr>
                <w:rFonts w:asciiTheme="minorHAnsi" w:hAnsiTheme="minorHAnsi" w:cstheme="minorHAnsi"/>
                <w:sz w:val="24"/>
                <w:szCs w:val="24"/>
              </w:rPr>
            </w:rPrChange>
          </w:rPr>
          <w:t>mluvy</w:t>
        </w:r>
        <w:r w:rsidRPr="00E81FD7">
          <w:rPr>
            <w:rFonts w:ascii="Times New Roman" w:hAnsi="Times New Roman"/>
            <w:rPrChange w:id="198" w:author="Autor">
              <w:rPr>
                <w:rFonts w:asciiTheme="minorHAnsi" w:hAnsiTheme="minorHAnsi" w:cstheme="minorHAnsi"/>
                <w:sz w:val="24"/>
                <w:szCs w:val="24"/>
              </w:rPr>
            </w:rPrChange>
          </w:rPr>
          <w:t xml:space="preserve"> </w:t>
        </w:r>
        <w:r w:rsidR="00FE11FA">
          <w:rPr>
            <w:rFonts w:ascii="Times New Roman" w:hAnsi="Times New Roman"/>
          </w:rPr>
          <w:t>o poskytnutí NFP</w:t>
        </w:r>
        <w:r w:rsidRPr="00E81FD7">
          <w:rPr>
            <w:rFonts w:ascii="Times New Roman" w:hAnsi="Times New Roman"/>
            <w:rPrChange w:id="199" w:author="Autor">
              <w:rPr>
                <w:rFonts w:asciiTheme="minorHAnsi" w:hAnsiTheme="minorHAnsi" w:cstheme="minorHAnsi"/>
                <w:sz w:val="24"/>
                <w:szCs w:val="24"/>
              </w:rPr>
            </w:rPrChange>
          </w:rPr>
          <w:t xml:space="preserve">: </w:t>
        </w:r>
        <w:r w:rsidRPr="00E81FD7">
          <w:rPr>
            <w:rFonts w:ascii="Times New Roman" w:hAnsi="Times New Roman"/>
            <w:b/>
            <w:rPrChange w:id="200" w:author="Autor">
              <w:rPr>
                <w:rFonts w:asciiTheme="minorHAnsi" w:hAnsiTheme="minorHAnsi" w:cstheme="minorHAnsi"/>
                <w:b/>
                <w:sz w:val="24"/>
                <w:szCs w:val="24"/>
              </w:rPr>
            </w:rPrChange>
          </w:rPr>
          <w:t>kumulatívne zmeny rozpočtu</w:t>
        </w:r>
        <w:r w:rsidRPr="00E81FD7">
          <w:rPr>
            <w:rFonts w:ascii="Times New Roman" w:hAnsi="Times New Roman"/>
            <w:rPrChange w:id="201" w:author="Autor">
              <w:rPr>
                <w:rFonts w:asciiTheme="minorHAnsi" w:hAnsiTheme="minorHAnsi" w:cstheme="minorHAnsi"/>
                <w:sz w:val="24"/>
                <w:szCs w:val="24"/>
              </w:rPr>
            </w:rPrChange>
          </w:rPr>
          <w:t xml:space="preserve"> projektu (v rozsahu priamych výdavkov) formou presunu finančných prostriedkov v rámci rovnakej skupiny výdavkov v rámci hlavnej aktivity projektu alebo presunu medzi viacerými skupinami výdavkov viacerých hlavných aktivít projektu vo výške </w:t>
        </w:r>
        <w:r w:rsidRPr="00E81FD7">
          <w:rPr>
            <w:rFonts w:ascii="Times New Roman" w:hAnsi="Times New Roman"/>
            <w:b/>
            <w:rPrChange w:id="202" w:author="Autor">
              <w:rPr>
                <w:rFonts w:asciiTheme="minorHAnsi" w:hAnsiTheme="minorHAnsi" w:cstheme="minorHAnsi"/>
                <w:b/>
                <w:sz w:val="24"/>
                <w:szCs w:val="24"/>
              </w:rPr>
            </w:rPrChange>
          </w:rPr>
          <w:t xml:space="preserve">viac ako 15 % </w:t>
        </w:r>
        <w:r w:rsidRPr="00E81FD7">
          <w:rPr>
            <w:rFonts w:ascii="Times New Roman" w:hAnsi="Times New Roman"/>
            <w:rPrChange w:id="203" w:author="Autor">
              <w:rPr>
                <w:rFonts w:asciiTheme="minorHAnsi" w:hAnsiTheme="minorHAnsi" w:cstheme="minorHAnsi"/>
                <w:sz w:val="24"/>
                <w:szCs w:val="24"/>
              </w:rPr>
            </w:rPrChange>
          </w:rPr>
          <w:t>z pôvodnej celkovej sumy výdavkov pre každú dotknutú skupinu výdavkov rozpočtu projektu</w:t>
        </w:r>
        <w:r w:rsidRPr="00E81FD7">
          <w:rPr>
            <w:rFonts w:ascii="Times New Roman" w:hAnsi="Times New Roman"/>
            <w:b/>
            <w:rPrChange w:id="204" w:author="Autor">
              <w:rPr>
                <w:rFonts w:asciiTheme="minorHAnsi" w:hAnsiTheme="minorHAnsi" w:cstheme="minorHAnsi"/>
                <w:b/>
                <w:sz w:val="24"/>
                <w:szCs w:val="24"/>
              </w:rPr>
            </w:rPrChange>
          </w:rPr>
          <w:t xml:space="preserve"> a</w:t>
        </w:r>
        <w:r w:rsidR="003A0575">
          <w:rPr>
            <w:rFonts w:ascii="Times New Roman" w:hAnsi="Times New Roman"/>
            <w:b/>
          </w:rPr>
          <w:t>/alebo</w:t>
        </w:r>
        <w:bookmarkStart w:id="205" w:name="_GoBack"/>
        <w:bookmarkEnd w:id="205"/>
        <w:r w:rsidRPr="00E81FD7">
          <w:rPr>
            <w:rFonts w:ascii="Times New Roman" w:hAnsi="Times New Roman"/>
            <w:b/>
            <w:rPrChange w:id="206" w:author="Autor">
              <w:rPr>
                <w:rFonts w:asciiTheme="minorHAnsi" w:hAnsiTheme="minorHAnsi" w:cstheme="minorHAnsi"/>
                <w:b/>
                <w:sz w:val="24"/>
                <w:szCs w:val="24"/>
              </w:rPr>
            </w:rPrChange>
          </w:rPr>
          <w:t xml:space="preserve"> zmeny komentára rozpočtu</w:t>
        </w:r>
        <w:r w:rsidRPr="00E81FD7">
          <w:rPr>
            <w:rFonts w:ascii="Times New Roman" w:hAnsi="Times New Roman"/>
            <w:rPrChange w:id="207" w:author="Autor">
              <w:rPr>
                <w:rFonts w:asciiTheme="minorHAnsi" w:hAnsiTheme="minorHAnsi" w:cstheme="minorHAnsi"/>
                <w:sz w:val="24"/>
                <w:szCs w:val="24"/>
              </w:rPr>
            </w:rPrChange>
          </w:rPr>
          <w:t>,</w:t>
        </w:r>
        <w:r w:rsidRPr="00E81FD7">
          <w:rPr>
            <w:rFonts w:ascii="Times New Roman" w:hAnsi="Times New Roman"/>
            <w:b/>
            <w:rPrChange w:id="208" w:author="Autor">
              <w:rPr>
                <w:rFonts w:asciiTheme="minorHAnsi" w:hAnsiTheme="minorHAnsi" w:cstheme="minorHAnsi"/>
                <w:b/>
                <w:sz w:val="24"/>
                <w:szCs w:val="24"/>
              </w:rPr>
            </w:rPrChange>
          </w:rPr>
          <w:t xml:space="preserve"> </w:t>
        </w:r>
        <w:r w:rsidRPr="00E81FD7">
          <w:rPr>
            <w:rFonts w:ascii="Times New Roman" w:hAnsi="Times New Roman"/>
            <w:rPrChange w:id="209" w:author="Autor">
              <w:rPr>
                <w:rFonts w:asciiTheme="minorHAnsi" w:hAnsiTheme="minorHAnsi" w:cstheme="minorHAnsi"/>
                <w:sz w:val="24"/>
                <w:szCs w:val="24"/>
              </w:rPr>
            </w:rPrChange>
          </w:rPr>
          <w:t>ak relevantné,</w:t>
        </w:r>
      </w:ins>
      <w:del w:id="210" w:author="Autor">
        <w:r w:rsidR="003D509A" w:rsidRPr="00E81FD7" w:rsidDel="00E81FD7">
          <w:rPr>
            <w:rFonts w:ascii="Times New Roman" w:hAnsi="Times New Roman"/>
            <w:b/>
          </w:rPr>
          <w:delText>k</w:delText>
        </w:r>
        <w:r w:rsidR="00BD31E0" w:rsidRPr="00E81FD7" w:rsidDel="00E81FD7">
          <w:rPr>
            <w:rFonts w:ascii="Times New Roman" w:hAnsi="Times New Roman"/>
            <w:b/>
          </w:rPr>
          <w:delText>umulatívne zmeny rozpočtu</w:delText>
        </w:r>
        <w:r w:rsidR="00BD31E0" w:rsidRPr="00E81FD7" w:rsidDel="00E81FD7">
          <w:rPr>
            <w:rFonts w:ascii="Times New Roman" w:hAnsi="Times New Roman"/>
          </w:rPr>
          <w:delText xml:space="preserve"> projektu formou presunu finančných prostriedkov v rámci rovnakej skupiny výdavkov v rámci hlavnej aktivity</w:delText>
        </w:r>
        <w:r w:rsidR="008D1C61" w:rsidRPr="00E81FD7" w:rsidDel="00E81FD7">
          <w:rPr>
            <w:rFonts w:ascii="Times New Roman" w:hAnsi="Times New Roman"/>
          </w:rPr>
          <w:delText xml:space="preserve"> P</w:delText>
        </w:r>
        <w:r w:rsidR="00BD31E0" w:rsidRPr="009068D0" w:rsidDel="00E81FD7">
          <w:rPr>
            <w:rFonts w:ascii="Times New Roman" w:hAnsi="Times New Roman"/>
          </w:rPr>
          <w:delText>rojektu alebo presunu medzi viacerými skupinami výdav</w:delText>
        </w:r>
        <w:r w:rsidR="008D1C61" w:rsidRPr="009068D0" w:rsidDel="00E81FD7">
          <w:rPr>
            <w:rFonts w:ascii="Times New Roman" w:hAnsi="Times New Roman"/>
          </w:rPr>
          <w:delText>kov viacerých hlavných aktivít P</w:delText>
        </w:r>
        <w:r w:rsidR="00BD31E0" w:rsidRPr="009068D0" w:rsidDel="00E81FD7">
          <w:rPr>
            <w:rFonts w:ascii="Times New Roman" w:hAnsi="Times New Roman"/>
          </w:rPr>
          <w:delText xml:space="preserve">rojektu vo výške </w:delText>
        </w:r>
        <w:r w:rsidR="00BD31E0" w:rsidRPr="00FE11FA" w:rsidDel="00E81FD7">
          <w:rPr>
            <w:rFonts w:ascii="Times New Roman" w:hAnsi="Times New Roman"/>
            <w:b/>
          </w:rPr>
          <w:delText>viac ako 15 % z pôvodnej c</w:delText>
        </w:r>
        <w:r w:rsidR="003D509A" w:rsidRPr="00FE11FA" w:rsidDel="00E81FD7">
          <w:rPr>
            <w:rFonts w:ascii="Times New Roman" w:hAnsi="Times New Roman"/>
            <w:b/>
          </w:rPr>
          <w:delText>elkovej sumy výdavkov rozpočtu P</w:delText>
        </w:r>
        <w:r w:rsidR="00BD31E0" w:rsidRPr="00E81FD7" w:rsidDel="00E81FD7">
          <w:rPr>
            <w:rFonts w:ascii="Times New Roman" w:hAnsi="Times New Roman"/>
            <w:b/>
          </w:rPr>
          <w:delText>rojektu</w:delText>
        </w:r>
        <w:r w:rsidR="00440EF3" w:rsidRPr="00E81FD7" w:rsidDel="00E81FD7">
          <w:rPr>
            <w:rFonts w:ascii="Times New Roman" w:hAnsi="Times New Roman"/>
            <w:b/>
          </w:rPr>
          <w:delText xml:space="preserve"> </w:delText>
        </w:r>
        <w:r w:rsidR="003B520A" w:rsidRPr="00E81FD7" w:rsidDel="00E81FD7">
          <w:rPr>
            <w:rFonts w:ascii="Times New Roman" w:hAnsi="Times New Roman"/>
            <w:b/>
          </w:rPr>
          <w:delText>a</w:delText>
        </w:r>
        <w:r w:rsidR="00440EF3" w:rsidRPr="00E81FD7" w:rsidDel="00E81FD7">
          <w:rPr>
            <w:rFonts w:ascii="Times New Roman" w:hAnsi="Times New Roman"/>
            <w:b/>
          </w:rPr>
          <w:delText xml:space="preserve"> </w:delText>
        </w:r>
        <w:r w:rsidR="00BD31E0" w:rsidRPr="00E81FD7" w:rsidDel="00E81FD7">
          <w:rPr>
            <w:rFonts w:ascii="Times New Roman" w:hAnsi="Times New Roman"/>
            <w:b/>
          </w:rPr>
          <w:delText>zmeny komentára rozpočtu</w:delText>
        </w:r>
        <w:r w:rsidR="003B520A" w:rsidRPr="00E81FD7" w:rsidDel="00E81FD7">
          <w:rPr>
            <w:rFonts w:ascii="Times New Roman" w:hAnsi="Times New Roman"/>
            <w:b/>
          </w:rPr>
          <w:delText>, ak relevantné</w:delText>
        </w:r>
        <w:r w:rsidR="00BD31E0" w:rsidRPr="00E81FD7" w:rsidDel="00E81FD7">
          <w:rPr>
            <w:rFonts w:ascii="Times New Roman" w:hAnsi="Times New Roman"/>
            <w:b/>
          </w:rPr>
          <w:delText>.</w:delText>
        </w:r>
      </w:del>
    </w:p>
    <w:p w14:paraId="5F07F0E9" w14:textId="77777777" w:rsidR="00A43409" w:rsidRPr="001F71FE" w:rsidRDefault="00A43409" w:rsidP="00723DFA">
      <w:pPr>
        <w:pStyle w:val="Bezriadkovania"/>
        <w:numPr>
          <w:ilvl w:val="5"/>
          <w:numId w:val="43"/>
        </w:numPr>
        <w:spacing w:line="259" w:lineRule="auto"/>
        <w:ind w:left="851"/>
        <w:jc w:val="both"/>
        <w:rPr>
          <w:rFonts w:ascii="Times New Roman" w:hAnsi="Times New Roman"/>
        </w:rPr>
      </w:pPr>
      <w:r w:rsidRPr="001F71FE">
        <w:rPr>
          <w:rFonts w:ascii="Times New Roman" w:hAnsi="Times New Roman"/>
          <w:b/>
          <w:bCs/>
        </w:rPr>
        <w:t>zmena majetkovo-právnych pomerov</w:t>
      </w:r>
      <w:r w:rsidRPr="001F71FE">
        <w:rPr>
          <w:rFonts w:ascii="Times New Roman" w:hAnsi="Times New Roman"/>
          <w:bCs/>
        </w:rPr>
        <w:t xml:space="preserve"> týkajúcich sa Predmetu Projektu alebo súvisiacich s Realizáciou hlavných aktivít Projektu v zmysle čl</w:t>
      </w:r>
      <w:r w:rsidR="00723DFA" w:rsidRPr="001F71FE">
        <w:rPr>
          <w:rFonts w:ascii="Times New Roman" w:hAnsi="Times New Roman"/>
          <w:bCs/>
        </w:rPr>
        <w:t>.</w:t>
      </w:r>
      <w:r w:rsidRPr="001F71FE">
        <w:rPr>
          <w:rFonts w:ascii="Times New Roman" w:hAnsi="Times New Roman"/>
          <w:bCs/>
        </w:rPr>
        <w:t xml:space="preserve"> 6 ods</w:t>
      </w:r>
      <w:r w:rsidR="00723DFA" w:rsidRPr="001F71FE">
        <w:rPr>
          <w:rFonts w:ascii="Times New Roman" w:hAnsi="Times New Roman"/>
          <w:bCs/>
        </w:rPr>
        <w:t>.</w:t>
      </w:r>
      <w:r w:rsidRPr="001F71FE">
        <w:rPr>
          <w:rFonts w:ascii="Times New Roman" w:hAnsi="Times New Roman"/>
          <w:bCs/>
        </w:rPr>
        <w:t xml:space="preserve"> 3 VZP,</w:t>
      </w:r>
    </w:p>
    <w:p w14:paraId="4EB2141A" w14:textId="77777777" w:rsidR="00A43409" w:rsidRPr="001F71FE" w:rsidRDefault="00A43409" w:rsidP="00723DFA">
      <w:pPr>
        <w:pStyle w:val="Bezriadkovania"/>
        <w:numPr>
          <w:ilvl w:val="5"/>
          <w:numId w:val="43"/>
        </w:numPr>
        <w:spacing w:line="259" w:lineRule="auto"/>
        <w:ind w:left="851"/>
        <w:jc w:val="both"/>
        <w:rPr>
          <w:rFonts w:ascii="Times New Roman" w:hAnsi="Times New Roman"/>
        </w:rPr>
      </w:pPr>
      <w:r w:rsidRPr="001F71FE">
        <w:rPr>
          <w:rFonts w:ascii="Times New Roman" w:hAnsi="Times New Roman"/>
        </w:rPr>
        <w:t xml:space="preserve">zmena priamo sa týkajúca iného </w:t>
      </w:r>
      <w:r w:rsidRPr="001F71FE">
        <w:rPr>
          <w:rFonts w:ascii="Times New Roman" w:hAnsi="Times New Roman"/>
          <w:b/>
        </w:rPr>
        <w:t>spôsobu splnenia podmienky poskytnutia príspevku</w:t>
      </w:r>
      <w:r w:rsidRPr="001F71FE">
        <w:rPr>
          <w:rFonts w:ascii="Times New Roman" w:hAnsi="Times New Roman"/>
        </w:rPr>
        <w:t xml:space="preserve">, ktorá sa podľa obsahu Výzvy vzťahuje aj na obdobie Realizácie aktivít Projektu </w:t>
      </w:r>
      <w:r w:rsidRPr="001F71FE">
        <w:rPr>
          <w:rFonts w:ascii="Times New Roman" w:hAnsi="Times New Roman"/>
          <w:highlight w:val="lightGray"/>
        </w:rPr>
        <w:t xml:space="preserve">alebo </w:t>
      </w:r>
      <w:r w:rsidR="00672BF5" w:rsidRPr="001F71FE">
        <w:rPr>
          <w:rFonts w:ascii="Times New Roman" w:hAnsi="Times New Roman"/>
          <w:highlight w:val="lightGray"/>
        </w:rPr>
        <w:t xml:space="preserve">Obdobie </w:t>
      </w:r>
      <w:r w:rsidRPr="001F71FE">
        <w:rPr>
          <w:rFonts w:ascii="Times New Roman" w:hAnsi="Times New Roman"/>
          <w:highlight w:val="lightGray"/>
        </w:rPr>
        <w:t xml:space="preserve">Udržateľnosti </w:t>
      </w:r>
      <w:r w:rsidR="00672BF5" w:rsidRPr="001F71FE">
        <w:rPr>
          <w:rFonts w:ascii="Times New Roman" w:hAnsi="Times New Roman"/>
          <w:highlight w:val="lightGray"/>
        </w:rPr>
        <w:t>P</w:t>
      </w:r>
      <w:r w:rsidRPr="001F71FE">
        <w:rPr>
          <w:rFonts w:ascii="Times New Roman" w:hAnsi="Times New Roman"/>
          <w:highlight w:val="lightGray"/>
        </w:rPr>
        <w:t>rojektu</w:t>
      </w:r>
      <w:r w:rsidRPr="001F71FE">
        <w:rPr>
          <w:rFonts w:ascii="Times New Roman" w:hAnsi="Times New Roman"/>
        </w:rPr>
        <w:t>,</w:t>
      </w:r>
    </w:p>
    <w:p w14:paraId="20BA1425" w14:textId="77777777" w:rsidR="00FF3411" w:rsidRPr="00893640" w:rsidRDefault="00A43409" w:rsidP="001D6F73">
      <w:pPr>
        <w:pStyle w:val="Bezriadkovania"/>
        <w:numPr>
          <w:ilvl w:val="5"/>
          <w:numId w:val="43"/>
        </w:numPr>
        <w:spacing w:line="259" w:lineRule="auto"/>
        <w:ind w:left="851"/>
        <w:jc w:val="both"/>
        <w:rPr>
          <w:rFonts w:ascii="Times New Roman" w:hAnsi="Times New Roman"/>
          <w:lang w:eastAsia="sk-SK"/>
        </w:rPr>
      </w:pPr>
      <w:r w:rsidRPr="001F71FE">
        <w:rPr>
          <w:rFonts w:ascii="Times New Roman" w:hAnsi="Times New Roman"/>
          <w:bCs/>
        </w:rPr>
        <w:t xml:space="preserve">zmena používaného </w:t>
      </w:r>
      <w:r w:rsidRPr="001F71FE">
        <w:rPr>
          <w:rFonts w:ascii="Times New Roman" w:hAnsi="Times New Roman"/>
          <w:b/>
          <w:bCs/>
        </w:rPr>
        <w:t>systému financovania</w:t>
      </w:r>
      <w:r w:rsidRPr="001F71FE">
        <w:rPr>
          <w:rFonts w:ascii="Times New Roman" w:hAnsi="Times New Roman"/>
          <w:bCs/>
        </w:rPr>
        <w:t>,</w:t>
      </w:r>
    </w:p>
    <w:p w14:paraId="1DA39C18" w14:textId="77777777" w:rsidR="004F5280" w:rsidRPr="000B6AE6" w:rsidRDefault="004F5280" w:rsidP="00893640">
      <w:pPr>
        <w:pStyle w:val="Bezriadkovania"/>
        <w:numPr>
          <w:ilvl w:val="5"/>
          <w:numId w:val="43"/>
        </w:numPr>
        <w:spacing w:line="259" w:lineRule="auto"/>
        <w:ind w:left="851" w:hanging="425"/>
        <w:jc w:val="both"/>
        <w:rPr>
          <w:rFonts w:ascii="Times New Roman" w:hAnsi="Times New Roman"/>
          <w:lang w:eastAsia="sk-SK"/>
        </w:rPr>
      </w:pPr>
      <w:r w:rsidRPr="000B6AE6">
        <w:rPr>
          <w:rFonts w:ascii="Times New Roman" w:hAnsi="Times New Roman"/>
        </w:rPr>
        <w:t xml:space="preserve">doplnenie </w:t>
      </w:r>
      <w:r w:rsidRPr="000B6AE6">
        <w:rPr>
          <w:rFonts w:ascii="Times New Roman" w:hAnsi="Times New Roman"/>
          <w:b/>
        </w:rPr>
        <w:t>novej Aktivity</w:t>
      </w:r>
      <w:r w:rsidRPr="000B6AE6">
        <w:rPr>
          <w:rFonts w:ascii="Times New Roman" w:hAnsi="Times New Roman"/>
        </w:rPr>
        <w:t>, ktorá je oprávnená v zmysle Výzvy,</w:t>
      </w:r>
    </w:p>
    <w:p w14:paraId="28A81797" w14:textId="77777777" w:rsidR="00A43409" w:rsidRPr="001F71FE" w:rsidRDefault="00A43409" w:rsidP="00723DFA">
      <w:pPr>
        <w:pStyle w:val="Bezriadkovania"/>
        <w:numPr>
          <w:ilvl w:val="5"/>
          <w:numId w:val="43"/>
        </w:numPr>
        <w:spacing w:line="259" w:lineRule="auto"/>
        <w:ind w:left="851"/>
        <w:jc w:val="both"/>
        <w:rPr>
          <w:rFonts w:ascii="Times New Roman" w:hAnsi="Times New Roman"/>
        </w:rPr>
      </w:pPr>
      <w:r w:rsidRPr="001F71FE">
        <w:rPr>
          <w:rFonts w:ascii="Times New Roman" w:hAnsi="Times New Roman"/>
          <w:b/>
          <w:bCs/>
        </w:rPr>
        <w:t>iná zmena</w:t>
      </w:r>
      <w:r w:rsidRPr="001F71FE">
        <w:rPr>
          <w:rFonts w:ascii="Times New Roman" w:hAnsi="Times New Roman"/>
          <w:bCs/>
        </w:rPr>
        <w:t>, ktorá je ako významnejšia zmena označená v Zmluve o poskytnutí NFP, v Príručke pre Prijímateľa, alebo v inom Právnom dokumente</w:t>
      </w:r>
      <w:r w:rsidRPr="001F71FE">
        <w:rPr>
          <w:rFonts w:ascii="Times New Roman" w:hAnsi="Times New Roman"/>
        </w:rPr>
        <w:t xml:space="preserve">. </w:t>
      </w:r>
    </w:p>
    <w:p w14:paraId="539DD1A6" w14:textId="77777777" w:rsidR="00A43409" w:rsidRPr="001F71FE" w:rsidRDefault="00A43409" w:rsidP="00A43409">
      <w:pPr>
        <w:spacing w:after="0"/>
        <w:jc w:val="both"/>
        <w:rPr>
          <w:rFonts w:ascii="Times New Roman" w:hAnsi="Times New Roman"/>
          <w:lang w:eastAsia="x-none"/>
        </w:rPr>
      </w:pPr>
    </w:p>
    <w:p w14:paraId="6880A651" w14:textId="3638776F" w:rsidR="00A43409" w:rsidRPr="00893640" w:rsidRDefault="00A43409" w:rsidP="00A43409">
      <w:pPr>
        <w:spacing w:after="0"/>
        <w:ind w:left="426"/>
        <w:jc w:val="both"/>
        <w:rPr>
          <w:rFonts w:ascii="Times New Roman" w:hAnsi="Times New Roman"/>
          <w:lang w:eastAsia="x-none"/>
        </w:rPr>
      </w:pPr>
      <w:r w:rsidRPr="001F71FE">
        <w:rPr>
          <w:rFonts w:ascii="Times New Roman" w:hAnsi="Times New Roman"/>
          <w:lang w:eastAsia="x-none"/>
        </w:rPr>
        <w:t xml:space="preserve">Významnejšia zmena nadobúda </w:t>
      </w:r>
      <w:r w:rsidRPr="001F71FE">
        <w:rPr>
          <w:rFonts w:ascii="Times New Roman" w:hAnsi="Times New Roman"/>
          <w:b/>
          <w:lang w:eastAsia="x-none"/>
        </w:rPr>
        <w:t>účinnosť</w:t>
      </w:r>
      <w:r w:rsidRPr="001F71FE">
        <w:rPr>
          <w:rFonts w:ascii="Times New Roman" w:hAnsi="Times New Roman"/>
          <w:lang w:eastAsia="x-none"/>
        </w:rPr>
        <w:t xml:space="preserve">, vrátane jej dôsledkov z hľadiska oprávnenosti výdavkov, </w:t>
      </w:r>
      <w:r w:rsidRPr="0075209D">
        <w:rPr>
          <w:rFonts w:ascii="Times New Roman" w:hAnsi="Times New Roman"/>
        </w:rPr>
        <w:t>v </w:t>
      </w:r>
      <w:r w:rsidRPr="00893640">
        <w:rPr>
          <w:rFonts w:ascii="Times New Roman" w:hAnsi="Times New Roman"/>
        </w:rPr>
        <w:t>kalendárny deň odoslania žiadosti o zmenu</w:t>
      </w:r>
      <w:r w:rsidRPr="0075209D">
        <w:rPr>
          <w:rFonts w:ascii="Times New Roman" w:hAnsi="Times New Roman"/>
        </w:rPr>
        <w:t xml:space="preserve"> zo strany Prijímateľa Poskytovateľovi, </w:t>
      </w:r>
      <w:r w:rsidRPr="00893640">
        <w:rPr>
          <w:rFonts w:ascii="Times New Roman" w:hAnsi="Times New Roman"/>
        </w:rPr>
        <w:t>ak bola zmena schválená, alebo v neskorší kalendárny deň vyplývajúci zo schválenia žiadosti o zmenu.</w:t>
      </w:r>
      <w:r w:rsidR="00EC132F" w:rsidRPr="00893640">
        <w:rPr>
          <w:rFonts w:ascii="Times New Roman" w:hAnsi="Times New Roman"/>
        </w:rPr>
        <w:t xml:space="preserve"> Schválená významnejšia zmena sa zrealizuje prostredníctvom písomného </w:t>
      </w:r>
      <w:r w:rsidR="00EC132F" w:rsidRPr="0075209D">
        <w:rPr>
          <w:rFonts w:ascii="Times New Roman" w:hAnsi="Times New Roman"/>
          <w:b/>
        </w:rPr>
        <w:t>dodatku</w:t>
      </w:r>
      <w:r w:rsidR="00EC132F" w:rsidRPr="00893640">
        <w:rPr>
          <w:rFonts w:ascii="Times New Roman" w:hAnsi="Times New Roman"/>
        </w:rPr>
        <w:t xml:space="preserve"> k Zmluve o poskytnutí NFP</w:t>
      </w:r>
      <w:r w:rsidR="00EC132F">
        <w:rPr>
          <w:rFonts w:ascii="Times New Roman" w:hAnsi="Times New Roman"/>
        </w:rPr>
        <w:t>.</w:t>
      </w:r>
    </w:p>
    <w:p w14:paraId="2A79698A" w14:textId="77777777" w:rsidR="00A43409" w:rsidRPr="001F71FE" w:rsidRDefault="00A43409" w:rsidP="00A43409">
      <w:pPr>
        <w:spacing w:after="0"/>
        <w:ind w:left="426"/>
        <w:jc w:val="both"/>
        <w:rPr>
          <w:rFonts w:ascii="Times New Roman" w:hAnsi="Times New Roman"/>
        </w:rPr>
      </w:pPr>
    </w:p>
    <w:p w14:paraId="0ED28D21" w14:textId="6189AA9B" w:rsidR="00A43409" w:rsidRPr="001F71FE" w:rsidRDefault="00A43409">
      <w:pPr>
        <w:pStyle w:val="Bezriadkovania"/>
        <w:numPr>
          <w:ilvl w:val="0"/>
          <w:numId w:val="38"/>
        </w:numPr>
        <w:spacing w:line="259" w:lineRule="auto"/>
        <w:ind w:left="426" w:hanging="426"/>
        <w:jc w:val="both"/>
        <w:rPr>
          <w:rFonts w:ascii="Times New Roman" w:hAnsi="Times New Roman"/>
        </w:rPr>
      </w:pPr>
      <w:r w:rsidRPr="001F71FE">
        <w:rPr>
          <w:rFonts w:ascii="Times New Roman" w:hAnsi="Times New Roman"/>
          <w:b/>
        </w:rPr>
        <w:t xml:space="preserve">Zmeny </w:t>
      </w:r>
      <w:r w:rsidR="00582586" w:rsidRPr="001F71FE">
        <w:rPr>
          <w:rFonts w:ascii="Times New Roman" w:hAnsi="Times New Roman"/>
          <w:b/>
        </w:rPr>
        <w:t>miesta realizácie projektu</w:t>
      </w:r>
      <w:r w:rsidR="00582586" w:rsidRPr="001F71FE">
        <w:rPr>
          <w:rFonts w:ascii="Times New Roman" w:hAnsi="Times New Roman"/>
        </w:rPr>
        <w:t xml:space="preserve"> a/alebo </w:t>
      </w:r>
      <w:r w:rsidR="00582586" w:rsidRPr="001F71FE">
        <w:rPr>
          <w:rFonts w:ascii="Times New Roman" w:hAnsi="Times New Roman"/>
          <w:b/>
        </w:rPr>
        <w:t>zmeny miesta, kde sa nachádza Predmet Projektu</w:t>
      </w:r>
      <w:r w:rsidR="00582586" w:rsidRPr="001F71FE">
        <w:rPr>
          <w:rFonts w:ascii="Times New Roman" w:hAnsi="Times New Roman"/>
        </w:rPr>
        <w:t xml:space="preserve"> </w:t>
      </w:r>
      <w:r w:rsidRPr="001F71FE">
        <w:rPr>
          <w:rFonts w:ascii="Times New Roman" w:hAnsi="Times New Roman"/>
        </w:rPr>
        <w:t>podľa ods. 1</w:t>
      </w:r>
      <w:r w:rsidR="00BA48FD" w:rsidRPr="001F71FE">
        <w:rPr>
          <w:rFonts w:ascii="Times New Roman" w:hAnsi="Times New Roman"/>
        </w:rPr>
        <w:t>3</w:t>
      </w:r>
      <w:r w:rsidRPr="001F71FE">
        <w:rPr>
          <w:rFonts w:ascii="Times New Roman" w:hAnsi="Times New Roman"/>
        </w:rPr>
        <w:t xml:space="preserve"> písm</w:t>
      </w:r>
      <w:r w:rsidR="00723DFA" w:rsidRPr="001F71FE">
        <w:rPr>
          <w:rFonts w:ascii="Times New Roman" w:hAnsi="Times New Roman"/>
        </w:rPr>
        <w:t>.</w:t>
      </w:r>
      <w:r w:rsidRPr="001F71FE">
        <w:rPr>
          <w:rFonts w:ascii="Times New Roman" w:hAnsi="Times New Roman"/>
        </w:rPr>
        <w:t xml:space="preserve"> </w:t>
      </w:r>
      <w:r w:rsidR="005F35E6">
        <w:rPr>
          <w:rFonts w:ascii="Times New Roman" w:hAnsi="Times New Roman"/>
        </w:rPr>
        <w:t>b</w:t>
      </w:r>
      <w:r w:rsidRPr="001F71FE">
        <w:rPr>
          <w:rFonts w:ascii="Times New Roman" w:hAnsi="Times New Roman"/>
        </w:rPr>
        <w:t>) a </w:t>
      </w:r>
      <w:r w:rsidR="005F35E6">
        <w:rPr>
          <w:rFonts w:ascii="Times New Roman" w:hAnsi="Times New Roman"/>
        </w:rPr>
        <w:t>c</w:t>
      </w:r>
      <w:r w:rsidRPr="001F71FE">
        <w:rPr>
          <w:rFonts w:ascii="Times New Roman" w:hAnsi="Times New Roman"/>
        </w:rPr>
        <w:t>) tohto článku nie je možné schváliť najmä vtedy, ak by v dôsledku zmeny došlo k premiestneniu mimo oprávnené územie/miesto vymedzené vo Výzve; uvedené sa nevzťahuje na premiestnenie zálohu, ktorý nie je súčasne aj Predmetom Projektu</w:t>
      </w:r>
      <w:r w:rsidR="00672BF5" w:rsidRPr="001F71FE">
        <w:rPr>
          <w:rFonts w:ascii="Times New Roman" w:hAnsi="Times New Roman"/>
        </w:rPr>
        <w:t>,</w:t>
      </w:r>
      <w:r w:rsidRPr="001F71FE">
        <w:rPr>
          <w:rFonts w:ascii="Times New Roman" w:hAnsi="Times New Roman"/>
        </w:rPr>
        <w:t xml:space="preserve"> a nie sú tým d</w:t>
      </w:r>
      <w:r w:rsidR="00433191" w:rsidRPr="001F71FE">
        <w:rPr>
          <w:rFonts w:ascii="Times New Roman" w:hAnsi="Times New Roman"/>
        </w:rPr>
        <w:t>otknuté osobitné</w:t>
      </w:r>
      <w:r w:rsidRPr="001F71FE">
        <w:rPr>
          <w:rFonts w:ascii="Times New Roman" w:hAnsi="Times New Roman"/>
        </w:rPr>
        <w:t xml:space="preserve"> pravidlá vyplývajúce z pravidiel štátnej pomoci.  </w:t>
      </w:r>
    </w:p>
    <w:p w14:paraId="3E7CF518" w14:textId="77777777" w:rsidR="00A43409" w:rsidRPr="001F71FE" w:rsidRDefault="00A43409" w:rsidP="00A43409">
      <w:pPr>
        <w:pStyle w:val="Bezriadkovania"/>
        <w:spacing w:line="259" w:lineRule="auto"/>
        <w:ind w:left="426"/>
        <w:jc w:val="both"/>
        <w:rPr>
          <w:rFonts w:ascii="Times New Roman" w:hAnsi="Times New Roman"/>
        </w:rPr>
      </w:pPr>
    </w:p>
    <w:p w14:paraId="5AD365D8" w14:textId="7962F996" w:rsidR="00A43409" w:rsidRPr="001F71FE" w:rsidRDefault="00A43409">
      <w:pPr>
        <w:pStyle w:val="Odsekzoznamu"/>
        <w:numPr>
          <w:ilvl w:val="0"/>
          <w:numId w:val="38"/>
        </w:numPr>
        <w:spacing w:line="259" w:lineRule="auto"/>
        <w:ind w:left="426" w:hanging="426"/>
        <w:jc w:val="both"/>
        <w:rPr>
          <w:sz w:val="22"/>
          <w:szCs w:val="22"/>
          <w:lang w:eastAsia="x-none"/>
        </w:rPr>
      </w:pPr>
      <w:r w:rsidRPr="001F71FE">
        <w:rPr>
          <w:sz w:val="22"/>
          <w:szCs w:val="22"/>
        </w:rPr>
        <w:t xml:space="preserve">Poskytovateľ je oprávnený schváliť </w:t>
      </w:r>
      <w:r w:rsidRPr="001F71FE">
        <w:rPr>
          <w:b/>
          <w:sz w:val="22"/>
          <w:szCs w:val="22"/>
        </w:rPr>
        <w:t>zmenu Prijímateľa</w:t>
      </w:r>
      <w:r w:rsidRPr="001F71FE">
        <w:rPr>
          <w:sz w:val="22"/>
          <w:szCs w:val="22"/>
        </w:rPr>
        <w:t xml:space="preserve"> </w:t>
      </w:r>
      <w:r w:rsidR="00EA059C" w:rsidRPr="001F71FE">
        <w:rPr>
          <w:sz w:val="22"/>
          <w:szCs w:val="22"/>
        </w:rPr>
        <w:t xml:space="preserve">podľa </w:t>
      </w:r>
      <w:r w:rsidRPr="001F71FE">
        <w:rPr>
          <w:sz w:val="22"/>
          <w:szCs w:val="22"/>
        </w:rPr>
        <w:t>ods. 1</w:t>
      </w:r>
      <w:r w:rsidR="0083264E" w:rsidRPr="001F71FE">
        <w:rPr>
          <w:sz w:val="22"/>
          <w:szCs w:val="22"/>
        </w:rPr>
        <w:t>3</w:t>
      </w:r>
      <w:r w:rsidRPr="001F71FE">
        <w:rPr>
          <w:sz w:val="22"/>
          <w:szCs w:val="22"/>
        </w:rPr>
        <w:t xml:space="preserve"> písm</w:t>
      </w:r>
      <w:r w:rsidR="00723DFA" w:rsidRPr="001F71FE">
        <w:rPr>
          <w:sz w:val="22"/>
          <w:szCs w:val="22"/>
        </w:rPr>
        <w:t>.</w:t>
      </w:r>
      <w:r w:rsidRPr="001F71FE">
        <w:rPr>
          <w:sz w:val="22"/>
          <w:szCs w:val="22"/>
        </w:rPr>
        <w:t xml:space="preserve"> </w:t>
      </w:r>
      <w:r w:rsidR="00D35E4F">
        <w:rPr>
          <w:sz w:val="22"/>
          <w:szCs w:val="22"/>
        </w:rPr>
        <w:t>d</w:t>
      </w:r>
      <w:r w:rsidRPr="001F71FE">
        <w:rPr>
          <w:sz w:val="22"/>
          <w:szCs w:val="22"/>
        </w:rPr>
        <w:t xml:space="preserve">) tohto článku, ak sú splnené všetky nižšie uvedené podmienky, pričom Poskytovateľ je oprávnený odmietnuť schválenie zmeny Prijímateľa aj vtedy, ak sú tieto podmienky splnené. Podmienky, ktoré musia byť splnené kumulatívne, sú nasledovné:   </w:t>
      </w:r>
    </w:p>
    <w:p w14:paraId="7AF6FE49" w14:textId="6C66A1E7" w:rsidR="00A43409" w:rsidRPr="001F71FE" w:rsidRDefault="00A43409">
      <w:pPr>
        <w:numPr>
          <w:ilvl w:val="0"/>
          <w:numId w:val="25"/>
        </w:numPr>
        <w:tabs>
          <w:tab w:val="clear" w:pos="720"/>
        </w:tabs>
        <w:spacing w:before="120" w:after="0" w:line="259" w:lineRule="auto"/>
        <w:ind w:left="851" w:hanging="284"/>
        <w:jc w:val="both"/>
        <w:rPr>
          <w:rFonts w:ascii="Times New Roman" w:hAnsi="Times New Roman"/>
        </w:rPr>
      </w:pPr>
      <w:r w:rsidRPr="001F71FE">
        <w:rPr>
          <w:rFonts w:ascii="Times New Roman" w:hAnsi="Times New Roman"/>
        </w:rPr>
        <w:lastRenderedPageBreak/>
        <w:t xml:space="preserve">V dôsledku zmeny Prijímateľa nedôjde k porušeniu žiadnej z podmienok poskytnutia príspevku a/alebo ďalšej skutočnosti podľa </w:t>
      </w:r>
      <w:commentRangeStart w:id="211"/>
      <w:r w:rsidRPr="001F71FE">
        <w:rPr>
          <w:rFonts w:ascii="Times New Roman" w:hAnsi="Times New Roman"/>
        </w:rPr>
        <w:t xml:space="preserve">§ 14 ods. 3 </w:t>
      </w:r>
      <w:commentRangeEnd w:id="211"/>
      <w:r w:rsidR="003C68E1" w:rsidRPr="001F71FE">
        <w:rPr>
          <w:rStyle w:val="Odkaznakomentr"/>
          <w:rFonts w:ascii="Times New Roman" w:hAnsi="Times New Roman"/>
          <w:lang w:val="x-none" w:eastAsia="x-none"/>
        </w:rPr>
        <w:commentReference w:id="211"/>
      </w:r>
      <w:r w:rsidRPr="001F71FE">
        <w:rPr>
          <w:rFonts w:ascii="Times New Roman" w:hAnsi="Times New Roman"/>
        </w:rPr>
        <w:t xml:space="preserve">zákona o príspevkoch z fondov EÚ, ktoré sa podľa obsahu Výzvy a/alebo Právneho dokumentu a/alebo Zmluvy o poskytnutí NFP aplikujú na právny vzťah založený Zmluvou o poskytnutí NFP pri predložení žiadosti o zmenu Prijímateľom; to znamená, že nový </w:t>
      </w:r>
      <w:ins w:id="212" w:author="Autor">
        <w:r w:rsidR="00A47F7F">
          <w:rPr>
            <w:rFonts w:ascii="Times New Roman" w:hAnsi="Times New Roman"/>
          </w:rPr>
          <w:t>p</w:t>
        </w:r>
      </w:ins>
      <w:del w:id="213" w:author="Autor">
        <w:r w:rsidRPr="001F71FE" w:rsidDel="00A47F7F">
          <w:rPr>
            <w:rFonts w:ascii="Times New Roman" w:hAnsi="Times New Roman"/>
          </w:rPr>
          <w:delText>P</w:delText>
        </w:r>
      </w:del>
      <w:r w:rsidRPr="001F71FE">
        <w:rPr>
          <w:rFonts w:ascii="Times New Roman" w:hAnsi="Times New Roman"/>
        </w:rPr>
        <w:t>rijímateľ spĺňa iba takto existujúci, teda zúžený rozsah podmienok poskytnutia príspevku a/alebo ďalších skutočností</w:t>
      </w:r>
      <w:r w:rsidR="004D46B7" w:rsidRPr="001F71FE">
        <w:rPr>
          <w:rFonts w:ascii="Times New Roman" w:hAnsi="Times New Roman"/>
        </w:rPr>
        <w:t xml:space="preserve"> uvedených vo Výzve</w:t>
      </w:r>
      <w:r w:rsidRPr="001F71FE">
        <w:rPr>
          <w:rFonts w:ascii="Times New Roman" w:hAnsi="Times New Roman"/>
        </w:rPr>
        <w:t xml:space="preserve">. </w:t>
      </w:r>
    </w:p>
    <w:p w14:paraId="70862928" w14:textId="77777777" w:rsidR="00A43409" w:rsidRPr="001F71FE" w:rsidRDefault="00A43409">
      <w:pPr>
        <w:numPr>
          <w:ilvl w:val="0"/>
          <w:numId w:val="25"/>
        </w:numPr>
        <w:tabs>
          <w:tab w:val="clear" w:pos="720"/>
        </w:tabs>
        <w:spacing w:before="120" w:after="0" w:line="259" w:lineRule="auto"/>
        <w:ind w:left="851" w:hanging="284"/>
        <w:jc w:val="both"/>
        <w:rPr>
          <w:rFonts w:ascii="Times New Roman" w:hAnsi="Times New Roman"/>
        </w:rPr>
      </w:pPr>
      <w:r w:rsidRPr="001F71FE">
        <w:rPr>
          <w:rFonts w:ascii="Times New Roman" w:hAnsi="Times New Roman"/>
        </w:rPr>
        <w:t xml:space="preserve">Je preukázané, že </w:t>
      </w:r>
      <w:r w:rsidRPr="001F71FE">
        <w:rPr>
          <w:rFonts w:ascii="Times New Roman" w:hAnsi="Times New Roman"/>
          <w:b/>
        </w:rPr>
        <w:t>zmena Prijímateľa nespôsobí žiaden z nasledovných následkov</w:t>
      </w:r>
      <w:r w:rsidRPr="001F71FE">
        <w:rPr>
          <w:rFonts w:ascii="Times New Roman" w:hAnsi="Times New Roman"/>
        </w:rPr>
        <w:t xml:space="preserve">: </w:t>
      </w:r>
    </w:p>
    <w:p w14:paraId="65E5E06F" w14:textId="77777777" w:rsidR="00A43409" w:rsidRPr="001F71FE" w:rsidRDefault="00A43409">
      <w:pPr>
        <w:pStyle w:val="Odsekzoznamu"/>
        <w:numPr>
          <w:ilvl w:val="0"/>
          <w:numId w:val="46"/>
        </w:numPr>
        <w:spacing w:before="120" w:line="259" w:lineRule="auto"/>
        <w:jc w:val="both"/>
        <w:rPr>
          <w:sz w:val="22"/>
          <w:szCs w:val="22"/>
        </w:rPr>
      </w:pPr>
      <w:r w:rsidRPr="001F71FE">
        <w:rPr>
          <w:sz w:val="22"/>
          <w:szCs w:val="22"/>
        </w:rPr>
        <w:t xml:space="preserve">vznik výhody akémukoľvek subjektu v súvislosti s Projektom, </w:t>
      </w:r>
    </w:p>
    <w:p w14:paraId="3EDFFABC" w14:textId="50568322" w:rsidR="00A43409" w:rsidRPr="001F71FE" w:rsidRDefault="00A43409">
      <w:pPr>
        <w:pStyle w:val="Odsekzoznamu"/>
        <w:numPr>
          <w:ilvl w:val="0"/>
          <w:numId w:val="46"/>
        </w:numPr>
        <w:spacing w:before="120" w:line="259" w:lineRule="auto"/>
        <w:jc w:val="both"/>
        <w:rPr>
          <w:sz w:val="22"/>
          <w:szCs w:val="22"/>
        </w:rPr>
      </w:pPr>
      <w:r w:rsidRPr="001F71FE">
        <w:rPr>
          <w:sz w:val="22"/>
          <w:szCs w:val="22"/>
        </w:rPr>
        <w:t>ukončenie alebo reálne exi</w:t>
      </w:r>
      <w:ins w:id="214" w:author="Autor">
        <w:r w:rsidR="003A09ED">
          <w:rPr>
            <w:sz w:val="22"/>
            <w:szCs w:val="22"/>
          </w:rPr>
          <w:t>s</w:t>
        </w:r>
      </w:ins>
      <w:r w:rsidRPr="001F71FE">
        <w:rPr>
          <w:sz w:val="22"/>
          <w:szCs w:val="22"/>
        </w:rPr>
        <w:t xml:space="preserve">tujúca hrozba ukončenia činnosti </w:t>
      </w:r>
      <w:r w:rsidR="00D46B32" w:rsidRPr="001F71FE">
        <w:rPr>
          <w:sz w:val="22"/>
          <w:szCs w:val="22"/>
        </w:rPr>
        <w:t>tretej osoby, ktorá má byť novým prijímateľom</w:t>
      </w:r>
      <w:r w:rsidR="000066DC" w:rsidRPr="001F71FE">
        <w:rPr>
          <w:sz w:val="22"/>
          <w:szCs w:val="22"/>
        </w:rPr>
        <w:t>,</w:t>
      </w:r>
      <w:r w:rsidRPr="001F71FE">
        <w:rPr>
          <w:sz w:val="22"/>
          <w:szCs w:val="22"/>
        </w:rPr>
        <w:t xml:space="preserve"> v oblasti, ktorá súvisí s Re</w:t>
      </w:r>
      <w:r w:rsidR="002F1663" w:rsidRPr="001F71FE">
        <w:rPr>
          <w:sz w:val="22"/>
          <w:szCs w:val="22"/>
        </w:rPr>
        <w:t>alizáciou Projektu a jeho cieľom</w:t>
      </w:r>
      <w:r w:rsidRPr="001F71FE">
        <w:rPr>
          <w:sz w:val="22"/>
          <w:szCs w:val="22"/>
        </w:rPr>
        <w:t>,</w:t>
      </w:r>
    </w:p>
    <w:p w14:paraId="31A2D42A" w14:textId="7D025F7D" w:rsidR="00A43409" w:rsidRPr="001F71FE" w:rsidRDefault="00A43409">
      <w:pPr>
        <w:pStyle w:val="Odsekzoznamu"/>
        <w:numPr>
          <w:ilvl w:val="0"/>
          <w:numId w:val="46"/>
        </w:numPr>
        <w:spacing w:before="120" w:line="259" w:lineRule="auto"/>
        <w:jc w:val="both"/>
        <w:rPr>
          <w:sz w:val="22"/>
          <w:szCs w:val="22"/>
        </w:rPr>
      </w:pPr>
      <w:r w:rsidRPr="001F71FE">
        <w:rPr>
          <w:sz w:val="22"/>
          <w:szCs w:val="22"/>
        </w:rPr>
        <w:t>negatívny vplyv alebo reálne exi</w:t>
      </w:r>
      <w:ins w:id="215" w:author="Autor">
        <w:r w:rsidR="003A09ED">
          <w:rPr>
            <w:sz w:val="22"/>
            <w:szCs w:val="22"/>
          </w:rPr>
          <w:t>s</w:t>
        </w:r>
      </w:ins>
      <w:r w:rsidRPr="001F71FE">
        <w:rPr>
          <w:sz w:val="22"/>
          <w:szCs w:val="22"/>
        </w:rPr>
        <w:t>tujúca hrozba negatívneho vplyvu na cie</w:t>
      </w:r>
      <w:r w:rsidR="00C64C63" w:rsidRPr="001F71FE">
        <w:rPr>
          <w:sz w:val="22"/>
          <w:szCs w:val="22"/>
        </w:rPr>
        <w:t>ľ</w:t>
      </w:r>
      <w:r w:rsidRPr="001F71FE">
        <w:rPr>
          <w:sz w:val="22"/>
          <w:szCs w:val="22"/>
        </w:rPr>
        <w:t xml:space="preserve"> Projektu vo vzťahu k účelu, ktorý sa realizáciou Projektu sleduje z hľadiska cieľov </w:t>
      </w:r>
      <w:commentRangeStart w:id="216"/>
      <w:r w:rsidRPr="001F71FE">
        <w:rPr>
          <w:sz w:val="22"/>
          <w:szCs w:val="22"/>
        </w:rPr>
        <w:t xml:space="preserve">Programu </w:t>
      </w:r>
      <w:r w:rsidR="004E5C42" w:rsidRPr="001F71FE">
        <w:rPr>
          <w:sz w:val="22"/>
          <w:szCs w:val="22"/>
          <w:highlight w:val="lightGray"/>
        </w:rPr>
        <w:t>AMIF/ISF/BMVI</w:t>
      </w:r>
      <w:r w:rsidR="00183E85" w:rsidRPr="001F71FE">
        <w:rPr>
          <w:sz w:val="22"/>
          <w:szCs w:val="22"/>
        </w:rPr>
        <w:t xml:space="preserve"> </w:t>
      </w:r>
      <w:commentRangeEnd w:id="216"/>
      <w:r w:rsidR="00F01F27" w:rsidRPr="001F71FE">
        <w:rPr>
          <w:rStyle w:val="Odkaznakomentr"/>
          <w:sz w:val="22"/>
          <w:szCs w:val="22"/>
          <w:lang w:val="x-none" w:eastAsia="x-none"/>
        </w:rPr>
        <w:commentReference w:id="216"/>
      </w:r>
      <w:r w:rsidRPr="001F71FE">
        <w:rPr>
          <w:sz w:val="22"/>
          <w:szCs w:val="22"/>
        </w:rPr>
        <w:t>alebo jeho častí, alebo negatívny vplyv alebo reálne exi</w:t>
      </w:r>
      <w:ins w:id="217" w:author="Autor">
        <w:r w:rsidR="005F2861">
          <w:rPr>
            <w:sz w:val="22"/>
            <w:szCs w:val="22"/>
          </w:rPr>
          <w:t>s</w:t>
        </w:r>
      </w:ins>
      <w:r w:rsidRPr="001F71FE">
        <w:rPr>
          <w:sz w:val="22"/>
          <w:szCs w:val="22"/>
        </w:rPr>
        <w:t xml:space="preserve">tujúca hrozba negatívneho vplyvu na cieľ </w:t>
      </w:r>
      <w:r w:rsidR="005F2F31" w:rsidRPr="001F71FE">
        <w:rPr>
          <w:sz w:val="22"/>
          <w:szCs w:val="22"/>
        </w:rPr>
        <w:t>Projektu</w:t>
      </w:r>
      <w:r w:rsidRPr="001F71FE">
        <w:rPr>
          <w:sz w:val="22"/>
          <w:szCs w:val="22"/>
        </w:rPr>
        <w:t xml:space="preserve"> podľa čl</w:t>
      </w:r>
      <w:r w:rsidR="00711BDB" w:rsidRPr="001F71FE">
        <w:rPr>
          <w:sz w:val="22"/>
          <w:szCs w:val="22"/>
        </w:rPr>
        <w:t>.</w:t>
      </w:r>
      <w:r w:rsidRPr="001F71FE">
        <w:rPr>
          <w:sz w:val="22"/>
          <w:szCs w:val="22"/>
        </w:rPr>
        <w:t xml:space="preserve"> 2 ods</w:t>
      </w:r>
      <w:r w:rsidR="00711BDB" w:rsidRPr="001F71FE">
        <w:rPr>
          <w:sz w:val="22"/>
          <w:szCs w:val="22"/>
        </w:rPr>
        <w:t>.</w:t>
      </w:r>
      <w:r w:rsidRPr="001F71FE">
        <w:rPr>
          <w:sz w:val="22"/>
          <w:szCs w:val="22"/>
        </w:rPr>
        <w:t xml:space="preserve"> 2.2 zmluvy, </w:t>
      </w:r>
    </w:p>
    <w:p w14:paraId="4EB22F3E" w14:textId="77777777" w:rsidR="00A43409" w:rsidRPr="001F71FE" w:rsidRDefault="00A43409">
      <w:pPr>
        <w:pStyle w:val="Odsekzoznamu"/>
        <w:numPr>
          <w:ilvl w:val="0"/>
          <w:numId w:val="25"/>
        </w:numPr>
        <w:spacing w:before="120" w:line="259" w:lineRule="auto"/>
        <w:jc w:val="both"/>
        <w:rPr>
          <w:sz w:val="22"/>
          <w:szCs w:val="22"/>
        </w:rPr>
      </w:pPr>
      <w:r w:rsidRPr="001F71FE">
        <w:rPr>
          <w:sz w:val="22"/>
          <w:szCs w:val="22"/>
        </w:rPr>
        <w:t xml:space="preserve">Prijímateľ zabezpečí, aby </w:t>
      </w:r>
      <w:r w:rsidRPr="001F71FE">
        <w:rPr>
          <w:b/>
          <w:sz w:val="22"/>
          <w:szCs w:val="22"/>
        </w:rPr>
        <w:t xml:space="preserve">tretia osoba, ktorá má byť novým </w:t>
      </w:r>
      <w:r w:rsidR="00D46B32" w:rsidRPr="001F71FE">
        <w:rPr>
          <w:b/>
          <w:sz w:val="22"/>
          <w:szCs w:val="22"/>
        </w:rPr>
        <w:t>prijímateľom</w:t>
      </w:r>
      <w:r w:rsidRPr="001F71FE">
        <w:rPr>
          <w:sz w:val="22"/>
          <w:szCs w:val="22"/>
        </w:rPr>
        <w:t>, osobitným právnym úkonom, ktorého účastníkom bude Poskytovateľ, vstúpi</w:t>
      </w:r>
      <w:r w:rsidR="000352AB" w:rsidRPr="001F71FE">
        <w:rPr>
          <w:sz w:val="22"/>
          <w:szCs w:val="22"/>
        </w:rPr>
        <w:t>la</w:t>
      </w:r>
      <w:r w:rsidRPr="001F71FE">
        <w:rPr>
          <w:sz w:val="22"/>
          <w:szCs w:val="22"/>
        </w:rPr>
        <w:t xml:space="preserve"> do Zmluvy o poskytnutí NFP namiesto Prijímateľa </w:t>
      </w:r>
      <w:r w:rsidRPr="001F71FE">
        <w:rPr>
          <w:b/>
          <w:sz w:val="22"/>
          <w:szCs w:val="22"/>
        </w:rPr>
        <w:t>v rovnakom rozsahu práv a povinností</w:t>
      </w:r>
      <w:r w:rsidRPr="001F71FE">
        <w:rPr>
          <w:sz w:val="22"/>
          <w:szCs w:val="22"/>
        </w:rPr>
        <w:t xml:space="preserve">, </w:t>
      </w:r>
      <w:r w:rsidRPr="001F71FE">
        <w:rPr>
          <w:b/>
          <w:sz w:val="22"/>
          <w:szCs w:val="22"/>
        </w:rPr>
        <w:t>ako mal pôvodný Prijímateľ.</w:t>
      </w:r>
      <w:r w:rsidRPr="001F71FE">
        <w:rPr>
          <w:sz w:val="22"/>
          <w:szCs w:val="22"/>
        </w:rPr>
        <w:t xml:space="preserve"> Takýto osobitný úkon sa vyžaduje aj v prípade, ak v zmysle osobitného právneho predpisu je nový </w:t>
      </w:r>
      <w:r w:rsidR="000352AB" w:rsidRPr="001F71FE">
        <w:rPr>
          <w:sz w:val="22"/>
          <w:szCs w:val="22"/>
        </w:rPr>
        <w:t xml:space="preserve">prijímateľ </w:t>
      </w:r>
      <w:r w:rsidRPr="001F71FE">
        <w:rPr>
          <w:sz w:val="22"/>
          <w:szCs w:val="22"/>
        </w:rPr>
        <w:t>univerzálnym právnym nástupcom pôvodného Prijímateľa.</w:t>
      </w:r>
    </w:p>
    <w:p w14:paraId="24CB2B27" w14:textId="77777777" w:rsidR="00A43409" w:rsidRPr="001F71FE" w:rsidRDefault="00A43409" w:rsidP="001D6F73">
      <w:pPr>
        <w:pStyle w:val="Odsekzoznamu"/>
        <w:jc w:val="both"/>
        <w:rPr>
          <w:sz w:val="22"/>
          <w:szCs w:val="22"/>
          <w:lang w:eastAsia="x-none"/>
        </w:rPr>
      </w:pPr>
    </w:p>
    <w:p w14:paraId="2143318A" w14:textId="650DE44E" w:rsidR="00A66E8E" w:rsidRPr="001F71FE" w:rsidRDefault="00A66E8E" w:rsidP="00C91E34">
      <w:pPr>
        <w:pStyle w:val="Odsekzoznamu"/>
        <w:numPr>
          <w:ilvl w:val="0"/>
          <w:numId w:val="38"/>
        </w:numPr>
        <w:spacing w:line="259" w:lineRule="auto"/>
        <w:ind w:left="426" w:hanging="426"/>
        <w:jc w:val="both"/>
        <w:rPr>
          <w:sz w:val="22"/>
          <w:szCs w:val="22"/>
          <w:highlight w:val="lightGray"/>
          <w:lang w:eastAsia="x-none"/>
        </w:rPr>
      </w:pPr>
      <w:r w:rsidRPr="001F71FE">
        <w:rPr>
          <w:b/>
          <w:sz w:val="22"/>
          <w:szCs w:val="22"/>
          <w:highlight w:val="lightGray"/>
        </w:rPr>
        <w:t>Poskytovateľ je oprávnený schváliť zmenu Partnera</w:t>
      </w:r>
      <w:r w:rsidRPr="001F71FE">
        <w:rPr>
          <w:sz w:val="22"/>
          <w:szCs w:val="22"/>
          <w:highlight w:val="lightGray"/>
        </w:rPr>
        <w:t xml:space="preserve"> podľa ods. 1</w:t>
      </w:r>
      <w:r w:rsidR="006F7FA6" w:rsidRPr="001F71FE">
        <w:rPr>
          <w:sz w:val="22"/>
          <w:szCs w:val="22"/>
          <w:highlight w:val="lightGray"/>
        </w:rPr>
        <w:t>3</w:t>
      </w:r>
      <w:r w:rsidRPr="001F71FE">
        <w:rPr>
          <w:sz w:val="22"/>
          <w:szCs w:val="22"/>
          <w:highlight w:val="lightGray"/>
        </w:rPr>
        <w:t xml:space="preserve"> písm. </w:t>
      </w:r>
      <w:r w:rsidR="007B7378">
        <w:rPr>
          <w:sz w:val="22"/>
          <w:szCs w:val="22"/>
          <w:highlight w:val="lightGray"/>
        </w:rPr>
        <w:t>e</w:t>
      </w:r>
      <w:r w:rsidRPr="001F71FE">
        <w:rPr>
          <w:sz w:val="22"/>
          <w:szCs w:val="22"/>
          <w:highlight w:val="lightGray"/>
        </w:rPr>
        <w:t>) tohto článku, ak sú splnené obidve nižšie uvedené podmienky:</w:t>
      </w:r>
    </w:p>
    <w:p w14:paraId="29D041B8" w14:textId="77777777" w:rsidR="00823999" w:rsidRPr="001F71FE" w:rsidRDefault="00A66E8E" w:rsidP="001D6F73">
      <w:pPr>
        <w:pStyle w:val="Odsekzoznamu"/>
        <w:numPr>
          <w:ilvl w:val="1"/>
          <w:numId w:val="68"/>
        </w:numPr>
        <w:ind w:left="567" w:hanging="282"/>
        <w:jc w:val="both"/>
        <w:rPr>
          <w:sz w:val="22"/>
          <w:szCs w:val="22"/>
          <w:highlight w:val="lightGray"/>
        </w:rPr>
      </w:pPr>
      <w:r w:rsidRPr="001F71FE">
        <w:rPr>
          <w:sz w:val="22"/>
          <w:szCs w:val="22"/>
          <w:highlight w:val="lightGray"/>
        </w:rPr>
        <w:t xml:space="preserve">Navrhovaná zmena Partnera </w:t>
      </w:r>
      <w:r w:rsidRPr="001F71FE">
        <w:rPr>
          <w:b/>
          <w:sz w:val="22"/>
          <w:szCs w:val="22"/>
          <w:highlight w:val="lightGray"/>
        </w:rPr>
        <w:t>musí spĺňať všetky podmienky pre zmenu Prijímateľa</w:t>
      </w:r>
      <w:r w:rsidRPr="001F71FE">
        <w:rPr>
          <w:sz w:val="22"/>
          <w:szCs w:val="22"/>
          <w:highlight w:val="lightGray"/>
        </w:rPr>
        <w:t xml:space="preserve">   podľa ods. 1</w:t>
      </w:r>
      <w:r w:rsidR="00696FEB" w:rsidRPr="001F71FE">
        <w:rPr>
          <w:sz w:val="22"/>
          <w:szCs w:val="22"/>
          <w:highlight w:val="lightGray"/>
        </w:rPr>
        <w:t>5</w:t>
      </w:r>
      <w:r w:rsidRPr="001F71FE">
        <w:rPr>
          <w:sz w:val="22"/>
          <w:szCs w:val="22"/>
          <w:highlight w:val="lightGray"/>
        </w:rPr>
        <w:t xml:space="preserve"> písm. a) a b) tohto článku, ktoré sa na zmenu Partnera použijú primerane. </w:t>
      </w:r>
    </w:p>
    <w:p w14:paraId="3575E75E" w14:textId="77777777" w:rsidR="00A66E8E" w:rsidRPr="001F71FE" w:rsidRDefault="00A66E8E" w:rsidP="001D6F73">
      <w:pPr>
        <w:pStyle w:val="Odsekzoznamu"/>
        <w:numPr>
          <w:ilvl w:val="1"/>
          <w:numId w:val="68"/>
        </w:numPr>
        <w:ind w:left="567" w:hanging="282"/>
        <w:jc w:val="both"/>
        <w:rPr>
          <w:sz w:val="22"/>
          <w:szCs w:val="22"/>
          <w:highlight w:val="lightGray"/>
          <w:lang w:eastAsia="x-none"/>
        </w:rPr>
      </w:pPr>
      <w:r w:rsidRPr="001F71FE">
        <w:rPr>
          <w:highlight w:val="lightGray"/>
        </w:rPr>
        <w:t xml:space="preserve"> </w:t>
      </w:r>
      <w:r w:rsidRPr="001F71FE">
        <w:rPr>
          <w:sz w:val="22"/>
          <w:szCs w:val="22"/>
          <w:highlight w:val="lightGray"/>
        </w:rPr>
        <w:t xml:space="preserve">Prijímateľ zabezpečí, aby </w:t>
      </w:r>
      <w:r w:rsidRPr="001F71FE">
        <w:rPr>
          <w:b/>
          <w:sz w:val="22"/>
          <w:szCs w:val="22"/>
          <w:highlight w:val="lightGray"/>
        </w:rPr>
        <w:t>nový Partner osobitným úkonom vstúpil do zmluvy o partnerstve namiesto pôvodného Partnera v rovnakom rozsahu práv a povinností</w:t>
      </w:r>
      <w:r w:rsidRPr="001F71FE">
        <w:rPr>
          <w:sz w:val="22"/>
          <w:szCs w:val="22"/>
          <w:highlight w:val="lightGray"/>
        </w:rPr>
        <w:t xml:space="preserve"> ako mal pôvodný Partner; podrobnosti bude obsahovať zmluva o partnerstve. Takýto úkon sa vyžaduje aj vtedy, ak v zmysle osobitného právneho predpisu je nový Partner univerzálnym právnym nástupcom Prijímateľa.</w:t>
      </w:r>
    </w:p>
    <w:p w14:paraId="0739CB7B" w14:textId="77777777" w:rsidR="00A66E8E" w:rsidRPr="001F71FE" w:rsidRDefault="00A66E8E" w:rsidP="00A66E8E">
      <w:pPr>
        <w:pStyle w:val="Odsekzoznamu"/>
        <w:ind w:left="567"/>
        <w:rPr>
          <w:sz w:val="22"/>
          <w:szCs w:val="22"/>
          <w:highlight w:val="lightGray"/>
        </w:rPr>
      </w:pPr>
    </w:p>
    <w:p w14:paraId="4F3FE85A" w14:textId="77777777" w:rsidR="00A66E8E" w:rsidRPr="001F71FE" w:rsidRDefault="00A66E8E" w:rsidP="00A66E8E">
      <w:pPr>
        <w:spacing w:line="259" w:lineRule="auto"/>
        <w:jc w:val="both"/>
        <w:rPr>
          <w:lang w:eastAsia="x-none"/>
        </w:rPr>
      </w:pPr>
      <w:r w:rsidRPr="001F71FE">
        <w:rPr>
          <w:rFonts w:ascii="Times New Roman" w:hAnsi="Times New Roman"/>
          <w:b/>
          <w:highlight w:val="lightGray"/>
        </w:rPr>
        <w:t>Poskytovateľ je oprávnený odmietnuť návrh</w:t>
      </w:r>
      <w:r w:rsidRPr="001F71FE">
        <w:rPr>
          <w:rFonts w:ascii="Times New Roman" w:hAnsi="Times New Roman"/>
          <w:highlight w:val="lightGray"/>
        </w:rPr>
        <w:t xml:space="preserve"> zmeny Partnera aj v prípade, ak sú tieto podmienky splnené.</w:t>
      </w:r>
      <w:r w:rsidRPr="001F71FE">
        <w:rPr>
          <w:rFonts w:ascii="Times New Roman" w:hAnsi="Times New Roman"/>
        </w:rPr>
        <w:t xml:space="preserve"> </w:t>
      </w:r>
    </w:p>
    <w:p w14:paraId="61C1A726" w14:textId="60FC6511" w:rsidR="00FF3411" w:rsidRPr="001F71FE" w:rsidRDefault="00A43409" w:rsidP="001D6F73">
      <w:pPr>
        <w:pStyle w:val="Odsekzoznamu"/>
        <w:numPr>
          <w:ilvl w:val="0"/>
          <w:numId w:val="38"/>
        </w:numPr>
        <w:spacing w:line="259" w:lineRule="auto"/>
        <w:ind w:left="426" w:hanging="426"/>
        <w:jc w:val="both"/>
        <w:rPr>
          <w:sz w:val="22"/>
          <w:szCs w:val="22"/>
        </w:rPr>
      </w:pPr>
      <w:r w:rsidRPr="001F71FE">
        <w:rPr>
          <w:b/>
          <w:sz w:val="22"/>
          <w:szCs w:val="22"/>
        </w:rPr>
        <w:t xml:space="preserve">Zmenu </w:t>
      </w:r>
      <w:r w:rsidR="00923CF6" w:rsidRPr="001F71FE">
        <w:rPr>
          <w:b/>
          <w:sz w:val="22"/>
          <w:szCs w:val="22"/>
        </w:rPr>
        <w:t xml:space="preserve">počtu alebo charakteru/povahy hlavných Aktivít Projektu </w:t>
      </w:r>
      <w:r w:rsidRPr="001F71FE">
        <w:rPr>
          <w:sz w:val="22"/>
          <w:szCs w:val="22"/>
        </w:rPr>
        <w:t>podľa ods. 1</w:t>
      </w:r>
      <w:r w:rsidR="00345CC7" w:rsidRPr="001F71FE">
        <w:rPr>
          <w:sz w:val="22"/>
          <w:szCs w:val="22"/>
        </w:rPr>
        <w:t>3</w:t>
      </w:r>
      <w:r w:rsidRPr="001F71FE">
        <w:rPr>
          <w:sz w:val="22"/>
          <w:szCs w:val="22"/>
        </w:rPr>
        <w:t xml:space="preserve"> písm. </w:t>
      </w:r>
      <w:r w:rsidR="00481C80">
        <w:rPr>
          <w:sz w:val="22"/>
          <w:szCs w:val="22"/>
        </w:rPr>
        <w:t>g</w:t>
      </w:r>
      <w:r w:rsidRPr="001F71FE">
        <w:rPr>
          <w:sz w:val="22"/>
          <w:szCs w:val="22"/>
        </w:rPr>
        <w:t xml:space="preserve">) tohto článku </w:t>
      </w:r>
      <w:r w:rsidRPr="001F71FE">
        <w:rPr>
          <w:b/>
          <w:sz w:val="22"/>
          <w:szCs w:val="22"/>
        </w:rPr>
        <w:t>nemožno schváliť</w:t>
      </w:r>
      <w:r w:rsidRPr="001F71FE">
        <w:rPr>
          <w:sz w:val="22"/>
          <w:szCs w:val="22"/>
        </w:rPr>
        <w:t>, ak by posudzovaná zmena viedla k tomu, že by sa</w:t>
      </w:r>
      <w:r w:rsidR="001F08E1" w:rsidRPr="001F71FE">
        <w:rPr>
          <w:sz w:val="22"/>
          <w:szCs w:val="22"/>
        </w:rPr>
        <w:t xml:space="preserve"> Projekt </w:t>
      </w:r>
      <w:r w:rsidRPr="001F71FE">
        <w:rPr>
          <w:sz w:val="22"/>
          <w:szCs w:val="22"/>
        </w:rPr>
        <w:t xml:space="preserve">po vykonanej zmene </w:t>
      </w:r>
      <w:r w:rsidRPr="001F71FE">
        <w:rPr>
          <w:b/>
          <w:sz w:val="22"/>
          <w:szCs w:val="22"/>
        </w:rPr>
        <w:t xml:space="preserve">odchýlil od svojho </w:t>
      </w:r>
      <w:r w:rsidR="000B5CE4" w:rsidRPr="001F71FE">
        <w:rPr>
          <w:b/>
          <w:sz w:val="22"/>
          <w:szCs w:val="22"/>
        </w:rPr>
        <w:t xml:space="preserve">stanoveného </w:t>
      </w:r>
      <w:r w:rsidRPr="001F71FE">
        <w:rPr>
          <w:b/>
          <w:sz w:val="22"/>
          <w:szCs w:val="22"/>
        </w:rPr>
        <w:t>cieľa</w:t>
      </w:r>
      <w:r w:rsidR="004C6788" w:rsidRPr="001F71FE">
        <w:rPr>
          <w:sz w:val="22"/>
          <w:szCs w:val="22"/>
        </w:rPr>
        <w:t>.</w:t>
      </w:r>
      <w:r w:rsidR="00620C97" w:rsidRPr="001F71FE">
        <w:rPr>
          <w:sz w:val="22"/>
          <w:szCs w:val="22"/>
        </w:rPr>
        <w:t xml:space="preserve"> </w:t>
      </w:r>
    </w:p>
    <w:p w14:paraId="07BDBCDF" w14:textId="77777777" w:rsidR="00A9588C" w:rsidRPr="001F71FE" w:rsidRDefault="00A9588C" w:rsidP="001D6F73">
      <w:pPr>
        <w:pStyle w:val="Odsekzoznamu"/>
        <w:spacing w:line="259" w:lineRule="auto"/>
        <w:ind w:left="426"/>
        <w:jc w:val="both"/>
        <w:rPr>
          <w:sz w:val="22"/>
          <w:szCs w:val="22"/>
          <w:lang w:eastAsia="x-none"/>
        </w:rPr>
      </w:pPr>
    </w:p>
    <w:p w14:paraId="0C4923CE" w14:textId="77777777" w:rsidR="00A43409" w:rsidRPr="001F71FE" w:rsidRDefault="00A43409" w:rsidP="00893640">
      <w:pPr>
        <w:pStyle w:val="Odsekzoznamu"/>
        <w:numPr>
          <w:ilvl w:val="0"/>
          <w:numId w:val="38"/>
        </w:numPr>
        <w:spacing w:line="259" w:lineRule="auto"/>
        <w:ind w:left="426" w:hanging="426"/>
        <w:jc w:val="both"/>
        <w:rPr>
          <w:sz w:val="22"/>
          <w:szCs w:val="22"/>
          <w:lang w:eastAsia="x-none"/>
        </w:rPr>
      </w:pPr>
      <w:r w:rsidRPr="001F71FE">
        <w:rPr>
          <w:sz w:val="22"/>
          <w:szCs w:val="22"/>
        </w:rPr>
        <w:t xml:space="preserve">Zmluvné strany sa dohodli, že pri </w:t>
      </w:r>
      <w:r w:rsidRPr="001F71FE">
        <w:rPr>
          <w:b/>
          <w:sz w:val="22"/>
          <w:szCs w:val="22"/>
        </w:rPr>
        <w:t>predlžovaní doby Realizácie hlavných aktivít Projektu</w:t>
      </w:r>
      <w:r w:rsidRPr="001F71FE">
        <w:rPr>
          <w:sz w:val="22"/>
          <w:szCs w:val="22"/>
        </w:rPr>
        <w:t xml:space="preserve"> (zmeny podľa ods. </w:t>
      </w:r>
      <w:r w:rsidR="00AD24D3" w:rsidRPr="001F71FE">
        <w:rPr>
          <w:sz w:val="22"/>
          <w:szCs w:val="22"/>
        </w:rPr>
        <w:t>10</w:t>
      </w:r>
      <w:r w:rsidRPr="001F71FE">
        <w:rPr>
          <w:sz w:val="22"/>
          <w:szCs w:val="22"/>
        </w:rPr>
        <w:t xml:space="preserve"> tohto článku) platia nasledovné pravidlá, čím však nie sú dotknuté ostatné pravidlá vyplývajúce zo Zmluvy o poskytnutí NFP týkajúce sa časového aspektu Realizácie hlavných aktivít Projektu (napríklad pravidlá uvedené v</w:t>
      </w:r>
      <w:r w:rsidR="004A1445" w:rsidRPr="001F71FE">
        <w:rPr>
          <w:sz w:val="22"/>
          <w:szCs w:val="22"/>
        </w:rPr>
        <w:t> </w:t>
      </w:r>
      <w:r w:rsidRPr="001F71FE">
        <w:rPr>
          <w:sz w:val="22"/>
          <w:szCs w:val="22"/>
        </w:rPr>
        <w:t>čl</w:t>
      </w:r>
      <w:r w:rsidR="004A1445" w:rsidRPr="001F71FE">
        <w:rPr>
          <w:sz w:val="22"/>
          <w:szCs w:val="22"/>
        </w:rPr>
        <w:t>.</w:t>
      </w:r>
      <w:r w:rsidRPr="001F71FE">
        <w:rPr>
          <w:sz w:val="22"/>
          <w:szCs w:val="22"/>
        </w:rPr>
        <w:t xml:space="preserve"> 8 a </w:t>
      </w:r>
      <w:r w:rsidR="004A1445" w:rsidRPr="001F71FE">
        <w:rPr>
          <w:sz w:val="22"/>
          <w:szCs w:val="22"/>
        </w:rPr>
        <w:t>17</w:t>
      </w:r>
      <w:r w:rsidRPr="001F71FE">
        <w:rPr>
          <w:sz w:val="22"/>
          <w:szCs w:val="22"/>
        </w:rPr>
        <w:t xml:space="preserve"> VZP): </w:t>
      </w:r>
    </w:p>
    <w:p w14:paraId="6CEF4B55" w14:textId="1717037F" w:rsidR="00A43409" w:rsidRPr="001F71FE" w:rsidRDefault="00525E42" w:rsidP="00137A9B">
      <w:pPr>
        <w:pStyle w:val="Bezriadkovania"/>
        <w:spacing w:line="259" w:lineRule="auto"/>
        <w:ind w:left="709" w:hanging="283"/>
        <w:jc w:val="both"/>
        <w:rPr>
          <w:rFonts w:ascii="Times New Roman" w:hAnsi="Times New Roman"/>
        </w:rPr>
      </w:pPr>
      <w:r w:rsidRPr="001F71FE">
        <w:rPr>
          <w:rFonts w:ascii="Times New Roman" w:hAnsi="Times New Roman"/>
        </w:rPr>
        <w:t>a</w:t>
      </w:r>
      <w:r w:rsidR="00137A9B" w:rsidRPr="001F71FE">
        <w:rPr>
          <w:rFonts w:ascii="Times New Roman" w:hAnsi="Times New Roman"/>
        </w:rPr>
        <w:t>)</w:t>
      </w:r>
      <w:r w:rsidR="00914404">
        <w:rPr>
          <w:rFonts w:ascii="Times New Roman" w:hAnsi="Times New Roman"/>
        </w:rPr>
        <w:t xml:space="preserve"> </w:t>
      </w:r>
      <w:r w:rsidR="00A43409" w:rsidRPr="001F71FE">
        <w:rPr>
          <w:rFonts w:ascii="Times New Roman" w:hAnsi="Times New Roman"/>
        </w:rPr>
        <w:t>Dobu Realizácie hlavných aktivít Projektu nie je možné predĺžiť nad rámec maximálnej doby, ktorá pre realizáciu hlavných aktivít projektov vyplýva z Výzvy a ktorá je uvedená pri definícii Realizácie hlavných aktivít Projektu v</w:t>
      </w:r>
      <w:r w:rsidR="004A1445" w:rsidRPr="001F71FE">
        <w:rPr>
          <w:rFonts w:ascii="Times New Roman" w:hAnsi="Times New Roman"/>
        </w:rPr>
        <w:t> </w:t>
      </w:r>
      <w:r w:rsidR="00A43409" w:rsidRPr="001F71FE">
        <w:rPr>
          <w:rFonts w:ascii="Times New Roman" w:hAnsi="Times New Roman"/>
        </w:rPr>
        <w:t>čl</w:t>
      </w:r>
      <w:r w:rsidR="004A1445" w:rsidRPr="001F71FE">
        <w:rPr>
          <w:rFonts w:ascii="Times New Roman" w:hAnsi="Times New Roman"/>
        </w:rPr>
        <w:t>.</w:t>
      </w:r>
      <w:r w:rsidR="00A43409" w:rsidRPr="001F71FE">
        <w:rPr>
          <w:rFonts w:ascii="Times New Roman" w:hAnsi="Times New Roman"/>
        </w:rPr>
        <w:t xml:space="preserve"> 1 od</w:t>
      </w:r>
      <w:r w:rsidR="004A1445" w:rsidRPr="001F71FE">
        <w:rPr>
          <w:rFonts w:ascii="Times New Roman" w:hAnsi="Times New Roman"/>
        </w:rPr>
        <w:t>s.</w:t>
      </w:r>
      <w:r w:rsidR="00A43409" w:rsidRPr="001F71FE">
        <w:rPr>
          <w:rFonts w:ascii="Times New Roman" w:hAnsi="Times New Roman"/>
        </w:rPr>
        <w:t xml:space="preserve"> 3 VZP, a ktorá nesmie presiahnuť 31.12.2029. V rámci tejto doby stanovenej Výzvou pre realizáciu hlavných aktivít projektov je možné individuálne stanovenú dobu Realizácie hlavných aktivít Projektu predlžovať na základe oznámenia zmeny zo strany Prijímateľa. </w:t>
      </w:r>
    </w:p>
    <w:p w14:paraId="3329F03E" w14:textId="68EDCECA" w:rsidR="00A43409" w:rsidRPr="001F71FE" w:rsidRDefault="00002835" w:rsidP="00137A9B">
      <w:pPr>
        <w:pStyle w:val="Bezriadkovania"/>
        <w:spacing w:line="259" w:lineRule="auto"/>
        <w:ind w:left="709" w:hanging="349"/>
        <w:jc w:val="both"/>
        <w:rPr>
          <w:rFonts w:ascii="Times New Roman" w:hAnsi="Times New Roman"/>
        </w:rPr>
      </w:pPr>
      <w:r w:rsidRPr="001F71FE">
        <w:rPr>
          <w:rFonts w:ascii="Times New Roman" w:hAnsi="Times New Roman"/>
        </w:rPr>
        <w:lastRenderedPageBreak/>
        <w:t xml:space="preserve">b) </w:t>
      </w:r>
      <w:r w:rsidR="00A43409" w:rsidRPr="001F71FE">
        <w:rPr>
          <w:rFonts w:ascii="Times New Roman" w:hAnsi="Times New Roman"/>
        </w:rPr>
        <w:t>Ak Prijímateľ neoznámi predĺženie doby Realizácie hlavných aktivít Projektu pred jej uplynutím, výdavky, ktoré realizoval v čase od uplynutia doby Realizácie hlavných aktivít Projektu do akceptácie predĺženia doby Realizácie hlavných aktivít Projektu, sú Oprávnenými výdavkami, ak Poskytovateľ následne akceptuje alebo schváli predmetnú zmenu. Plynutie doby Realizácie hlavných aktivít Projektu sa neprerušuje počas obdobia medzi uplynutím pôvodne dohodnutého termínu Ukončenia realizácie hlavných aktivít Projektu a oznámením o predĺžení doby Realizácie hlavných aktivít Projektu.</w:t>
      </w:r>
    </w:p>
    <w:p w14:paraId="6AF257CF" w14:textId="77777777" w:rsidR="00A43409" w:rsidRPr="001F71FE" w:rsidRDefault="00A43409" w:rsidP="00893640">
      <w:pPr>
        <w:pStyle w:val="Bezriadkovania"/>
        <w:numPr>
          <w:ilvl w:val="1"/>
          <w:numId w:val="68"/>
        </w:numPr>
        <w:spacing w:line="259" w:lineRule="auto"/>
        <w:ind w:left="709" w:hanging="283"/>
        <w:jc w:val="both"/>
        <w:rPr>
          <w:rFonts w:ascii="Times New Roman" w:hAnsi="Times New Roman"/>
        </w:rPr>
      </w:pPr>
      <w:r w:rsidRPr="001F71FE">
        <w:rPr>
          <w:rFonts w:ascii="Times New Roman" w:hAnsi="Times New Roman"/>
        </w:rPr>
        <w:t>Poskytovateľ neakceptuje predĺženie doby Realizácie hlavných aktivít Projektu, ak z existujúcich dokladov, ktorých relevantnosť je nepochybná, vyplýva, že doba od oznámenia zmeny až do uplynutia maximálnej doby, ktorá pre realizáciu projektov vyplýva z Výzvy a ktorá je uvedená pri definícii Realizácie hlavných aktivít Projektu v</w:t>
      </w:r>
      <w:r w:rsidR="004A1445" w:rsidRPr="001F71FE">
        <w:rPr>
          <w:rFonts w:ascii="Times New Roman" w:hAnsi="Times New Roman"/>
        </w:rPr>
        <w:t> </w:t>
      </w:r>
      <w:r w:rsidRPr="001F71FE">
        <w:rPr>
          <w:rFonts w:ascii="Times New Roman" w:hAnsi="Times New Roman"/>
        </w:rPr>
        <w:t>čl</w:t>
      </w:r>
      <w:r w:rsidR="004A1445" w:rsidRPr="001F71FE">
        <w:rPr>
          <w:rFonts w:ascii="Times New Roman" w:hAnsi="Times New Roman"/>
        </w:rPr>
        <w:t>.</w:t>
      </w:r>
      <w:r w:rsidRPr="001F71FE">
        <w:rPr>
          <w:rFonts w:ascii="Times New Roman" w:hAnsi="Times New Roman"/>
        </w:rPr>
        <w:t xml:space="preserve"> 1 ods</w:t>
      </w:r>
      <w:r w:rsidR="004A1445" w:rsidRPr="001F71FE">
        <w:rPr>
          <w:rFonts w:ascii="Times New Roman" w:hAnsi="Times New Roman"/>
        </w:rPr>
        <w:t>.</w:t>
      </w:r>
      <w:r w:rsidRPr="001F71FE">
        <w:rPr>
          <w:rFonts w:ascii="Times New Roman" w:hAnsi="Times New Roman"/>
        </w:rPr>
        <w:t xml:space="preserve"> 3 VZP, je kratšia ako doba nevyhnutná na Ukončenie realizácie hlavných aktivít Projektu. V takom prípade ide o podstatné porušenie Zmluvy o poskytnutí NFP podľa čl</w:t>
      </w:r>
      <w:r w:rsidR="004A1445" w:rsidRPr="001F71FE">
        <w:rPr>
          <w:rFonts w:ascii="Times New Roman" w:hAnsi="Times New Roman"/>
        </w:rPr>
        <w:t>.</w:t>
      </w:r>
      <w:r w:rsidRPr="001F71FE">
        <w:rPr>
          <w:rFonts w:ascii="Times New Roman" w:hAnsi="Times New Roman"/>
        </w:rPr>
        <w:t xml:space="preserve"> 2 ods</w:t>
      </w:r>
      <w:r w:rsidR="004A1445" w:rsidRPr="001F71FE">
        <w:rPr>
          <w:rFonts w:ascii="Times New Roman" w:hAnsi="Times New Roman"/>
        </w:rPr>
        <w:t>.</w:t>
      </w:r>
      <w:r w:rsidRPr="001F71FE">
        <w:rPr>
          <w:rFonts w:ascii="Times New Roman" w:hAnsi="Times New Roman"/>
        </w:rPr>
        <w:t xml:space="preserve"> 2.4 zmluvy a</w:t>
      </w:r>
      <w:r w:rsidR="004A1445" w:rsidRPr="001F71FE">
        <w:rPr>
          <w:rFonts w:ascii="Times New Roman" w:hAnsi="Times New Roman"/>
        </w:rPr>
        <w:t> </w:t>
      </w:r>
      <w:r w:rsidRPr="001F71FE">
        <w:rPr>
          <w:rFonts w:ascii="Times New Roman" w:hAnsi="Times New Roman"/>
        </w:rPr>
        <w:t>čl</w:t>
      </w:r>
      <w:r w:rsidR="004A1445" w:rsidRPr="001F71FE">
        <w:rPr>
          <w:rFonts w:ascii="Times New Roman" w:hAnsi="Times New Roman"/>
        </w:rPr>
        <w:t>.</w:t>
      </w:r>
      <w:r w:rsidRPr="001F71FE">
        <w:rPr>
          <w:rFonts w:ascii="Times New Roman" w:hAnsi="Times New Roman"/>
        </w:rPr>
        <w:t xml:space="preserve"> </w:t>
      </w:r>
      <w:r w:rsidR="004A1445" w:rsidRPr="001F71FE">
        <w:rPr>
          <w:rFonts w:ascii="Times New Roman" w:hAnsi="Times New Roman"/>
        </w:rPr>
        <w:t>17</w:t>
      </w:r>
      <w:r w:rsidRPr="001F71FE">
        <w:rPr>
          <w:rFonts w:ascii="Times New Roman" w:hAnsi="Times New Roman"/>
        </w:rPr>
        <w:t xml:space="preserve"> ods</w:t>
      </w:r>
      <w:r w:rsidR="004A1445" w:rsidRPr="001F71FE">
        <w:rPr>
          <w:rFonts w:ascii="Times New Roman" w:hAnsi="Times New Roman"/>
        </w:rPr>
        <w:t>.</w:t>
      </w:r>
      <w:r w:rsidRPr="001F71FE">
        <w:rPr>
          <w:rFonts w:ascii="Times New Roman" w:hAnsi="Times New Roman"/>
        </w:rPr>
        <w:t xml:space="preserve"> 7 písm. g) VZP. Existujúcimi dokladmi podľa prvej vety tohto písm</w:t>
      </w:r>
      <w:r w:rsidR="00B84D80" w:rsidRPr="001F71FE">
        <w:rPr>
          <w:rFonts w:ascii="Times New Roman" w:hAnsi="Times New Roman"/>
        </w:rPr>
        <w:t>.</w:t>
      </w:r>
      <w:r w:rsidRPr="001F71FE">
        <w:rPr>
          <w:rFonts w:ascii="Times New Roman" w:hAnsi="Times New Roman"/>
        </w:rPr>
        <w:t xml:space="preserve"> c) sú najmä znalecký posudok vypracovaný znalcom v príslušnom znaleckom odbore, odborné vyjadrenie alebo stanovisko znalca alebo inej odborne spôsobilej osoby v príslušnom odvetví alebo odbore. </w:t>
      </w:r>
    </w:p>
    <w:p w14:paraId="6E1F7F81" w14:textId="77777777" w:rsidR="00A43409" w:rsidRPr="001F71FE" w:rsidRDefault="00A43409" w:rsidP="00A76942">
      <w:pPr>
        <w:pStyle w:val="Bezriadkovania"/>
        <w:spacing w:line="259" w:lineRule="auto"/>
        <w:ind w:left="426"/>
        <w:jc w:val="both"/>
        <w:rPr>
          <w:rFonts w:ascii="Times New Roman" w:hAnsi="Times New Roman"/>
        </w:rPr>
      </w:pPr>
    </w:p>
    <w:p w14:paraId="496B79DD" w14:textId="17B7154E" w:rsidR="00A43409" w:rsidRPr="001F71FE" w:rsidRDefault="0022729E">
      <w:pPr>
        <w:pStyle w:val="Bezriadkovania"/>
        <w:spacing w:line="259" w:lineRule="auto"/>
        <w:ind w:left="426" w:hanging="426"/>
        <w:jc w:val="both"/>
        <w:rPr>
          <w:rFonts w:ascii="Times New Roman" w:hAnsi="Times New Roman"/>
        </w:rPr>
        <w:pPrChange w:id="218" w:author="Autor">
          <w:pPr>
            <w:pStyle w:val="Bezriadkovania"/>
            <w:numPr>
              <w:ilvl w:val="2"/>
              <w:numId w:val="68"/>
            </w:numPr>
            <w:spacing w:line="259" w:lineRule="auto"/>
            <w:ind w:left="426" w:hanging="426"/>
            <w:jc w:val="both"/>
          </w:pPr>
        </w:pPrChange>
      </w:pPr>
      <w:ins w:id="219" w:author="Autor">
        <w:r>
          <w:rPr>
            <w:rFonts w:ascii="Times New Roman" w:hAnsi="Times New Roman"/>
          </w:rPr>
          <w:t xml:space="preserve">19) </w:t>
        </w:r>
      </w:ins>
      <w:r w:rsidR="00A43409" w:rsidRPr="00893640">
        <w:rPr>
          <w:rFonts w:ascii="Times New Roman" w:hAnsi="Times New Roman"/>
        </w:rPr>
        <w:t>Na schválenie zmeny</w:t>
      </w:r>
      <w:r w:rsidR="00A43409" w:rsidRPr="00D2551F">
        <w:rPr>
          <w:rFonts w:ascii="Times New Roman" w:hAnsi="Times New Roman"/>
        </w:rPr>
        <w:t xml:space="preserve"> Zmluvy o poskytnutí NFP, ani na uzatvorenie dodatku </w:t>
      </w:r>
      <w:r w:rsidR="00A47F9B" w:rsidRPr="00D2551F">
        <w:rPr>
          <w:rFonts w:ascii="Times New Roman" w:hAnsi="Times New Roman"/>
        </w:rPr>
        <w:t xml:space="preserve">k </w:t>
      </w:r>
      <w:r w:rsidR="00A43409" w:rsidRPr="009D3EFC">
        <w:rPr>
          <w:rFonts w:ascii="Times New Roman" w:hAnsi="Times New Roman"/>
        </w:rPr>
        <w:t>Zmluv</w:t>
      </w:r>
      <w:r w:rsidR="00A47F9B" w:rsidRPr="000C21DC">
        <w:rPr>
          <w:rFonts w:ascii="Times New Roman" w:hAnsi="Times New Roman"/>
        </w:rPr>
        <w:t>e</w:t>
      </w:r>
      <w:r w:rsidR="00A43409" w:rsidRPr="000C21DC">
        <w:rPr>
          <w:rFonts w:ascii="Times New Roman" w:hAnsi="Times New Roman"/>
        </w:rPr>
        <w:t xml:space="preserve"> o poskytnutí NFP </w:t>
      </w:r>
      <w:r w:rsidR="00A43409" w:rsidRPr="00893640">
        <w:rPr>
          <w:rFonts w:ascii="Times New Roman" w:hAnsi="Times New Roman"/>
        </w:rPr>
        <w:t>bez predchádzajúceho schválenia zmeny</w:t>
      </w:r>
      <w:r w:rsidR="00A43409" w:rsidRPr="00D2551F">
        <w:rPr>
          <w:rFonts w:ascii="Times New Roman" w:hAnsi="Times New Roman"/>
        </w:rPr>
        <w:t>,</w:t>
      </w:r>
      <w:r w:rsidR="00A43409" w:rsidRPr="001F71FE">
        <w:rPr>
          <w:rFonts w:ascii="Times New Roman" w:hAnsi="Times New Roman"/>
        </w:rPr>
        <w:t xml:space="preserve"> ktorá je obsiahnutá v predmetnom dodatku </w:t>
      </w:r>
      <w:r w:rsidR="00A47F9B" w:rsidRPr="001F71FE">
        <w:rPr>
          <w:rFonts w:ascii="Times New Roman" w:hAnsi="Times New Roman"/>
        </w:rPr>
        <w:t xml:space="preserve">k </w:t>
      </w:r>
      <w:r w:rsidR="00A43409" w:rsidRPr="001F71FE">
        <w:rPr>
          <w:rFonts w:ascii="Times New Roman" w:hAnsi="Times New Roman"/>
        </w:rPr>
        <w:t>Zmluv</w:t>
      </w:r>
      <w:r w:rsidR="00A47F9B" w:rsidRPr="001F71FE">
        <w:rPr>
          <w:rFonts w:ascii="Times New Roman" w:hAnsi="Times New Roman"/>
        </w:rPr>
        <w:t>e</w:t>
      </w:r>
      <w:r w:rsidR="00A43409" w:rsidRPr="001F71FE">
        <w:rPr>
          <w:rFonts w:ascii="Times New Roman" w:hAnsi="Times New Roman"/>
        </w:rPr>
        <w:t xml:space="preserve"> o poskytnutí NFP, </w:t>
      </w:r>
      <w:r w:rsidR="00A43409" w:rsidRPr="001F71FE">
        <w:rPr>
          <w:rFonts w:ascii="Times New Roman" w:hAnsi="Times New Roman"/>
          <w:b/>
        </w:rPr>
        <w:t>nie je právny nárok</w:t>
      </w:r>
      <w:r w:rsidR="00A43409" w:rsidRPr="001F71FE">
        <w:rPr>
          <w:rFonts w:ascii="Times New Roman" w:hAnsi="Times New Roman"/>
        </w:rPr>
        <w:t xml:space="preserve">. </w:t>
      </w:r>
    </w:p>
    <w:p w14:paraId="3B2EF2D2" w14:textId="77777777" w:rsidR="00067A06" w:rsidRPr="001F71FE" w:rsidRDefault="00067A06" w:rsidP="00067A06">
      <w:pPr>
        <w:pStyle w:val="Bezriadkovania"/>
        <w:spacing w:line="259" w:lineRule="auto"/>
        <w:ind w:left="426"/>
        <w:jc w:val="both"/>
        <w:rPr>
          <w:rFonts w:ascii="Times New Roman" w:hAnsi="Times New Roman"/>
        </w:rPr>
      </w:pPr>
    </w:p>
    <w:p w14:paraId="13262C79" w14:textId="77777777" w:rsidR="00067A06" w:rsidRPr="001F71FE" w:rsidRDefault="00C32596" w:rsidP="00C43F27">
      <w:pPr>
        <w:pStyle w:val="Bezriadkovania"/>
        <w:numPr>
          <w:ilvl w:val="2"/>
          <w:numId w:val="68"/>
        </w:numPr>
        <w:spacing w:line="259" w:lineRule="auto"/>
        <w:ind w:left="426" w:hanging="426"/>
        <w:jc w:val="both"/>
        <w:rPr>
          <w:rFonts w:ascii="Times New Roman" w:hAnsi="Times New Roman"/>
        </w:rPr>
      </w:pPr>
      <w:r w:rsidRPr="001F71FE">
        <w:rPr>
          <w:rFonts w:ascii="Times New Roman" w:hAnsi="Times New Roman"/>
        </w:rPr>
        <w:t xml:space="preserve">Zmluvné strany sa dohodli a súhlasia, že </w:t>
      </w:r>
      <w:r w:rsidRPr="001F71FE">
        <w:rPr>
          <w:rFonts w:ascii="Times New Roman" w:hAnsi="Times New Roman"/>
          <w:b/>
        </w:rPr>
        <w:t>všetky zmeny</w:t>
      </w:r>
      <w:r w:rsidRPr="001F71FE">
        <w:rPr>
          <w:rFonts w:ascii="Times New Roman" w:hAnsi="Times New Roman"/>
        </w:rPr>
        <w:t xml:space="preserve"> v Právnych dokumentoch, z ktorých pre Prijímateľa vyplývajú práva a povinnosti alebo ich zmeny, sú pre Prijímateľa záväzné, a to odo dňa nadobudnutia ich účinnosti za predpokladu ich </w:t>
      </w:r>
      <w:r w:rsidRPr="001F71FE">
        <w:rPr>
          <w:rFonts w:ascii="Times New Roman" w:hAnsi="Times New Roman"/>
          <w:b/>
        </w:rPr>
        <w:t>Zverejnenia</w:t>
      </w:r>
      <w:r w:rsidRPr="001F71FE">
        <w:rPr>
          <w:rFonts w:ascii="Times New Roman" w:hAnsi="Times New Roman"/>
        </w:rPr>
        <w:t>.</w:t>
      </w:r>
    </w:p>
    <w:p w14:paraId="3A84CAB1" w14:textId="77777777" w:rsidR="002603CC" w:rsidRPr="001F71FE" w:rsidRDefault="002603CC" w:rsidP="00520834">
      <w:pPr>
        <w:pStyle w:val="Nadpis3"/>
      </w:pPr>
      <w:r w:rsidRPr="001F71FE">
        <w:t xml:space="preserve">Článok </w:t>
      </w:r>
      <w:r w:rsidR="00284F45" w:rsidRPr="001F71FE">
        <w:rPr>
          <w:lang w:val="sk-SK"/>
        </w:rPr>
        <w:t>17</w:t>
      </w:r>
      <w:r w:rsidRPr="001F71FE">
        <w:tab/>
        <w:t>UKONČENIE ZMLUVY</w:t>
      </w:r>
    </w:p>
    <w:p w14:paraId="1360ACA3" w14:textId="77777777" w:rsidR="002603CC" w:rsidRPr="001F71FE" w:rsidRDefault="002603CC" w:rsidP="00A76942">
      <w:pPr>
        <w:numPr>
          <w:ilvl w:val="0"/>
          <w:numId w:val="5"/>
        </w:numPr>
        <w:tabs>
          <w:tab w:val="clear" w:pos="360"/>
          <w:tab w:val="num" w:pos="2694"/>
        </w:tabs>
        <w:spacing w:before="120" w:after="0" w:line="259" w:lineRule="auto"/>
        <w:ind w:left="567" w:hanging="567"/>
        <w:jc w:val="both"/>
        <w:rPr>
          <w:rFonts w:ascii="Times New Roman" w:hAnsi="Times New Roman"/>
          <w:bCs/>
        </w:rPr>
      </w:pPr>
      <w:r w:rsidRPr="001F71FE">
        <w:rPr>
          <w:rFonts w:ascii="Times New Roman" w:hAnsi="Times New Roman"/>
          <w:bCs/>
        </w:rPr>
        <w:t xml:space="preserve">Zmluvné strany sa dohodli, že Zmluvu o poskytnutí NFP je možné ukončiť riadne alebo mimoriadne. </w:t>
      </w:r>
    </w:p>
    <w:p w14:paraId="7ECBB5DD" w14:textId="77777777" w:rsidR="002603CC" w:rsidRPr="001F71FE" w:rsidRDefault="002603CC" w:rsidP="00A76942">
      <w:pPr>
        <w:numPr>
          <w:ilvl w:val="0"/>
          <w:numId w:val="5"/>
        </w:numPr>
        <w:tabs>
          <w:tab w:val="clear" w:pos="360"/>
          <w:tab w:val="num" w:pos="2694"/>
        </w:tabs>
        <w:spacing w:before="120" w:after="0" w:line="259" w:lineRule="auto"/>
        <w:ind w:left="567" w:hanging="567"/>
        <w:jc w:val="both"/>
        <w:rPr>
          <w:rFonts w:ascii="Times New Roman" w:hAnsi="Times New Roman"/>
          <w:bCs/>
        </w:rPr>
      </w:pPr>
      <w:r w:rsidRPr="001F71FE">
        <w:rPr>
          <w:rFonts w:ascii="Times New Roman" w:hAnsi="Times New Roman"/>
          <w:b/>
          <w:bCs/>
        </w:rPr>
        <w:t xml:space="preserve">Riadne </w:t>
      </w:r>
      <w:r w:rsidRPr="001F71FE">
        <w:rPr>
          <w:rFonts w:ascii="Times New Roman" w:hAnsi="Times New Roman"/>
          <w:bCs/>
        </w:rPr>
        <w:t>ukončenie Zmluvy o poskytnutí NFP nastane uplynutím doby trvania Zmluvy o poskytnutí NFP</w:t>
      </w:r>
      <w:r w:rsidR="00691637" w:rsidRPr="001F71FE">
        <w:rPr>
          <w:rFonts w:ascii="Times New Roman" w:hAnsi="Times New Roman"/>
          <w:bCs/>
        </w:rPr>
        <w:t xml:space="preserve"> podľa </w:t>
      </w:r>
      <w:r w:rsidRPr="001F71FE">
        <w:rPr>
          <w:rFonts w:ascii="Times New Roman" w:hAnsi="Times New Roman"/>
          <w:bCs/>
        </w:rPr>
        <w:t>čl</w:t>
      </w:r>
      <w:r w:rsidR="004A1445" w:rsidRPr="001F71FE">
        <w:rPr>
          <w:rFonts w:ascii="Times New Roman" w:hAnsi="Times New Roman"/>
          <w:bCs/>
        </w:rPr>
        <w:t>.</w:t>
      </w:r>
      <w:r w:rsidRPr="001F71FE">
        <w:rPr>
          <w:rFonts w:ascii="Times New Roman" w:hAnsi="Times New Roman"/>
          <w:bCs/>
        </w:rPr>
        <w:t xml:space="preserve"> </w:t>
      </w:r>
      <w:r w:rsidR="00A97C48" w:rsidRPr="001F71FE">
        <w:rPr>
          <w:rFonts w:ascii="Times New Roman" w:hAnsi="Times New Roman"/>
          <w:bCs/>
        </w:rPr>
        <w:t>5</w:t>
      </w:r>
      <w:r w:rsidRPr="001F71FE">
        <w:rPr>
          <w:rFonts w:ascii="Times New Roman" w:hAnsi="Times New Roman"/>
          <w:bCs/>
        </w:rPr>
        <w:t xml:space="preserve"> ods</w:t>
      </w:r>
      <w:r w:rsidR="004A1445" w:rsidRPr="001F71FE">
        <w:rPr>
          <w:rFonts w:ascii="Times New Roman" w:hAnsi="Times New Roman"/>
          <w:bCs/>
        </w:rPr>
        <w:t>.</w:t>
      </w:r>
      <w:r w:rsidRPr="001F71FE">
        <w:rPr>
          <w:rFonts w:ascii="Times New Roman" w:hAnsi="Times New Roman"/>
          <w:bCs/>
        </w:rPr>
        <w:t xml:space="preserve"> </w:t>
      </w:r>
      <w:r w:rsidR="00A97C48" w:rsidRPr="001F71FE">
        <w:rPr>
          <w:rFonts w:ascii="Times New Roman" w:hAnsi="Times New Roman"/>
          <w:bCs/>
        </w:rPr>
        <w:t>5</w:t>
      </w:r>
      <w:r w:rsidRPr="001F71FE">
        <w:rPr>
          <w:rFonts w:ascii="Times New Roman" w:hAnsi="Times New Roman"/>
          <w:bCs/>
        </w:rPr>
        <w:t xml:space="preserve">.2. zmluvy. </w:t>
      </w:r>
    </w:p>
    <w:p w14:paraId="680CD884" w14:textId="77777777" w:rsidR="002603CC" w:rsidRPr="001F71FE" w:rsidRDefault="002603CC" w:rsidP="008B3BE1">
      <w:pPr>
        <w:numPr>
          <w:ilvl w:val="0"/>
          <w:numId w:val="5"/>
        </w:numPr>
        <w:tabs>
          <w:tab w:val="clear" w:pos="360"/>
          <w:tab w:val="num" w:pos="2694"/>
        </w:tabs>
        <w:spacing w:before="120" w:after="0" w:line="264" w:lineRule="auto"/>
        <w:ind w:left="567" w:hanging="567"/>
        <w:jc w:val="both"/>
        <w:rPr>
          <w:rFonts w:ascii="Times New Roman" w:hAnsi="Times New Roman"/>
          <w:bCs/>
        </w:rPr>
      </w:pPr>
      <w:r w:rsidRPr="001F71FE">
        <w:rPr>
          <w:rFonts w:ascii="Times New Roman" w:hAnsi="Times New Roman"/>
          <w:b/>
          <w:bCs/>
        </w:rPr>
        <w:t xml:space="preserve">Mimoriadne </w:t>
      </w:r>
      <w:r w:rsidRPr="001F71FE">
        <w:rPr>
          <w:rFonts w:ascii="Times New Roman" w:hAnsi="Times New Roman"/>
          <w:bCs/>
        </w:rPr>
        <w:t xml:space="preserve">ukončenie Zmluvy </w:t>
      </w:r>
      <w:r w:rsidRPr="001F71FE">
        <w:rPr>
          <w:rFonts w:ascii="Times New Roman" w:hAnsi="Times New Roman"/>
        </w:rPr>
        <w:t xml:space="preserve">o poskytnutí NFP </w:t>
      </w:r>
      <w:r w:rsidR="00F05DC4" w:rsidRPr="001F71FE">
        <w:rPr>
          <w:rFonts w:ascii="Times New Roman" w:hAnsi="Times New Roman"/>
          <w:bCs/>
        </w:rPr>
        <w:t>môže nastať</w:t>
      </w:r>
      <w:r w:rsidRPr="001F71FE">
        <w:rPr>
          <w:rFonts w:ascii="Times New Roman" w:hAnsi="Times New Roman"/>
          <w:bCs/>
        </w:rPr>
        <w:t xml:space="preserve"> dohodou Zmluvných strán, odstúpením od Zmluvy </w:t>
      </w:r>
      <w:r w:rsidRPr="001F71FE">
        <w:rPr>
          <w:rFonts w:ascii="Times New Roman" w:hAnsi="Times New Roman"/>
        </w:rPr>
        <w:t>o poskytnutí NFP</w:t>
      </w:r>
      <w:r w:rsidR="00F05DC4" w:rsidRPr="001F71FE">
        <w:rPr>
          <w:rFonts w:ascii="Times New Roman" w:hAnsi="Times New Roman"/>
        </w:rPr>
        <w:t xml:space="preserve"> zo strany Prijímateľa alebo Poskytovateľa</w:t>
      </w:r>
      <w:r w:rsidRPr="001F71FE">
        <w:rPr>
          <w:rFonts w:ascii="Times New Roman" w:hAnsi="Times New Roman"/>
        </w:rPr>
        <w:t xml:space="preserve"> alebo </w:t>
      </w:r>
      <w:r w:rsidRPr="001F71FE">
        <w:rPr>
          <w:rFonts w:ascii="Times New Roman" w:hAnsi="Times New Roman"/>
          <w:bCs/>
        </w:rPr>
        <w:t>výpoveďou Zmluvy o poskytnutí NFP zo strany Prijímateľa.</w:t>
      </w:r>
    </w:p>
    <w:p w14:paraId="4FDB3C42" w14:textId="77777777" w:rsidR="00691637" w:rsidRPr="001F71FE" w:rsidRDefault="002603CC" w:rsidP="008B3BE1">
      <w:pPr>
        <w:numPr>
          <w:ilvl w:val="0"/>
          <w:numId w:val="5"/>
        </w:numPr>
        <w:tabs>
          <w:tab w:val="clear" w:pos="360"/>
          <w:tab w:val="num" w:pos="2694"/>
        </w:tabs>
        <w:spacing w:before="120" w:after="0" w:line="264" w:lineRule="auto"/>
        <w:ind w:left="567" w:hanging="567"/>
        <w:jc w:val="both"/>
        <w:rPr>
          <w:rFonts w:ascii="Times New Roman" w:hAnsi="Times New Roman"/>
          <w:bCs/>
        </w:rPr>
      </w:pPr>
      <w:r w:rsidRPr="001F71FE">
        <w:rPr>
          <w:rFonts w:ascii="Times New Roman" w:hAnsi="Times New Roman"/>
          <w:bCs/>
        </w:rPr>
        <w:t xml:space="preserve">Od Zmluvy </w:t>
      </w:r>
      <w:r w:rsidRPr="001F71FE">
        <w:rPr>
          <w:rFonts w:ascii="Times New Roman" w:hAnsi="Times New Roman"/>
        </w:rPr>
        <w:t xml:space="preserve">o poskytnutí NFP </w:t>
      </w:r>
      <w:r w:rsidRPr="001F71FE">
        <w:rPr>
          <w:rFonts w:ascii="Times New Roman" w:hAnsi="Times New Roman"/>
          <w:b/>
          <w:bCs/>
        </w:rPr>
        <w:t>môže Prijímateľ alebo Poskytovateľ odstúpiť</w:t>
      </w:r>
      <w:r w:rsidRPr="001F71FE">
        <w:rPr>
          <w:rFonts w:ascii="Times New Roman" w:hAnsi="Times New Roman"/>
          <w:bCs/>
        </w:rPr>
        <w:t xml:space="preserve"> v prípadoch podstatného porušenia Zmluvy </w:t>
      </w:r>
      <w:r w:rsidRPr="001F71FE">
        <w:rPr>
          <w:rFonts w:ascii="Times New Roman" w:hAnsi="Times New Roman"/>
        </w:rPr>
        <w:t>o poskytnutí NFP druhou Zmluvnou stranou</w:t>
      </w:r>
      <w:r w:rsidRPr="001F71FE">
        <w:rPr>
          <w:rFonts w:ascii="Times New Roman" w:hAnsi="Times New Roman"/>
          <w:bCs/>
        </w:rPr>
        <w:t xml:space="preserve">, nepodstatného porušenia Zmluvy </w:t>
      </w:r>
      <w:r w:rsidRPr="001F71FE">
        <w:rPr>
          <w:rFonts w:ascii="Times New Roman" w:hAnsi="Times New Roman"/>
        </w:rPr>
        <w:t>o poskytnutí NFP</w:t>
      </w:r>
      <w:r w:rsidRPr="001F71FE">
        <w:rPr>
          <w:rFonts w:ascii="Times New Roman" w:hAnsi="Times New Roman"/>
          <w:bCs/>
        </w:rPr>
        <w:t xml:space="preserve"> </w:t>
      </w:r>
      <w:r w:rsidRPr="001F71FE">
        <w:rPr>
          <w:rFonts w:ascii="Times New Roman" w:hAnsi="Times New Roman"/>
        </w:rPr>
        <w:t>druhou Zmluvnou stranou</w:t>
      </w:r>
      <w:r w:rsidRPr="001F71FE">
        <w:rPr>
          <w:rFonts w:ascii="Times New Roman" w:hAnsi="Times New Roman"/>
          <w:bCs/>
        </w:rPr>
        <w:t xml:space="preserve"> a ďalej v prípadoch, ktoré ustanovuje Zmluva </w:t>
      </w:r>
      <w:r w:rsidRPr="001F71FE">
        <w:rPr>
          <w:rFonts w:ascii="Times New Roman" w:hAnsi="Times New Roman"/>
        </w:rPr>
        <w:t>o poskytnutí NFP</w:t>
      </w:r>
      <w:r w:rsidRPr="001F71FE">
        <w:rPr>
          <w:rFonts w:ascii="Times New Roman" w:hAnsi="Times New Roman"/>
          <w:bCs/>
        </w:rPr>
        <w:t xml:space="preserve"> alebo </w:t>
      </w:r>
      <w:r w:rsidR="00FF56DC" w:rsidRPr="001F71FE">
        <w:rPr>
          <w:rFonts w:ascii="Times New Roman" w:hAnsi="Times New Roman"/>
          <w:bCs/>
        </w:rPr>
        <w:t xml:space="preserve">právne </w:t>
      </w:r>
      <w:r w:rsidRPr="001F71FE">
        <w:rPr>
          <w:rFonts w:ascii="Times New Roman" w:hAnsi="Times New Roman"/>
          <w:bCs/>
        </w:rPr>
        <w:t>predpisy SR a </w:t>
      </w:r>
      <w:r w:rsidR="00375AA0" w:rsidRPr="001F71FE">
        <w:rPr>
          <w:rFonts w:ascii="Times New Roman" w:hAnsi="Times New Roman"/>
          <w:bCs/>
        </w:rPr>
        <w:t>P</w:t>
      </w:r>
      <w:r w:rsidRPr="001F71FE">
        <w:rPr>
          <w:rFonts w:ascii="Times New Roman" w:hAnsi="Times New Roman"/>
          <w:bCs/>
        </w:rPr>
        <w:t xml:space="preserve">rávne akty EÚ. </w:t>
      </w:r>
    </w:p>
    <w:p w14:paraId="28A396EE" w14:textId="77777777" w:rsidR="00691637" w:rsidRPr="001F71FE" w:rsidRDefault="002603CC" w:rsidP="00691637">
      <w:pPr>
        <w:numPr>
          <w:ilvl w:val="0"/>
          <w:numId w:val="5"/>
        </w:numPr>
        <w:tabs>
          <w:tab w:val="clear" w:pos="360"/>
          <w:tab w:val="num" w:pos="2694"/>
        </w:tabs>
        <w:spacing w:before="120" w:after="0" w:line="264" w:lineRule="auto"/>
        <w:ind w:left="567" w:hanging="567"/>
        <w:jc w:val="both"/>
        <w:rPr>
          <w:rFonts w:ascii="Times New Roman" w:hAnsi="Times New Roman"/>
          <w:bCs/>
        </w:rPr>
      </w:pPr>
      <w:r w:rsidRPr="001F71FE">
        <w:rPr>
          <w:rFonts w:ascii="Times New Roman" w:hAnsi="Times New Roman"/>
          <w:bCs/>
        </w:rPr>
        <w:t>Zmluvné strany sa dohodli, že pre odstúpenie od Zmluvy o poskytnutí NFP platia všeobecné</w:t>
      </w:r>
      <w:r w:rsidRPr="001F71FE">
        <w:rPr>
          <w:rFonts w:ascii="Times New Roman" w:hAnsi="Times New Roman"/>
          <w:b/>
          <w:bCs/>
        </w:rPr>
        <w:t xml:space="preserve"> ustanovenia Obchodného zákonníka o odstúpení od zmluvy</w:t>
      </w:r>
      <w:r w:rsidRPr="001F71FE">
        <w:rPr>
          <w:rFonts w:ascii="Times New Roman" w:hAnsi="Times New Roman"/>
          <w:bCs/>
        </w:rPr>
        <w:t xml:space="preserve"> (§344 a nasl. Obch</w:t>
      </w:r>
      <w:r w:rsidR="00375AA0" w:rsidRPr="001F71FE">
        <w:rPr>
          <w:rFonts w:ascii="Times New Roman" w:hAnsi="Times New Roman"/>
          <w:bCs/>
        </w:rPr>
        <w:t>odného</w:t>
      </w:r>
      <w:r w:rsidRPr="001F71FE">
        <w:rPr>
          <w:rFonts w:ascii="Times New Roman" w:hAnsi="Times New Roman"/>
          <w:bCs/>
        </w:rPr>
        <w:t xml:space="preserve"> zák</w:t>
      </w:r>
      <w:r w:rsidR="00375AA0" w:rsidRPr="001F71FE">
        <w:rPr>
          <w:rFonts w:ascii="Times New Roman" w:hAnsi="Times New Roman"/>
          <w:bCs/>
        </w:rPr>
        <w:t>onníka</w:t>
      </w:r>
      <w:r w:rsidRPr="001F71FE">
        <w:rPr>
          <w:rFonts w:ascii="Times New Roman" w:hAnsi="Times New Roman"/>
          <w:bCs/>
        </w:rPr>
        <w:t>)</w:t>
      </w:r>
      <w:r w:rsidR="00375AA0" w:rsidRPr="001F71FE">
        <w:rPr>
          <w:rFonts w:ascii="Times New Roman" w:hAnsi="Times New Roman"/>
          <w:bCs/>
        </w:rPr>
        <w:t>,</w:t>
      </w:r>
      <w:r w:rsidRPr="001F71FE">
        <w:rPr>
          <w:rFonts w:ascii="Times New Roman" w:hAnsi="Times New Roman"/>
          <w:bCs/>
        </w:rPr>
        <w:t xml:space="preserve"> ak nie je v Zmluve o poskytnutí NFP uvedené osobitné dojednanie Zmluvných strán, ktorým sa nahrádzajú zákonné ustanovenia. </w:t>
      </w:r>
    </w:p>
    <w:p w14:paraId="26E1F1F8" w14:textId="77777777" w:rsidR="002603CC" w:rsidRPr="001F71FE" w:rsidRDefault="002603CC" w:rsidP="00691637">
      <w:pPr>
        <w:numPr>
          <w:ilvl w:val="0"/>
          <w:numId w:val="5"/>
        </w:numPr>
        <w:tabs>
          <w:tab w:val="clear" w:pos="360"/>
          <w:tab w:val="num" w:pos="2694"/>
        </w:tabs>
        <w:spacing w:before="120" w:after="0" w:line="264" w:lineRule="auto"/>
        <w:ind w:left="567" w:hanging="567"/>
        <w:jc w:val="both"/>
        <w:rPr>
          <w:rFonts w:ascii="Times New Roman" w:hAnsi="Times New Roman"/>
          <w:bCs/>
        </w:rPr>
      </w:pPr>
      <w:r w:rsidRPr="001F71FE">
        <w:rPr>
          <w:rFonts w:ascii="Times New Roman" w:hAnsi="Times New Roman"/>
          <w:bCs/>
        </w:rPr>
        <w:t>Zmluvné strany sa dohodli, že</w:t>
      </w:r>
      <w:r w:rsidR="00691637" w:rsidRPr="001F71FE">
        <w:rPr>
          <w:rFonts w:ascii="Times New Roman" w:hAnsi="Times New Roman"/>
          <w:bCs/>
        </w:rPr>
        <w:t xml:space="preserve"> </w:t>
      </w:r>
      <w:r w:rsidR="00691637" w:rsidRPr="001F71FE">
        <w:rPr>
          <w:rFonts w:ascii="Times New Roman" w:hAnsi="Times New Roman"/>
          <w:b/>
          <w:bCs/>
        </w:rPr>
        <w:t>p</w:t>
      </w:r>
      <w:r w:rsidRPr="001F71FE">
        <w:rPr>
          <w:rFonts w:ascii="Times New Roman" w:hAnsi="Times New Roman"/>
          <w:b/>
          <w:bCs/>
        </w:rPr>
        <w:t>orušenie</w:t>
      </w:r>
      <w:r w:rsidRPr="001F71FE">
        <w:rPr>
          <w:rFonts w:ascii="Times New Roman" w:hAnsi="Times New Roman"/>
          <w:bCs/>
        </w:rPr>
        <w:t xml:space="preserve"> Zmluvy </w:t>
      </w:r>
      <w:r w:rsidRPr="001F71FE">
        <w:rPr>
          <w:rFonts w:ascii="Times New Roman" w:hAnsi="Times New Roman"/>
        </w:rPr>
        <w:t xml:space="preserve">o poskytnutí NFP </w:t>
      </w:r>
      <w:r w:rsidRPr="001F71FE">
        <w:rPr>
          <w:rFonts w:ascii="Times New Roman" w:hAnsi="Times New Roman"/>
          <w:b/>
          <w:bCs/>
        </w:rPr>
        <w:t>je podstatné</w:t>
      </w:r>
      <w:r w:rsidRPr="001F71FE">
        <w:rPr>
          <w:rFonts w:ascii="Times New Roman" w:hAnsi="Times New Roman"/>
          <w:bCs/>
        </w:rPr>
        <w:t xml:space="preserve">, ak </w:t>
      </w:r>
      <w:r w:rsidR="00375AA0" w:rsidRPr="001F71FE">
        <w:rPr>
          <w:rFonts w:ascii="Times New Roman" w:hAnsi="Times New Roman"/>
          <w:bCs/>
        </w:rPr>
        <w:t xml:space="preserve">Zmluvná </w:t>
      </w:r>
      <w:r w:rsidRPr="001F71FE">
        <w:rPr>
          <w:rFonts w:ascii="Times New Roman" w:hAnsi="Times New Roman"/>
          <w:bCs/>
        </w:rPr>
        <w:t xml:space="preserve">strana porušujúca Zmluvu </w:t>
      </w:r>
      <w:r w:rsidRPr="001F71FE">
        <w:rPr>
          <w:rFonts w:ascii="Times New Roman" w:hAnsi="Times New Roman"/>
        </w:rPr>
        <w:t xml:space="preserve">o poskytnutí NFP </w:t>
      </w:r>
      <w:r w:rsidRPr="001F71FE">
        <w:rPr>
          <w:rFonts w:ascii="Times New Roman" w:hAnsi="Times New Roman"/>
          <w:bCs/>
        </w:rPr>
        <w:t xml:space="preserve">vedela v čase uzavretia Zmluvy </w:t>
      </w:r>
      <w:r w:rsidRPr="001F71FE">
        <w:rPr>
          <w:rFonts w:ascii="Times New Roman" w:hAnsi="Times New Roman"/>
        </w:rPr>
        <w:t xml:space="preserve">o poskytnutí NFP </w:t>
      </w:r>
      <w:r w:rsidRPr="001F71FE">
        <w:rPr>
          <w:rFonts w:ascii="Times New Roman" w:hAnsi="Times New Roman"/>
          <w:bCs/>
        </w:rPr>
        <w:t xml:space="preserve">alebo v tomto čase bolo rozumné predvídať s prihliadnutím na účel Zmluvy </w:t>
      </w:r>
      <w:r w:rsidRPr="001F71FE">
        <w:rPr>
          <w:rFonts w:ascii="Times New Roman" w:hAnsi="Times New Roman"/>
        </w:rPr>
        <w:t>o poskytnutí NFP</w:t>
      </w:r>
      <w:r w:rsidRPr="001F71FE">
        <w:rPr>
          <w:rFonts w:ascii="Times New Roman" w:hAnsi="Times New Roman"/>
          <w:bCs/>
        </w:rPr>
        <w:t xml:space="preserve">, ktorý vyplynul z jej obsahu alebo z okolností, za ktorých bola Zmluva </w:t>
      </w:r>
      <w:r w:rsidRPr="001F71FE">
        <w:rPr>
          <w:rFonts w:ascii="Times New Roman" w:hAnsi="Times New Roman"/>
        </w:rPr>
        <w:t xml:space="preserve">o poskytnutí NFP </w:t>
      </w:r>
      <w:r w:rsidRPr="001F71FE">
        <w:rPr>
          <w:rFonts w:ascii="Times New Roman" w:hAnsi="Times New Roman"/>
          <w:bCs/>
        </w:rPr>
        <w:t xml:space="preserve">uzavretá, že druhá Zmluvná strana nebude mať záujem na plnení </w:t>
      </w:r>
      <w:r w:rsidRPr="001F71FE">
        <w:rPr>
          <w:rFonts w:ascii="Times New Roman" w:hAnsi="Times New Roman"/>
          <w:bCs/>
        </w:rPr>
        <w:lastRenderedPageBreak/>
        <w:t xml:space="preserve">povinností pri takom porušení Zmluvy </w:t>
      </w:r>
      <w:r w:rsidRPr="001F71FE">
        <w:rPr>
          <w:rFonts w:ascii="Times New Roman" w:hAnsi="Times New Roman"/>
        </w:rPr>
        <w:t xml:space="preserve">o poskytnutí NFP </w:t>
      </w:r>
      <w:r w:rsidRPr="001F71FE">
        <w:rPr>
          <w:rFonts w:ascii="Times New Roman" w:hAnsi="Times New Roman"/>
          <w:bCs/>
        </w:rPr>
        <w:t xml:space="preserve">alebo v prípadoch, ak tak ustanovuje Zmluva </w:t>
      </w:r>
      <w:r w:rsidRPr="001F71FE">
        <w:rPr>
          <w:rFonts w:ascii="Times New Roman" w:hAnsi="Times New Roman"/>
        </w:rPr>
        <w:t>o poskytnutí NFP</w:t>
      </w:r>
      <w:r w:rsidRPr="001F71FE">
        <w:rPr>
          <w:rFonts w:ascii="Times New Roman" w:hAnsi="Times New Roman"/>
          <w:bCs/>
        </w:rPr>
        <w:t xml:space="preserve">. </w:t>
      </w:r>
    </w:p>
    <w:p w14:paraId="450C71D6" w14:textId="77777777" w:rsidR="00C236A7" w:rsidRPr="001F71FE" w:rsidRDefault="00C236A7" w:rsidP="00C236A7">
      <w:pPr>
        <w:numPr>
          <w:ilvl w:val="0"/>
          <w:numId w:val="5"/>
        </w:numPr>
        <w:tabs>
          <w:tab w:val="clear" w:pos="360"/>
          <w:tab w:val="num" w:pos="2694"/>
        </w:tabs>
        <w:spacing w:before="120" w:after="0" w:line="264" w:lineRule="auto"/>
        <w:ind w:left="567" w:hanging="567"/>
        <w:jc w:val="both"/>
        <w:rPr>
          <w:rFonts w:ascii="Times New Roman" w:hAnsi="Times New Roman"/>
          <w:bCs/>
        </w:rPr>
      </w:pPr>
      <w:r w:rsidRPr="001F71FE">
        <w:rPr>
          <w:rFonts w:ascii="Times New Roman" w:hAnsi="Times New Roman"/>
          <w:bCs/>
        </w:rPr>
        <w:t xml:space="preserve">Zmluvné strany sa </w:t>
      </w:r>
      <w:r w:rsidR="00EE78BF" w:rsidRPr="001F71FE">
        <w:rPr>
          <w:rFonts w:ascii="Times New Roman" w:hAnsi="Times New Roman"/>
          <w:bCs/>
        </w:rPr>
        <w:t>v súlade s</w:t>
      </w:r>
      <w:r w:rsidR="00E81971" w:rsidRPr="001F71FE">
        <w:rPr>
          <w:rFonts w:ascii="Times New Roman" w:hAnsi="Times New Roman"/>
          <w:bCs/>
        </w:rPr>
        <w:t> </w:t>
      </w:r>
      <w:r w:rsidR="00EE78BF" w:rsidRPr="001F71FE">
        <w:rPr>
          <w:rFonts w:ascii="Times New Roman" w:hAnsi="Times New Roman"/>
          <w:bCs/>
        </w:rPr>
        <w:t>ods</w:t>
      </w:r>
      <w:r w:rsidR="00E81971" w:rsidRPr="001F71FE">
        <w:rPr>
          <w:rFonts w:ascii="Times New Roman" w:hAnsi="Times New Roman"/>
          <w:bCs/>
        </w:rPr>
        <w:t>.</w:t>
      </w:r>
      <w:r w:rsidR="00EE78BF" w:rsidRPr="001F71FE">
        <w:rPr>
          <w:rFonts w:ascii="Times New Roman" w:hAnsi="Times New Roman"/>
          <w:bCs/>
        </w:rPr>
        <w:t xml:space="preserve"> 4 tohto článku </w:t>
      </w:r>
      <w:r w:rsidRPr="001F71FE">
        <w:rPr>
          <w:rFonts w:ascii="Times New Roman" w:hAnsi="Times New Roman"/>
          <w:bCs/>
        </w:rPr>
        <w:t>dohodli</w:t>
      </w:r>
      <w:r w:rsidR="00EE78BF" w:rsidRPr="001F71FE">
        <w:rPr>
          <w:rFonts w:ascii="Times New Roman" w:hAnsi="Times New Roman"/>
          <w:bCs/>
        </w:rPr>
        <w:t xml:space="preserve">, </w:t>
      </w:r>
      <w:r w:rsidRPr="001F71FE">
        <w:rPr>
          <w:rFonts w:ascii="Times New Roman" w:hAnsi="Times New Roman"/>
          <w:bCs/>
        </w:rPr>
        <w:t xml:space="preserve">že </w:t>
      </w:r>
      <w:r w:rsidRPr="001F71FE">
        <w:rPr>
          <w:rFonts w:ascii="Times New Roman" w:hAnsi="Times New Roman"/>
          <w:b/>
          <w:bCs/>
        </w:rPr>
        <w:t xml:space="preserve">Poskytovateľ je oprávnený odstúpiť od Zmluvy </w:t>
      </w:r>
      <w:r w:rsidRPr="001F71FE">
        <w:rPr>
          <w:rFonts w:ascii="Times New Roman" w:hAnsi="Times New Roman"/>
          <w:bCs/>
        </w:rPr>
        <w:t>o poskytnutí NFP</w:t>
      </w:r>
      <w:r w:rsidRPr="001F71FE">
        <w:rPr>
          <w:rFonts w:ascii="Times New Roman" w:hAnsi="Times New Roman"/>
          <w:b/>
          <w:bCs/>
        </w:rPr>
        <w:t xml:space="preserve"> najmä v prípade</w:t>
      </w:r>
      <w:r w:rsidRPr="001F71FE">
        <w:rPr>
          <w:rFonts w:ascii="Times New Roman" w:hAnsi="Times New Roman"/>
          <w:bCs/>
        </w:rPr>
        <w:t xml:space="preserve">: </w:t>
      </w:r>
    </w:p>
    <w:p w14:paraId="0978082C" w14:textId="77777777" w:rsidR="009F55CB" w:rsidRPr="001F71FE" w:rsidRDefault="002603CC" w:rsidP="008A3604">
      <w:pPr>
        <w:pStyle w:val="Odsekzoznamu"/>
        <w:numPr>
          <w:ilvl w:val="1"/>
          <w:numId w:val="5"/>
        </w:numPr>
        <w:tabs>
          <w:tab w:val="clear" w:pos="720"/>
          <w:tab w:val="num" w:pos="2694"/>
        </w:tabs>
        <w:spacing w:before="120" w:line="264" w:lineRule="auto"/>
        <w:ind w:left="993" w:hanging="426"/>
        <w:jc w:val="both"/>
        <w:rPr>
          <w:b/>
          <w:bCs/>
          <w:sz w:val="22"/>
          <w:szCs w:val="22"/>
        </w:rPr>
      </w:pPr>
      <w:r w:rsidRPr="001F71FE">
        <w:rPr>
          <w:b/>
          <w:bCs/>
          <w:sz w:val="22"/>
          <w:szCs w:val="22"/>
        </w:rPr>
        <w:t>vznik</w:t>
      </w:r>
      <w:r w:rsidR="00C236A7" w:rsidRPr="001F71FE">
        <w:rPr>
          <w:b/>
          <w:bCs/>
          <w:sz w:val="22"/>
          <w:szCs w:val="22"/>
        </w:rPr>
        <w:t>u</w:t>
      </w:r>
      <w:r w:rsidRPr="001F71FE">
        <w:rPr>
          <w:b/>
          <w:bCs/>
          <w:sz w:val="22"/>
          <w:szCs w:val="22"/>
        </w:rPr>
        <w:t xml:space="preserve"> takých okolností na strane Prijímateľa, v dôsledku ktorých bude zmarené dosiahnutie </w:t>
      </w:r>
      <w:r w:rsidRPr="00094C10">
        <w:rPr>
          <w:b/>
          <w:bCs/>
          <w:sz w:val="22"/>
          <w:szCs w:val="22"/>
        </w:rPr>
        <w:t xml:space="preserve">účelu Zmluvy </w:t>
      </w:r>
      <w:r w:rsidRPr="00094C10">
        <w:rPr>
          <w:b/>
          <w:sz w:val="22"/>
          <w:szCs w:val="22"/>
        </w:rPr>
        <w:t xml:space="preserve">o poskytnutí NFP </w:t>
      </w:r>
      <w:r w:rsidRPr="00094C10">
        <w:rPr>
          <w:b/>
          <w:bCs/>
          <w:sz w:val="22"/>
          <w:szCs w:val="22"/>
        </w:rPr>
        <w:t>a/alebo cieľa Projektu</w:t>
      </w:r>
      <w:r w:rsidRPr="001F71FE">
        <w:rPr>
          <w:b/>
          <w:bCs/>
          <w:sz w:val="22"/>
          <w:szCs w:val="22"/>
        </w:rPr>
        <w:t xml:space="preserve"> a súčasne nepôjde o</w:t>
      </w:r>
      <w:r w:rsidR="002F432A" w:rsidRPr="001F71FE">
        <w:rPr>
          <w:b/>
          <w:bCs/>
          <w:sz w:val="22"/>
          <w:szCs w:val="22"/>
        </w:rPr>
        <w:t> </w:t>
      </w:r>
      <w:r w:rsidRPr="001F71FE">
        <w:rPr>
          <w:b/>
          <w:bCs/>
          <w:sz w:val="22"/>
          <w:szCs w:val="22"/>
        </w:rPr>
        <w:t>OVZ</w:t>
      </w:r>
      <w:r w:rsidR="002F432A" w:rsidRPr="001F71FE">
        <w:rPr>
          <w:b/>
          <w:bCs/>
          <w:sz w:val="22"/>
          <w:szCs w:val="22"/>
        </w:rPr>
        <w:t>;</w:t>
      </w:r>
    </w:p>
    <w:p w14:paraId="5CDE22E6" w14:textId="77777777" w:rsidR="007B2DE9" w:rsidRPr="001F71FE" w:rsidRDefault="009C28D3"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
          <w:bCs/>
          <w:sz w:val="22"/>
          <w:szCs w:val="22"/>
        </w:rPr>
        <w:t xml:space="preserve">zistenia </w:t>
      </w:r>
      <w:r w:rsidR="002603CC" w:rsidRPr="001F71FE">
        <w:rPr>
          <w:b/>
          <w:bCs/>
          <w:sz w:val="22"/>
          <w:szCs w:val="22"/>
        </w:rPr>
        <w:t>Podstatnej zmeny Projektu</w:t>
      </w:r>
      <w:r w:rsidR="002603CC" w:rsidRPr="001F71FE">
        <w:rPr>
          <w:bCs/>
          <w:sz w:val="22"/>
          <w:szCs w:val="22"/>
        </w:rPr>
        <w:t>, a to v zmysle podmienok uvedených v Zmluve o poskytnutí NFP</w:t>
      </w:r>
      <w:r w:rsidR="008B28D8" w:rsidRPr="001F71FE">
        <w:rPr>
          <w:bCs/>
          <w:sz w:val="22"/>
          <w:szCs w:val="22"/>
        </w:rPr>
        <w:t xml:space="preserve"> </w:t>
      </w:r>
      <w:r w:rsidR="002603CC" w:rsidRPr="001F71FE">
        <w:rPr>
          <w:bCs/>
          <w:sz w:val="22"/>
          <w:szCs w:val="22"/>
        </w:rPr>
        <w:t>(najmä v</w:t>
      </w:r>
      <w:r w:rsidR="00E81971" w:rsidRPr="001F71FE">
        <w:rPr>
          <w:bCs/>
          <w:sz w:val="22"/>
          <w:szCs w:val="22"/>
        </w:rPr>
        <w:t> </w:t>
      </w:r>
      <w:r w:rsidR="002603CC" w:rsidRPr="001F71FE">
        <w:rPr>
          <w:bCs/>
          <w:sz w:val="22"/>
          <w:szCs w:val="22"/>
        </w:rPr>
        <w:t>čl</w:t>
      </w:r>
      <w:r w:rsidR="00E81971" w:rsidRPr="001F71FE">
        <w:rPr>
          <w:bCs/>
          <w:sz w:val="22"/>
          <w:szCs w:val="22"/>
        </w:rPr>
        <w:t>.</w:t>
      </w:r>
      <w:r w:rsidR="002603CC" w:rsidRPr="001F71FE">
        <w:rPr>
          <w:bCs/>
          <w:sz w:val="22"/>
          <w:szCs w:val="22"/>
        </w:rPr>
        <w:t xml:space="preserve"> </w:t>
      </w:r>
      <w:r w:rsidR="00E81971" w:rsidRPr="001F71FE">
        <w:rPr>
          <w:bCs/>
          <w:sz w:val="22"/>
          <w:szCs w:val="22"/>
        </w:rPr>
        <w:t xml:space="preserve">16 </w:t>
      </w:r>
      <w:r w:rsidR="00A97C48" w:rsidRPr="001F71FE">
        <w:rPr>
          <w:bCs/>
          <w:sz w:val="22"/>
          <w:szCs w:val="22"/>
        </w:rPr>
        <w:t>VZP</w:t>
      </w:r>
      <w:r w:rsidR="002603CC" w:rsidRPr="001F71FE">
        <w:rPr>
          <w:bCs/>
          <w:sz w:val="22"/>
          <w:szCs w:val="22"/>
        </w:rPr>
        <w:t>, v</w:t>
      </w:r>
      <w:r w:rsidR="00E81971" w:rsidRPr="001F71FE">
        <w:rPr>
          <w:bCs/>
          <w:sz w:val="22"/>
          <w:szCs w:val="22"/>
        </w:rPr>
        <w:t> </w:t>
      </w:r>
      <w:r w:rsidR="002603CC" w:rsidRPr="001F71FE">
        <w:rPr>
          <w:bCs/>
          <w:sz w:val="22"/>
          <w:szCs w:val="22"/>
        </w:rPr>
        <w:t>čl</w:t>
      </w:r>
      <w:r w:rsidR="00E81971" w:rsidRPr="001F71FE">
        <w:rPr>
          <w:bCs/>
          <w:sz w:val="22"/>
          <w:szCs w:val="22"/>
        </w:rPr>
        <w:t>.</w:t>
      </w:r>
      <w:r w:rsidR="002603CC" w:rsidRPr="001F71FE">
        <w:rPr>
          <w:bCs/>
          <w:sz w:val="22"/>
          <w:szCs w:val="22"/>
        </w:rPr>
        <w:t xml:space="preserve"> 1</w:t>
      </w:r>
      <w:r w:rsidR="00E81971" w:rsidRPr="001F71FE">
        <w:rPr>
          <w:bCs/>
          <w:sz w:val="22"/>
          <w:szCs w:val="22"/>
        </w:rPr>
        <w:t xml:space="preserve"> ods. 3</w:t>
      </w:r>
      <w:r w:rsidR="002603CC" w:rsidRPr="001F71FE">
        <w:rPr>
          <w:bCs/>
          <w:sz w:val="22"/>
          <w:szCs w:val="22"/>
        </w:rPr>
        <w:t>, v</w:t>
      </w:r>
      <w:r w:rsidR="005509F4" w:rsidRPr="001F71FE">
        <w:rPr>
          <w:bCs/>
          <w:sz w:val="22"/>
          <w:szCs w:val="22"/>
        </w:rPr>
        <w:t> </w:t>
      </w:r>
      <w:r w:rsidR="002603CC" w:rsidRPr="001F71FE">
        <w:rPr>
          <w:bCs/>
          <w:sz w:val="22"/>
          <w:szCs w:val="22"/>
        </w:rPr>
        <w:t>čl</w:t>
      </w:r>
      <w:r w:rsidR="005509F4" w:rsidRPr="001F71FE">
        <w:rPr>
          <w:bCs/>
          <w:sz w:val="22"/>
          <w:szCs w:val="22"/>
        </w:rPr>
        <w:t>.</w:t>
      </w:r>
      <w:r w:rsidR="002603CC" w:rsidRPr="001F71FE">
        <w:rPr>
          <w:bCs/>
          <w:sz w:val="22"/>
          <w:szCs w:val="22"/>
        </w:rPr>
        <w:t xml:space="preserve"> 2 ods</w:t>
      </w:r>
      <w:r w:rsidR="00E81971" w:rsidRPr="001F71FE">
        <w:rPr>
          <w:bCs/>
          <w:sz w:val="22"/>
          <w:szCs w:val="22"/>
        </w:rPr>
        <w:t>.</w:t>
      </w:r>
      <w:r w:rsidR="002603CC" w:rsidRPr="001F71FE">
        <w:rPr>
          <w:bCs/>
          <w:sz w:val="22"/>
          <w:szCs w:val="22"/>
        </w:rPr>
        <w:t xml:space="preserve"> </w:t>
      </w:r>
      <w:r w:rsidR="00E81971" w:rsidRPr="001F71FE">
        <w:rPr>
          <w:bCs/>
          <w:sz w:val="22"/>
          <w:szCs w:val="22"/>
        </w:rPr>
        <w:t xml:space="preserve">2 a </w:t>
      </w:r>
      <w:r w:rsidR="002603CC" w:rsidRPr="001F71FE">
        <w:rPr>
          <w:bCs/>
          <w:sz w:val="22"/>
          <w:szCs w:val="22"/>
        </w:rPr>
        <w:t>3</w:t>
      </w:r>
      <w:r w:rsidR="00E81971" w:rsidRPr="001F71FE">
        <w:rPr>
          <w:bCs/>
          <w:sz w:val="22"/>
          <w:szCs w:val="22"/>
        </w:rPr>
        <w:t>,</w:t>
      </w:r>
      <w:r w:rsidR="002603CC" w:rsidRPr="001F71FE">
        <w:rPr>
          <w:bCs/>
          <w:sz w:val="22"/>
          <w:szCs w:val="22"/>
        </w:rPr>
        <w:t> v</w:t>
      </w:r>
      <w:r w:rsidR="00732B1E" w:rsidRPr="001F71FE">
        <w:rPr>
          <w:bCs/>
          <w:sz w:val="22"/>
          <w:szCs w:val="22"/>
        </w:rPr>
        <w:t> </w:t>
      </w:r>
      <w:r w:rsidR="002603CC" w:rsidRPr="001F71FE">
        <w:rPr>
          <w:bCs/>
          <w:sz w:val="22"/>
          <w:szCs w:val="22"/>
        </w:rPr>
        <w:t>čl</w:t>
      </w:r>
      <w:r w:rsidR="00732B1E" w:rsidRPr="001F71FE">
        <w:rPr>
          <w:bCs/>
          <w:sz w:val="22"/>
          <w:szCs w:val="22"/>
        </w:rPr>
        <w:t>.</w:t>
      </w:r>
      <w:r w:rsidR="002603CC" w:rsidRPr="001F71FE">
        <w:rPr>
          <w:bCs/>
          <w:sz w:val="22"/>
          <w:szCs w:val="22"/>
        </w:rPr>
        <w:t xml:space="preserve"> 6 ods</w:t>
      </w:r>
      <w:r w:rsidR="005509F4" w:rsidRPr="001F71FE">
        <w:rPr>
          <w:bCs/>
          <w:sz w:val="22"/>
          <w:szCs w:val="22"/>
        </w:rPr>
        <w:t>.</w:t>
      </w:r>
      <w:r w:rsidR="002603CC" w:rsidRPr="001F71FE">
        <w:rPr>
          <w:bCs/>
          <w:sz w:val="22"/>
          <w:szCs w:val="22"/>
        </w:rPr>
        <w:t xml:space="preserve"> 4 VZP) ako aj v zmysle nariadenia </w:t>
      </w:r>
      <w:r w:rsidR="005D77F9" w:rsidRPr="001F71FE">
        <w:rPr>
          <w:bCs/>
          <w:sz w:val="22"/>
          <w:szCs w:val="22"/>
        </w:rPr>
        <w:t xml:space="preserve">o spoločných ustanoveniach </w:t>
      </w:r>
      <w:r w:rsidR="002603CC" w:rsidRPr="001F71FE">
        <w:rPr>
          <w:bCs/>
          <w:sz w:val="22"/>
          <w:szCs w:val="22"/>
        </w:rPr>
        <w:t>a Právnych dokumentov, ktoré boli vydané pre aplikáciu Podstatnej zmeny</w:t>
      </w:r>
      <w:r w:rsidR="002603CC" w:rsidRPr="001F71FE">
        <w:rPr>
          <w:sz w:val="22"/>
          <w:szCs w:val="22"/>
        </w:rPr>
        <w:t>, ak boli Zverejnené</w:t>
      </w:r>
      <w:r w:rsidR="002F432A" w:rsidRPr="001F71FE">
        <w:rPr>
          <w:sz w:val="22"/>
          <w:szCs w:val="22"/>
        </w:rPr>
        <w:t>;</w:t>
      </w:r>
      <w:r w:rsidR="002603CC" w:rsidRPr="001F71FE">
        <w:rPr>
          <w:sz w:val="22"/>
          <w:szCs w:val="22"/>
        </w:rPr>
        <w:t xml:space="preserve">  </w:t>
      </w:r>
    </w:p>
    <w:p w14:paraId="50EDC41F" w14:textId="77777777" w:rsidR="007B2DE9" w:rsidRPr="001F71FE"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
          <w:sz w:val="22"/>
          <w:szCs w:val="22"/>
        </w:rPr>
        <w:t>nesplneni</w:t>
      </w:r>
      <w:r w:rsidR="007B2DE9" w:rsidRPr="001F71FE">
        <w:rPr>
          <w:b/>
          <w:sz w:val="22"/>
          <w:szCs w:val="22"/>
        </w:rPr>
        <w:t>a</w:t>
      </w:r>
      <w:r w:rsidRPr="001F71FE">
        <w:rPr>
          <w:b/>
          <w:sz w:val="22"/>
          <w:szCs w:val="22"/>
        </w:rPr>
        <w:t xml:space="preserve"> alebo porušeni</w:t>
      </w:r>
      <w:r w:rsidR="007B2DE9" w:rsidRPr="001F71FE">
        <w:rPr>
          <w:b/>
          <w:sz w:val="22"/>
          <w:szCs w:val="22"/>
        </w:rPr>
        <w:t>a</w:t>
      </w:r>
      <w:r w:rsidRPr="001F71FE">
        <w:rPr>
          <w:b/>
          <w:sz w:val="22"/>
          <w:szCs w:val="22"/>
        </w:rPr>
        <w:t xml:space="preserve"> podmienok poskytnutia príspevku</w:t>
      </w:r>
      <w:r w:rsidRPr="001F71FE">
        <w:rPr>
          <w:sz w:val="22"/>
          <w:szCs w:val="22"/>
        </w:rPr>
        <w:t>, ktoré sú uvedené vo Výzve</w:t>
      </w:r>
      <w:r w:rsidR="00732B1E" w:rsidRPr="001F71FE">
        <w:rPr>
          <w:sz w:val="22"/>
          <w:szCs w:val="22"/>
        </w:rPr>
        <w:t xml:space="preserve"> a ktoré </w:t>
      </w:r>
      <w:r w:rsidR="008A1A03" w:rsidRPr="001F71FE">
        <w:rPr>
          <w:sz w:val="22"/>
          <w:szCs w:val="22"/>
        </w:rPr>
        <w:t>podľa obsahu Výzvy alebo Právneho dokumentu musia byť splnené aj počas trvania Zmluvy o poskytnutí NFP</w:t>
      </w:r>
      <w:r w:rsidRPr="001F71FE">
        <w:rPr>
          <w:sz w:val="22"/>
          <w:szCs w:val="22"/>
        </w:rPr>
        <w:t xml:space="preserve">; </w:t>
      </w:r>
      <w:r w:rsidR="007B2DE9" w:rsidRPr="001F71FE">
        <w:rPr>
          <w:sz w:val="22"/>
          <w:szCs w:val="22"/>
        </w:rPr>
        <w:t>to neplatí v prípade</w:t>
      </w:r>
      <w:r w:rsidRPr="001F71FE">
        <w:rPr>
          <w:sz w:val="22"/>
          <w:szCs w:val="22"/>
        </w:rPr>
        <w:t>, ak konkrétna podmienka poskytnutia príspevku zostáva z objektívneho hľadiska splnená, ale iným spôsobom, ako bolo uvedené v Schválenej žiadosti o</w:t>
      </w:r>
      <w:r w:rsidR="002F432A" w:rsidRPr="001F71FE">
        <w:rPr>
          <w:sz w:val="22"/>
          <w:szCs w:val="22"/>
        </w:rPr>
        <w:t> </w:t>
      </w:r>
      <w:r w:rsidRPr="001F71FE">
        <w:rPr>
          <w:sz w:val="22"/>
          <w:szCs w:val="22"/>
        </w:rPr>
        <w:t>NFP</w:t>
      </w:r>
      <w:r w:rsidR="002F432A" w:rsidRPr="001F71FE">
        <w:rPr>
          <w:sz w:val="22"/>
          <w:szCs w:val="22"/>
        </w:rPr>
        <w:t>;</w:t>
      </w:r>
      <w:r w:rsidRPr="001F71FE">
        <w:rPr>
          <w:sz w:val="22"/>
          <w:szCs w:val="22"/>
        </w:rPr>
        <w:t xml:space="preserve"> </w:t>
      </w:r>
    </w:p>
    <w:p w14:paraId="4C89A8AF" w14:textId="77777777" w:rsidR="00EE78BF" w:rsidRPr="001F71FE"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
          <w:sz w:val="22"/>
          <w:szCs w:val="22"/>
        </w:rPr>
        <w:t>porušeni</w:t>
      </w:r>
      <w:r w:rsidR="00891DB5" w:rsidRPr="001F71FE">
        <w:rPr>
          <w:b/>
          <w:sz w:val="22"/>
          <w:szCs w:val="22"/>
        </w:rPr>
        <w:t>a</w:t>
      </w:r>
      <w:r w:rsidRPr="001F71FE">
        <w:rPr>
          <w:b/>
          <w:sz w:val="22"/>
          <w:szCs w:val="22"/>
        </w:rPr>
        <w:t xml:space="preserve"> oznamov</w:t>
      </w:r>
      <w:r w:rsidR="007B2DE9" w:rsidRPr="001F71FE">
        <w:rPr>
          <w:b/>
          <w:sz w:val="22"/>
          <w:szCs w:val="22"/>
        </w:rPr>
        <w:t>a</w:t>
      </w:r>
      <w:r w:rsidRPr="001F71FE">
        <w:rPr>
          <w:b/>
          <w:sz w:val="22"/>
          <w:szCs w:val="22"/>
        </w:rPr>
        <w:t>cej povinnosti Prijímateľom</w:t>
      </w:r>
      <w:r w:rsidRPr="001F71FE">
        <w:rPr>
          <w:sz w:val="22"/>
          <w:szCs w:val="22"/>
        </w:rPr>
        <w:t xml:space="preserve"> podľa čl</w:t>
      </w:r>
      <w:r w:rsidR="00EA761B" w:rsidRPr="001F71FE">
        <w:rPr>
          <w:sz w:val="22"/>
          <w:szCs w:val="22"/>
        </w:rPr>
        <w:t>.</w:t>
      </w:r>
      <w:r w:rsidRPr="001F71FE">
        <w:rPr>
          <w:sz w:val="22"/>
          <w:szCs w:val="22"/>
        </w:rPr>
        <w:t xml:space="preserve"> </w:t>
      </w:r>
      <w:r w:rsidR="00694616" w:rsidRPr="001F71FE">
        <w:rPr>
          <w:sz w:val="22"/>
          <w:szCs w:val="22"/>
        </w:rPr>
        <w:t xml:space="preserve">16 </w:t>
      </w:r>
      <w:r w:rsidRPr="001F71FE">
        <w:rPr>
          <w:sz w:val="22"/>
          <w:szCs w:val="22"/>
        </w:rPr>
        <w:t>ods</w:t>
      </w:r>
      <w:r w:rsidR="00EA761B" w:rsidRPr="001F71FE">
        <w:rPr>
          <w:sz w:val="22"/>
          <w:szCs w:val="22"/>
        </w:rPr>
        <w:t>.</w:t>
      </w:r>
      <w:r w:rsidRPr="001F71FE">
        <w:rPr>
          <w:sz w:val="22"/>
          <w:szCs w:val="22"/>
        </w:rPr>
        <w:t xml:space="preserve"> </w:t>
      </w:r>
      <w:r w:rsidR="00694616" w:rsidRPr="001F71FE">
        <w:rPr>
          <w:sz w:val="22"/>
          <w:szCs w:val="22"/>
        </w:rPr>
        <w:t xml:space="preserve">3 </w:t>
      </w:r>
      <w:r w:rsidR="00A97C48" w:rsidRPr="001F71FE">
        <w:rPr>
          <w:sz w:val="22"/>
          <w:szCs w:val="22"/>
        </w:rPr>
        <w:t>VZP</w:t>
      </w:r>
      <w:r w:rsidRPr="001F71FE">
        <w:rPr>
          <w:sz w:val="22"/>
          <w:szCs w:val="22"/>
        </w:rPr>
        <w:t xml:space="preserve">, ak udalosť alebo skutočnosť, ktorú Prijímateľ neoznámil, má tak závažne negatívny dopad na Realizáciu aktivít Projektu </w:t>
      </w:r>
      <w:r w:rsidRPr="001F71FE">
        <w:rPr>
          <w:sz w:val="22"/>
          <w:szCs w:val="22"/>
          <w:highlight w:val="lightGray"/>
        </w:rPr>
        <w:t>a/alebo Udržateľnosť Projektu</w:t>
      </w:r>
      <w:r w:rsidRPr="001F71FE">
        <w:rPr>
          <w:sz w:val="22"/>
          <w:szCs w:val="22"/>
        </w:rPr>
        <w:t xml:space="preserve"> a/alebo účel Zmluvy o poskytnutí NFP alebo cieľ Projektu, že ju (ich) nemožno napraviť</w:t>
      </w:r>
      <w:r w:rsidR="002F432A" w:rsidRPr="001F71FE">
        <w:rPr>
          <w:sz w:val="22"/>
          <w:szCs w:val="22"/>
        </w:rPr>
        <w:t>;</w:t>
      </w:r>
      <w:r w:rsidRPr="001F71FE">
        <w:rPr>
          <w:sz w:val="22"/>
          <w:szCs w:val="22"/>
        </w:rPr>
        <w:t xml:space="preserve"> </w:t>
      </w:r>
    </w:p>
    <w:p w14:paraId="58193018" w14:textId="77777777" w:rsidR="00EE78BF" w:rsidRPr="001F71FE"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
          <w:bCs/>
          <w:sz w:val="22"/>
          <w:szCs w:val="22"/>
        </w:rPr>
        <w:t>poskytnuti</w:t>
      </w:r>
      <w:r w:rsidR="00EE78BF" w:rsidRPr="001F71FE">
        <w:rPr>
          <w:b/>
          <w:bCs/>
          <w:sz w:val="22"/>
          <w:szCs w:val="22"/>
        </w:rPr>
        <w:t>a</w:t>
      </w:r>
      <w:r w:rsidRPr="001F71FE">
        <w:rPr>
          <w:b/>
          <w:bCs/>
          <w:sz w:val="22"/>
          <w:szCs w:val="22"/>
        </w:rPr>
        <w:t xml:space="preserve"> nepravdivých alebo zavádzajúcich informácií </w:t>
      </w:r>
      <w:r w:rsidR="002F432A" w:rsidRPr="001F71FE">
        <w:rPr>
          <w:b/>
          <w:sz w:val="22"/>
          <w:szCs w:val="22"/>
        </w:rPr>
        <w:t>alebo neposkytnutia informácií</w:t>
      </w:r>
      <w:r w:rsidR="002F432A" w:rsidRPr="001F71FE">
        <w:rPr>
          <w:sz w:val="22"/>
          <w:szCs w:val="22"/>
        </w:rPr>
        <w:t xml:space="preserve"> </w:t>
      </w:r>
      <w:r w:rsidRPr="001F71FE">
        <w:rPr>
          <w:bCs/>
          <w:sz w:val="22"/>
          <w:szCs w:val="22"/>
        </w:rPr>
        <w:t xml:space="preserve">Poskytovateľovi v súvislosti so Zmluvou </w:t>
      </w:r>
      <w:r w:rsidRPr="001F71FE">
        <w:rPr>
          <w:sz w:val="22"/>
          <w:szCs w:val="22"/>
        </w:rPr>
        <w:t>o poskytnutí NFP</w:t>
      </w:r>
      <w:r w:rsidR="002F432A" w:rsidRPr="001F71FE">
        <w:rPr>
          <w:sz w:val="22"/>
          <w:szCs w:val="22"/>
        </w:rPr>
        <w:t xml:space="preserve"> </w:t>
      </w:r>
      <w:r w:rsidRPr="001F71FE">
        <w:rPr>
          <w:bCs/>
          <w:sz w:val="22"/>
          <w:szCs w:val="22"/>
        </w:rPr>
        <w:t xml:space="preserve">počas účinnosti Zmluvy </w:t>
      </w:r>
      <w:r w:rsidRPr="001F71FE">
        <w:rPr>
          <w:sz w:val="22"/>
          <w:szCs w:val="22"/>
        </w:rPr>
        <w:t>o poskytnutí NFP</w:t>
      </w:r>
      <w:r w:rsidRPr="001F71FE">
        <w:rPr>
          <w:bCs/>
          <w:sz w:val="22"/>
          <w:szCs w:val="22"/>
        </w:rPr>
        <w:t xml:space="preserve"> ako aj v čase od podania </w:t>
      </w:r>
      <w:r w:rsidR="00A4398F" w:rsidRPr="001F71FE">
        <w:rPr>
          <w:bCs/>
          <w:sz w:val="22"/>
          <w:szCs w:val="22"/>
        </w:rPr>
        <w:t xml:space="preserve">žiadosti </w:t>
      </w:r>
      <w:r w:rsidRPr="001F71FE">
        <w:rPr>
          <w:bCs/>
          <w:sz w:val="22"/>
          <w:szCs w:val="22"/>
        </w:rPr>
        <w:t>o NFP Poskytovateľovi, ktorých spoločným základom je skutočnosť, že Prijímateľ nekonal dobromyseľne alebo v súvislosti s týmito informáciami Prijímateľ vykonal úkon v súvislosti s Projektom, ktorý by v súlade so Zmluvou o poskytnutí NFP pri poskytnutí pravdivých údajov nebol oprávnený vykonať, alebo by ho musel vykonať inak, alebo na základe takto poskytnutých informácii</w:t>
      </w:r>
      <w:r w:rsidR="002F432A" w:rsidRPr="001F71FE">
        <w:rPr>
          <w:bCs/>
          <w:sz w:val="22"/>
          <w:szCs w:val="22"/>
        </w:rPr>
        <w:t xml:space="preserve"> resp. v dôsledku ich neposkytnutia</w:t>
      </w:r>
      <w:r w:rsidRPr="001F71FE">
        <w:rPr>
          <w:bCs/>
          <w:sz w:val="22"/>
          <w:szCs w:val="22"/>
        </w:rPr>
        <w:t xml:space="preserve"> Poskytovateľ vykonal úkon v súvislosti s Projektom, ktorý by inak nevykonal; </w:t>
      </w:r>
    </w:p>
    <w:p w14:paraId="5956DF7C" w14:textId="77777777" w:rsidR="00EE78BF" w:rsidRPr="001F71FE"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
          <w:bCs/>
          <w:sz w:val="22"/>
          <w:szCs w:val="22"/>
        </w:rPr>
        <w:t>ak Prijímateľ nezačne s Realizáciou hlavných aktivít Projektu v lehote 3 mesiacov</w:t>
      </w:r>
      <w:r w:rsidRPr="001F71FE">
        <w:rPr>
          <w:bCs/>
          <w:sz w:val="22"/>
          <w:szCs w:val="22"/>
        </w:rPr>
        <w:t xml:space="preserve"> od termínu uvedeného v Prílohe č. 2 Zmluvy o poskytnutí NFP vyjadrujúceho začiatok prvej hlavnej Aktivity, alebo od nového termínu po akceptovaní zmeny podľa čl</w:t>
      </w:r>
      <w:r w:rsidR="00E86179" w:rsidRPr="001F71FE">
        <w:rPr>
          <w:bCs/>
          <w:sz w:val="22"/>
          <w:szCs w:val="22"/>
        </w:rPr>
        <w:t>.</w:t>
      </w:r>
      <w:r w:rsidRPr="001F71FE">
        <w:rPr>
          <w:bCs/>
          <w:sz w:val="22"/>
          <w:szCs w:val="22"/>
        </w:rPr>
        <w:t xml:space="preserve"> </w:t>
      </w:r>
      <w:r w:rsidR="00A4398F" w:rsidRPr="001F71FE">
        <w:rPr>
          <w:bCs/>
          <w:sz w:val="22"/>
          <w:szCs w:val="22"/>
        </w:rPr>
        <w:t xml:space="preserve">16 </w:t>
      </w:r>
      <w:r w:rsidR="00FD57D1" w:rsidRPr="001F71FE">
        <w:rPr>
          <w:bCs/>
          <w:sz w:val="22"/>
          <w:szCs w:val="22"/>
        </w:rPr>
        <w:t>VZP</w:t>
      </w:r>
      <w:r w:rsidR="002F432A" w:rsidRPr="001F71FE">
        <w:rPr>
          <w:bCs/>
          <w:sz w:val="22"/>
          <w:szCs w:val="22"/>
        </w:rPr>
        <w:t>;</w:t>
      </w:r>
      <w:r w:rsidRPr="001F71FE">
        <w:rPr>
          <w:bCs/>
          <w:sz w:val="22"/>
          <w:szCs w:val="22"/>
        </w:rPr>
        <w:t xml:space="preserve">  </w:t>
      </w:r>
    </w:p>
    <w:p w14:paraId="74C87EEC" w14:textId="77777777" w:rsidR="00A771A3" w:rsidRPr="001F71FE"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
          <w:sz w:val="22"/>
          <w:szCs w:val="22"/>
        </w:rPr>
        <w:t>neukončeni</w:t>
      </w:r>
      <w:r w:rsidR="00EE78BF" w:rsidRPr="001F71FE">
        <w:rPr>
          <w:b/>
          <w:sz w:val="22"/>
          <w:szCs w:val="22"/>
        </w:rPr>
        <w:t>a</w:t>
      </w:r>
      <w:r w:rsidRPr="001F71FE">
        <w:rPr>
          <w:b/>
          <w:sz w:val="22"/>
          <w:szCs w:val="22"/>
        </w:rPr>
        <w:t xml:space="preserve"> Realizácie hlavných aktivít Projektu</w:t>
      </w:r>
      <w:r w:rsidRPr="001F71FE">
        <w:rPr>
          <w:sz w:val="22"/>
          <w:szCs w:val="22"/>
        </w:rPr>
        <w:t xml:space="preserve">  do  termínu Ukončenia realizácie hlavných aktivít Projektu uvedeného v Prílohe č. 2 Zmluvy o poskytnutí NFP </w:t>
      </w:r>
      <w:r w:rsidRPr="001F71FE">
        <w:rPr>
          <w:b/>
          <w:sz w:val="22"/>
          <w:szCs w:val="22"/>
        </w:rPr>
        <w:t>alebo v predĺženej lehote po akceptovaní alebo schválení zmeny</w:t>
      </w:r>
      <w:r w:rsidRPr="001F71FE">
        <w:rPr>
          <w:sz w:val="22"/>
          <w:szCs w:val="22"/>
        </w:rPr>
        <w:t xml:space="preserve"> týkajúcej sa predĺženia Realizácie hlavných aktivít Projektu; </w:t>
      </w:r>
      <w:r w:rsidR="00A771A3" w:rsidRPr="001F71FE">
        <w:rPr>
          <w:sz w:val="22"/>
          <w:szCs w:val="22"/>
        </w:rPr>
        <w:t>to neplatí v prípade</w:t>
      </w:r>
      <w:r w:rsidRPr="001F71FE">
        <w:rPr>
          <w:sz w:val="22"/>
          <w:szCs w:val="22"/>
        </w:rPr>
        <w:t>, ak Prijímateľ oznámil predĺženie Realizácie hlavných aktivít Projektu v rámci oprávneného obdobia</w:t>
      </w:r>
      <w:r w:rsidR="00A9779A" w:rsidRPr="001F71FE">
        <w:rPr>
          <w:sz w:val="22"/>
          <w:szCs w:val="22"/>
        </w:rPr>
        <w:t>,</w:t>
      </w:r>
      <w:r w:rsidRPr="001F71FE">
        <w:rPr>
          <w:sz w:val="22"/>
          <w:szCs w:val="22"/>
        </w:rPr>
        <w:t> boli splnené podmienky na jej predĺženie v zmysle čl</w:t>
      </w:r>
      <w:r w:rsidR="005D01A2" w:rsidRPr="001F71FE">
        <w:rPr>
          <w:sz w:val="22"/>
          <w:szCs w:val="22"/>
        </w:rPr>
        <w:t>.</w:t>
      </w:r>
      <w:r w:rsidRPr="001F71FE">
        <w:rPr>
          <w:sz w:val="22"/>
          <w:szCs w:val="22"/>
        </w:rPr>
        <w:t xml:space="preserve"> </w:t>
      </w:r>
      <w:r w:rsidR="00A9779A" w:rsidRPr="001F71FE">
        <w:rPr>
          <w:sz w:val="22"/>
          <w:szCs w:val="22"/>
        </w:rPr>
        <w:t xml:space="preserve">16 </w:t>
      </w:r>
      <w:r w:rsidR="00FD57D1" w:rsidRPr="001F71FE">
        <w:rPr>
          <w:sz w:val="22"/>
          <w:szCs w:val="22"/>
        </w:rPr>
        <w:t>VZP</w:t>
      </w:r>
      <w:r w:rsidR="002E2B6B" w:rsidRPr="001F71FE">
        <w:rPr>
          <w:sz w:val="22"/>
          <w:szCs w:val="22"/>
        </w:rPr>
        <w:t xml:space="preserve"> a Poskytovateľ v primeranej lehote nie dlhšej ako 30 dní na </w:t>
      </w:r>
      <w:r w:rsidR="009575BC" w:rsidRPr="001F71FE">
        <w:rPr>
          <w:sz w:val="22"/>
          <w:szCs w:val="22"/>
        </w:rPr>
        <w:t>oznámenie Prijímateľa nereagoval</w:t>
      </w:r>
      <w:r w:rsidRPr="001F71FE">
        <w:rPr>
          <w:sz w:val="22"/>
          <w:szCs w:val="22"/>
        </w:rPr>
        <w:t xml:space="preserve">; </w:t>
      </w:r>
      <w:r w:rsidR="00A771A3" w:rsidRPr="001F71FE">
        <w:rPr>
          <w:sz w:val="22"/>
          <w:szCs w:val="22"/>
        </w:rPr>
        <w:t>dôvod na odstúpenie od Zmluvy o poskytnutí NFP podľa tohto písmena je</w:t>
      </w:r>
      <w:r w:rsidRPr="001F71FE">
        <w:rPr>
          <w:sz w:val="22"/>
          <w:szCs w:val="22"/>
        </w:rPr>
        <w:t xml:space="preserve"> dan</w:t>
      </w:r>
      <w:r w:rsidR="00A771A3" w:rsidRPr="001F71FE">
        <w:rPr>
          <w:sz w:val="22"/>
          <w:szCs w:val="22"/>
        </w:rPr>
        <w:t>ý</w:t>
      </w:r>
      <w:r w:rsidRPr="001F71FE">
        <w:rPr>
          <w:sz w:val="22"/>
          <w:szCs w:val="22"/>
        </w:rPr>
        <w:t xml:space="preserve"> vždy, ak dôjde k neakceptovaniu alebo k neschváleniu predĺženia doby Realizácie hlavných aktivít Projektu </w:t>
      </w:r>
      <w:r w:rsidR="008D2BDB" w:rsidRPr="001F71FE">
        <w:rPr>
          <w:sz w:val="22"/>
          <w:szCs w:val="22"/>
        </w:rPr>
        <w:t>Poskytovateľom</w:t>
      </w:r>
      <w:r w:rsidR="002F432A" w:rsidRPr="001F71FE">
        <w:rPr>
          <w:sz w:val="22"/>
          <w:szCs w:val="22"/>
        </w:rPr>
        <w:t>;</w:t>
      </w:r>
      <w:r w:rsidRPr="001F71FE">
        <w:rPr>
          <w:sz w:val="22"/>
          <w:szCs w:val="22"/>
        </w:rPr>
        <w:t xml:space="preserve"> </w:t>
      </w:r>
    </w:p>
    <w:p w14:paraId="4ABA0CA2" w14:textId="474AA423" w:rsidR="00AD57B5" w:rsidRPr="00EE7FF6"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
          <w:bCs/>
          <w:sz w:val="22"/>
          <w:szCs w:val="22"/>
        </w:rPr>
        <w:t>porušeni</w:t>
      </w:r>
      <w:r w:rsidR="00A771A3" w:rsidRPr="001F71FE">
        <w:rPr>
          <w:b/>
          <w:bCs/>
          <w:sz w:val="22"/>
          <w:szCs w:val="22"/>
        </w:rPr>
        <w:t>a</w:t>
      </w:r>
      <w:r w:rsidRPr="001F71FE">
        <w:rPr>
          <w:b/>
          <w:bCs/>
          <w:sz w:val="22"/>
          <w:szCs w:val="22"/>
        </w:rPr>
        <w:t xml:space="preserve"> </w:t>
      </w:r>
      <w:r w:rsidRPr="000919CB">
        <w:rPr>
          <w:b/>
          <w:bCs/>
          <w:sz w:val="22"/>
          <w:szCs w:val="22"/>
        </w:rPr>
        <w:t>záväzkov týkajúcich sa vecnej a/alebo časovej stránky Realizácie aktivít Projektu, ktoré majú podstatný negatívny vplyv</w:t>
      </w:r>
      <w:r w:rsidRPr="000919CB">
        <w:rPr>
          <w:bCs/>
          <w:sz w:val="22"/>
          <w:szCs w:val="22"/>
        </w:rPr>
        <w:t xml:space="preserve"> </w:t>
      </w:r>
      <w:r w:rsidRPr="007A1594">
        <w:rPr>
          <w:bCs/>
          <w:sz w:val="22"/>
          <w:szCs w:val="22"/>
        </w:rPr>
        <w:t xml:space="preserve">na </w:t>
      </w:r>
      <w:r w:rsidRPr="00EE7FF6">
        <w:rPr>
          <w:bCs/>
          <w:sz w:val="22"/>
          <w:szCs w:val="22"/>
        </w:rPr>
        <w:t>Projekt, spôsob jeho realizácie, a/alebo cieľ Projektu</w:t>
      </w:r>
      <w:r w:rsidR="002F432A" w:rsidRPr="00EE7FF6">
        <w:rPr>
          <w:bCs/>
          <w:sz w:val="22"/>
          <w:szCs w:val="22"/>
        </w:rPr>
        <w:t>;</w:t>
      </w:r>
      <w:r w:rsidRPr="00EE7FF6">
        <w:rPr>
          <w:bCs/>
          <w:sz w:val="22"/>
          <w:szCs w:val="22"/>
        </w:rPr>
        <w:t xml:space="preserve"> </w:t>
      </w:r>
    </w:p>
    <w:p w14:paraId="5E838814" w14:textId="77777777" w:rsidR="00A47306" w:rsidRPr="001F71FE" w:rsidRDefault="00A47306" w:rsidP="00A47306">
      <w:pPr>
        <w:pStyle w:val="Odsekzoznamu"/>
        <w:numPr>
          <w:ilvl w:val="1"/>
          <w:numId w:val="5"/>
        </w:numPr>
        <w:tabs>
          <w:tab w:val="clear" w:pos="720"/>
          <w:tab w:val="num" w:pos="2694"/>
        </w:tabs>
        <w:spacing w:before="120" w:line="264" w:lineRule="auto"/>
        <w:ind w:left="993" w:hanging="426"/>
        <w:jc w:val="both"/>
        <w:rPr>
          <w:bCs/>
          <w:sz w:val="22"/>
          <w:szCs w:val="22"/>
        </w:rPr>
      </w:pPr>
      <w:r w:rsidRPr="000919CB">
        <w:rPr>
          <w:b/>
          <w:bCs/>
          <w:sz w:val="22"/>
          <w:szCs w:val="22"/>
        </w:rPr>
        <w:t>ak Poskytovateľ alebo iný kontrolný alebo auditný orgán</w:t>
      </w:r>
      <w:r w:rsidRPr="000919CB">
        <w:rPr>
          <w:bCs/>
          <w:sz w:val="22"/>
          <w:szCs w:val="22"/>
        </w:rPr>
        <w:t xml:space="preserve"> uvedený v</w:t>
      </w:r>
      <w:r w:rsidR="005509F4" w:rsidRPr="000919CB">
        <w:rPr>
          <w:bCs/>
          <w:sz w:val="22"/>
          <w:szCs w:val="22"/>
        </w:rPr>
        <w:t> </w:t>
      </w:r>
      <w:r w:rsidRPr="000919CB">
        <w:rPr>
          <w:bCs/>
          <w:sz w:val="22"/>
          <w:szCs w:val="22"/>
        </w:rPr>
        <w:t>čl</w:t>
      </w:r>
      <w:r w:rsidR="005509F4" w:rsidRPr="000919CB">
        <w:rPr>
          <w:bCs/>
          <w:sz w:val="22"/>
          <w:szCs w:val="22"/>
        </w:rPr>
        <w:t>.</w:t>
      </w:r>
      <w:r w:rsidRPr="000919CB">
        <w:rPr>
          <w:bCs/>
          <w:sz w:val="22"/>
          <w:szCs w:val="22"/>
        </w:rPr>
        <w:t xml:space="preserve"> </w:t>
      </w:r>
      <w:r w:rsidR="00EA761B" w:rsidRPr="000919CB">
        <w:rPr>
          <w:bCs/>
          <w:sz w:val="22"/>
          <w:szCs w:val="22"/>
        </w:rPr>
        <w:t>13</w:t>
      </w:r>
      <w:r w:rsidRPr="000919CB">
        <w:rPr>
          <w:bCs/>
          <w:sz w:val="22"/>
          <w:szCs w:val="22"/>
        </w:rPr>
        <w:t xml:space="preserve"> VZP </w:t>
      </w:r>
      <w:r w:rsidRPr="000919CB">
        <w:rPr>
          <w:b/>
          <w:bCs/>
          <w:sz w:val="22"/>
          <w:szCs w:val="22"/>
        </w:rPr>
        <w:t>v rámci vykonávanej kontroly alebo</w:t>
      </w:r>
      <w:r w:rsidRPr="001F71FE">
        <w:rPr>
          <w:b/>
          <w:bCs/>
          <w:sz w:val="22"/>
          <w:szCs w:val="22"/>
        </w:rPr>
        <w:t xml:space="preserve"> auditu identifikuje podstatné porušenie </w:t>
      </w:r>
      <w:r w:rsidRPr="001F71FE">
        <w:rPr>
          <w:b/>
          <w:bCs/>
          <w:sz w:val="22"/>
          <w:szCs w:val="22"/>
        </w:rPr>
        <w:lastRenderedPageBreak/>
        <w:t>pravidiel a zmluvných podmienok</w:t>
      </w:r>
      <w:r w:rsidRPr="001F71FE">
        <w:rPr>
          <w:bCs/>
          <w:sz w:val="22"/>
          <w:szCs w:val="22"/>
        </w:rPr>
        <w:t>, za ktorých boli prostriedky NFP Prijímateľovi poskytnuté; k odstúpeniu od Zmluvy o poskytnutí NFP podľa tohto písmena môže dôjsť kedykoľvek počas trvania Zmluvy o poskytnutí NFP v nadväznosti na vykonanú kontrolu</w:t>
      </w:r>
      <w:r w:rsidR="00375AA0" w:rsidRPr="001F71FE">
        <w:rPr>
          <w:bCs/>
          <w:sz w:val="22"/>
          <w:szCs w:val="22"/>
        </w:rPr>
        <w:t xml:space="preserve"> alebo audit</w:t>
      </w:r>
      <w:r w:rsidRPr="001F71FE">
        <w:rPr>
          <w:bCs/>
          <w:sz w:val="22"/>
          <w:szCs w:val="22"/>
        </w:rPr>
        <w:t xml:space="preserve">, bez ohľadu na výsledok predchádzajúcich kontrol alebo iných postupov aplikovaných vo vzťahu k Projektu zo strany Poskytovateľa alebo iného oprávneného orgánu; </w:t>
      </w:r>
    </w:p>
    <w:p w14:paraId="77085050" w14:textId="40FD9AC0" w:rsidR="0015427E" w:rsidRPr="001F71FE" w:rsidRDefault="000C6BEA" w:rsidP="00EB1018">
      <w:pPr>
        <w:pStyle w:val="Odsekzoznamu"/>
        <w:numPr>
          <w:ilvl w:val="1"/>
          <w:numId w:val="5"/>
        </w:numPr>
        <w:tabs>
          <w:tab w:val="clear" w:pos="720"/>
          <w:tab w:val="num" w:pos="993"/>
        </w:tabs>
        <w:spacing w:before="120" w:line="264" w:lineRule="auto"/>
        <w:ind w:left="993" w:hanging="633"/>
        <w:jc w:val="both"/>
        <w:rPr>
          <w:sz w:val="22"/>
          <w:szCs w:val="22"/>
        </w:rPr>
      </w:pPr>
      <w:r w:rsidRPr="001F71FE">
        <w:rPr>
          <w:b/>
          <w:bCs/>
          <w:sz w:val="22"/>
          <w:szCs w:val="22"/>
        </w:rPr>
        <w:t>ak Poskytovateľ alebo iný kontrolný alebo auditný orgán</w:t>
      </w:r>
      <w:r w:rsidRPr="001F71FE">
        <w:rPr>
          <w:bCs/>
          <w:sz w:val="22"/>
          <w:szCs w:val="22"/>
        </w:rPr>
        <w:t xml:space="preserve"> uvedený v</w:t>
      </w:r>
      <w:r w:rsidR="005509F4" w:rsidRPr="001F71FE">
        <w:rPr>
          <w:bCs/>
          <w:sz w:val="22"/>
          <w:szCs w:val="22"/>
        </w:rPr>
        <w:t> </w:t>
      </w:r>
      <w:r w:rsidRPr="001F71FE">
        <w:rPr>
          <w:bCs/>
          <w:sz w:val="22"/>
          <w:szCs w:val="22"/>
        </w:rPr>
        <w:t>čl</w:t>
      </w:r>
      <w:r w:rsidR="005509F4" w:rsidRPr="001F71FE">
        <w:rPr>
          <w:bCs/>
          <w:sz w:val="22"/>
          <w:szCs w:val="22"/>
        </w:rPr>
        <w:t>.</w:t>
      </w:r>
      <w:r w:rsidRPr="001F71FE">
        <w:rPr>
          <w:bCs/>
          <w:sz w:val="22"/>
          <w:szCs w:val="22"/>
        </w:rPr>
        <w:t xml:space="preserve"> </w:t>
      </w:r>
      <w:r w:rsidR="00D961E7" w:rsidRPr="001F71FE">
        <w:rPr>
          <w:bCs/>
          <w:sz w:val="22"/>
          <w:szCs w:val="22"/>
        </w:rPr>
        <w:t>13</w:t>
      </w:r>
      <w:r w:rsidRPr="001F71FE">
        <w:rPr>
          <w:bCs/>
          <w:sz w:val="22"/>
          <w:szCs w:val="22"/>
        </w:rPr>
        <w:t xml:space="preserve"> VZP </w:t>
      </w:r>
      <w:r w:rsidRPr="001F71FE">
        <w:rPr>
          <w:b/>
          <w:bCs/>
          <w:sz w:val="22"/>
          <w:szCs w:val="22"/>
        </w:rPr>
        <w:t xml:space="preserve">v rámci vykonávanej kontroly alebo auditu identifikuje </w:t>
      </w:r>
      <w:r w:rsidR="002603CC" w:rsidRPr="001F71FE">
        <w:rPr>
          <w:b/>
          <w:bCs/>
          <w:sz w:val="22"/>
          <w:szCs w:val="22"/>
        </w:rPr>
        <w:t>porušeni</w:t>
      </w:r>
      <w:r w:rsidR="002F432A" w:rsidRPr="001F71FE">
        <w:rPr>
          <w:b/>
          <w:bCs/>
          <w:sz w:val="22"/>
          <w:szCs w:val="22"/>
        </w:rPr>
        <w:t>e</w:t>
      </w:r>
      <w:r w:rsidR="002603CC" w:rsidRPr="001F71FE">
        <w:rPr>
          <w:b/>
          <w:bCs/>
          <w:sz w:val="22"/>
          <w:szCs w:val="22"/>
        </w:rPr>
        <w:t xml:space="preserve"> záväzkov týkajúcich sa </w:t>
      </w:r>
      <w:r w:rsidR="00A51776" w:rsidRPr="001F71FE">
        <w:rPr>
          <w:b/>
          <w:bCs/>
          <w:sz w:val="22"/>
          <w:szCs w:val="22"/>
        </w:rPr>
        <w:t xml:space="preserve">Verejného </w:t>
      </w:r>
      <w:r w:rsidR="002603CC" w:rsidRPr="001F71FE">
        <w:rPr>
          <w:b/>
          <w:bCs/>
          <w:sz w:val="22"/>
          <w:szCs w:val="22"/>
        </w:rPr>
        <w:t>obstar</w:t>
      </w:r>
      <w:r w:rsidR="00A51776" w:rsidRPr="001F71FE">
        <w:rPr>
          <w:b/>
          <w:bCs/>
          <w:sz w:val="22"/>
          <w:szCs w:val="22"/>
        </w:rPr>
        <w:t>áv</w:t>
      </w:r>
      <w:r w:rsidR="002603CC" w:rsidRPr="001F71FE">
        <w:rPr>
          <w:b/>
          <w:bCs/>
          <w:sz w:val="22"/>
          <w:szCs w:val="22"/>
        </w:rPr>
        <w:t>ania</w:t>
      </w:r>
      <w:r w:rsidR="002603CC" w:rsidRPr="001F71FE">
        <w:rPr>
          <w:bCs/>
          <w:sz w:val="22"/>
          <w:szCs w:val="22"/>
        </w:rPr>
        <w:t xml:space="preserve"> v rámci Projektu uvedených vo Výzve, v Zmluve o poskytnutí NFP, v zákone o VO alebo v</w:t>
      </w:r>
      <w:r w:rsidR="0015427E" w:rsidRPr="001F71FE">
        <w:rPr>
          <w:bCs/>
          <w:sz w:val="22"/>
          <w:szCs w:val="22"/>
        </w:rPr>
        <w:t xml:space="preserve"> právnych predpisoch a </w:t>
      </w:r>
      <w:r w:rsidR="002603CC" w:rsidRPr="001F71FE">
        <w:rPr>
          <w:bCs/>
          <w:sz w:val="22"/>
          <w:szCs w:val="22"/>
        </w:rPr>
        <w:t>Právnych dokumentoch</w:t>
      </w:r>
      <w:r w:rsidR="00E71B41" w:rsidRPr="001F71FE">
        <w:rPr>
          <w:sz w:val="22"/>
          <w:szCs w:val="22"/>
        </w:rPr>
        <w:t xml:space="preserve"> a</w:t>
      </w:r>
      <w:r w:rsidR="002603CC" w:rsidRPr="001F71FE">
        <w:rPr>
          <w:sz w:val="22"/>
          <w:szCs w:val="22"/>
        </w:rPr>
        <w:t xml:space="preserve"> </w:t>
      </w:r>
      <w:r w:rsidR="003810CE" w:rsidRPr="001F71FE">
        <w:rPr>
          <w:sz w:val="22"/>
          <w:szCs w:val="22"/>
        </w:rPr>
        <w:t xml:space="preserve">Prijímateľ nevrátil poskytnutý </w:t>
      </w:r>
      <w:r w:rsidR="006A733A">
        <w:rPr>
          <w:sz w:val="22"/>
          <w:szCs w:val="22"/>
        </w:rPr>
        <w:t>NFP</w:t>
      </w:r>
      <w:ins w:id="220" w:author="Autor">
        <w:r w:rsidR="0046782F">
          <w:rPr>
            <w:sz w:val="22"/>
            <w:szCs w:val="22"/>
          </w:rPr>
          <w:t xml:space="preserve"> </w:t>
        </w:r>
      </w:ins>
      <w:r w:rsidR="003810CE" w:rsidRPr="001F71FE">
        <w:rPr>
          <w:sz w:val="22"/>
          <w:szCs w:val="22"/>
        </w:rPr>
        <w:t>alebo jeho časť vzťahujúci sa na predmet zákazky</w:t>
      </w:r>
      <w:r w:rsidR="00EE37F1" w:rsidRPr="001F71FE">
        <w:rPr>
          <w:sz w:val="22"/>
          <w:szCs w:val="22"/>
        </w:rPr>
        <w:t xml:space="preserve"> v súlade s pravidlami v Právnych dokumentoch</w:t>
      </w:r>
      <w:r w:rsidR="002603CC" w:rsidRPr="001F71FE">
        <w:rPr>
          <w:sz w:val="22"/>
          <w:szCs w:val="22"/>
        </w:rPr>
        <w:t>;</w:t>
      </w:r>
      <w:r w:rsidR="002603CC" w:rsidRPr="001F71FE">
        <w:rPr>
          <w:bCs/>
          <w:sz w:val="22"/>
          <w:szCs w:val="22"/>
        </w:rPr>
        <w:t xml:space="preserve"> k</w:t>
      </w:r>
      <w:r w:rsidR="0015427E" w:rsidRPr="001F71FE">
        <w:rPr>
          <w:bCs/>
          <w:sz w:val="22"/>
          <w:szCs w:val="22"/>
        </w:rPr>
        <w:t> odstúpeniu od Zmluvy o poskytnutí NFP podľa tohto písmena</w:t>
      </w:r>
      <w:r w:rsidR="002603CC" w:rsidRPr="001F71FE">
        <w:rPr>
          <w:bCs/>
          <w:sz w:val="22"/>
          <w:szCs w:val="22"/>
        </w:rPr>
        <w:t xml:space="preserve"> môže dôjsť kedykoľvek počas trvania Zmluvy o poskytnutí NFP v nadväznosti na vykonanú kontrolu, bez ohľadu na výsledok predchádzajúcich kontrol alebo iných postupov aplikovaných vo vzťahu k Projektu zo strany Poskytovateľa alebo iného oprávneného orgánu</w:t>
      </w:r>
      <w:r w:rsidR="006976C9" w:rsidRPr="001F71FE">
        <w:rPr>
          <w:bCs/>
          <w:sz w:val="22"/>
          <w:szCs w:val="22"/>
        </w:rPr>
        <w:t>;</w:t>
      </w:r>
      <w:r w:rsidR="002603CC" w:rsidRPr="001F71FE">
        <w:rPr>
          <w:bCs/>
          <w:sz w:val="22"/>
          <w:szCs w:val="22"/>
        </w:rPr>
        <w:t xml:space="preserve"> </w:t>
      </w:r>
    </w:p>
    <w:p w14:paraId="14FE003B" w14:textId="77777777" w:rsidR="009111D8" w:rsidRPr="001F71FE" w:rsidRDefault="007E69EF"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
          <w:bCs/>
          <w:sz w:val="22"/>
          <w:szCs w:val="22"/>
        </w:rPr>
        <w:t xml:space="preserve">ak sa právoplatným rozhodnutím príslušného orgánu preukáže porušenie </w:t>
      </w:r>
      <w:r w:rsidR="006976C9" w:rsidRPr="001F71FE">
        <w:rPr>
          <w:b/>
          <w:bCs/>
          <w:sz w:val="22"/>
          <w:szCs w:val="22"/>
        </w:rPr>
        <w:t>právnych predpisov</w:t>
      </w:r>
      <w:r w:rsidRPr="001F71FE">
        <w:rPr>
          <w:b/>
          <w:bCs/>
          <w:sz w:val="22"/>
          <w:szCs w:val="22"/>
        </w:rPr>
        <w:t xml:space="preserve"> týkajúcich sa </w:t>
      </w:r>
      <w:r w:rsidR="00A51776" w:rsidRPr="001F71FE">
        <w:rPr>
          <w:b/>
          <w:bCs/>
          <w:sz w:val="22"/>
          <w:szCs w:val="22"/>
        </w:rPr>
        <w:t xml:space="preserve">Verejného </w:t>
      </w:r>
      <w:r w:rsidRPr="001F71FE">
        <w:rPr>
          <w:b/>
          <w:bCs/>
          <w:sz w:val="22"/>
          <w:szCs w:val="22"/>
        </w:rPr>
        <w:t>obstar</w:t>
      </w:r>
      <w:r w:rsidR="00A51776" w:rsidRPr="001F71FE">
        <w:rPr>
          <w:b/>
          <w:bCs/>
          <w:sz w:val="22"/>
          <w:szCs w:val="22"/>
        </w:rPr>
        <w:t>áv</w:t>
      </w:r>
      <w:r w:rsidRPr="001F71FE">
        <w:rPr>
          <w:b/>
          <w:bCs/>
          <w:sz w:val="22"/>
          <w:szCs w:val="22"/>
        </w:rPr>
        <w:t>ania</w:t>
      </w:r>
      <w:r w:rsidRPr="001F71FE">
        <w:rPr>
          <w:bCs/>
          <w:sz w:val="22"/>
          <w:szCs w:val="22"/>
        </w:rPr>
        <w:t xml:space="preserve"> v rámci Projektu;</w:t>
      </w:r>
      <w:r w:rsidR="006976C9" w:rsidRPr="001F71FE">
        <w:rPr>
          <w:bCs/>
          <w:sz w:val="22"/>
          <w:szCs w:val="22"/>
        </w:rPr>
        <w:t xml:space="preserve"> </w:t>
      </w:r>
    </w:p>
    <w:p w14:paraId="6F5B91F3" w14:textId="77777777" w:rsidR="0015427E" w:rsidRPr="001F71FE"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F71FE">
        <w:rPr>
          <w:sz w:val="22"/>
          <w:szCs w:val="22"/>
        </w:rPr>
        <w:t>ak Prijímateľ v lehote do 30 dní odo dňa doručenia oznámenia o súlade alebo nesúlade predložených dokumentov so zákonom o VO alebo pravidlami uvedenými v</w:t>
      </w:r>
      <w:r w:rsidR="003B24CA" w:rsidRPr="001F71FE">
        <w:rPr>
          <w:sz w:val="22"/>
          <w:szCs w:val="22"/>
        </w:rPr>
        <w:t> Právnych dokumentoch</w:t>
      </w:r>
      <w:r w:rsidRPr="001F71FE">
        <w:rPr>
          <w:sz w:val="22"/>
          <w:szCs w:val="22"/>
        </w:rPr>
        <w:t xml:space="preserve"> </w:t>
      </w:r>
      <w:r w:rsidRPr="001F71FE">
        <w:rPr>
          <w:b/>
          <w:sz w:val="22"/>
          <w:szCs w:val="22"/>
        </w:rPr>
        <w:t xml:space="preserve">nezverejní oznámenie o začatí </w:t>
      </w:r>
      <w:r w:rsidR="003B24CA" w:rsidRPr="001F71FE">
        <w:rPr>
          <w:b/>
          <w:sz w:val="22"/>
          <w:szCs w:val="22"/>
        </w:rPr>
        <w:t>V</w:t>
      </w:r>
      <w:r w:rsidRPr="001F71FE">
        <w:rPr>
          <w:b/>
          <w:sz w:val="22"/>
          <w:szCs w:val="22"/>
        </w:rPr>
        <w:t>erejného obstarávania</w:t>
      </w:r>
      <w:r w:rsidRPr="001F71FE">
        <w:rPr>
          <w:sz w:val="22"/>
          <w:szCs w:val="22"/>
        </w:rPr>
        <w:t xml:space="preserve"> vo Vestníku verejného obstarávania, ani nepožiada o predĺženie tejto lehoty s riadnym odôvodnením; </w:t>
      </w:r>
    </w:p>
    <w:p w14:paraId="26FB1229" w14:textId="77777777" w:rsidR="00235094" w:rsidRPr="001F71FE"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
          <w:bCs/>
          <w:sz w:val="22"/>
          <w:szCs w:val="22"/>
        </w:rPr>
        <w:t>ak sa právoplatným rozhodnutím preukáže spáchanie trestného činu</w:t>
      </w:r>
      <w:r w:rsidRPr="001F71FE">
        <w:rPr>
          <w:bCs/>
          <w:sz w:val="22"/>
          <w:szCs w:val="22"/>
        </w:rPr>
        <w:t xml:space="preserve"> v súvislosti s</w:t>
      </w:r>
      <w:r w:rsidR="00235094" w:rsidRPr="001F71FE">
        <w:rPr>
          <w:bCs/>
          <w:sz w:val="22"/>
          <w:szCs w:val="22"/>
        </w:rPr>
        <w:t> </w:t>
      </w:r>
      <w:r w:rsidRPr="001F71FE">
        <w:rPr>
          <w:bCs/>
          <w:sz w:val="22"/>
          <w:szCs w:val="22"/>
        </w:rPr>
        <w:t>Projektom</w:t>
      </w:r>
      <w:r w:rsidR="00235094" w:rsidRPr="001F71FE">
        <w:rPr>
          <w:bCs/>
          <w:sz w:val="22"/>
          <w:szCs w:val="22"/>
        </w:rPr>
        <w:t>;</w:t>
      </w:r>
    </w:p>
    <w:p w14:paraId="08F4848B" w14:textId="77777777" w:rsidR="00F63F22" w:rsidRPr="001F71FE"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Cs/>
          <w:sz w:val="22"/>
          <w:szCs w:val="22"/>
        </w:rPr>
        <w:t>ak bude ako opodstatnená vyhodnotená sťažnosť smerujúca k</w:t>
      </w:r>
      <w:r w:rsidRPr="001F71FE">
        <w:rPr>
          <w:b/>
          <w:bCs/>
          <w:sz w:val="22"/>
          <w:szCs w:val="22"/>
        </w:rPr>
        <w:t xml:space="preserve"> ovplyvňovaniu </w:t>
      </w:r>
      <w:r w:rsidR="00A117F8" w:rsidRPr="001F71FE">
        <w:rPr>
          <w:b/>
          <w:bCs/>
          <w:sz w:val="22"/>
          <w:szCs w:val="22"/>
        </w:rPr>
        <w:t xml:space="preserve">konania o Schválenej žiadosti o NFP </w:t>
      </w:r>
      <w:r w:rsidRPr="001F71FE">
        <w:rPr>
          <w:bCs/>
          <w:sz w:val="22"/>
          <w:szCs w:val="22"/>
        </w:rPr>
        <w:t>alebo ku</w:t>
      </w:r>
      <w:r w:rsidRPr="001F71FE">
        <w:rPr>
          <w:b/>
          <w:bCs/>
          <w:sz w:val="22"/>
          <w:szCs w:val="22"/>
        </w:rPr>
        <w:t xml:space="preserve"> konfliktu záujmov </w:t>
      </w:r>
      <w:r w:rsidRPr="001F71FE">
        <w:rPr>
          <w:bCs/>
          <w:sz w:val="22"/>
          <w:szCs w:val="22"/>
        </w:rPr>
        <w:t>alebo k</w:t>
      </w:r>
      <w:r w:rsidRPr="001F71FE">
        <w:rPr>
          <w:b/>
          <w:bCs/>
          <w:sz w:val="22"/>
          <w:szCs w:val="22"/>
        </w:rPr>
        <w:t xml:space="preserve"> zaujatosti</w:t>
      </w:r>
      <w:r w:rsidRPr="001F71FE">
        <w:rPr>
          <w:bCs/>
          <w:sz w:val="22"/>
          <w:szCs w:val="22"/>
        </w:rPr>
        <w:t xml:space="preserve">, prípadne ak takéto ovplyvňovanie alebo porušovanie skonštatujú aj bez sťažnosti alebo podnetu na to oprávnené kontrolné orgány; </w:t>
      </w:r>
    </w:p>
    <w:p w14:paraId="278D6D36" w14:textId="77777777" w:rsidR="005D5C7F" w:rsidRPr="001F71FE"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Cs/>
          <w:sz w:val="22"/>
          <w:szCs w:val="22"/>
        </w:rPr>
        <w:t>porušeni</w:t>
      </w:r>
      <w:r w:rsidR="00F63F22" w:rsidRPr="001F71FE">
        <w:rPr>
          <w:bCs/>
          <w:sz w:val="22"/>
          <w:szCs w:val="22"/>
        </w:rPr>
        <w:t>a</w:t>
      </w:r>
      <w:r w:rsidRPr="001F71FE">
        <w:rPr>
          <w:bCs/>
          <w:sz w:val="22"/>
          <w:szCs w:val="22"/>
        </w:rPr>
        <w:t xml:space="preserve"> povinností Prijímateľom podľa čl</w:t>
      </w:r>
      <w:r w:rsidR="00D961E7" w:rsidRPr="001F71FE">
        <w:rPr>
          <w:bCs/>
          <w:sz w:val="22"/>
          <w:szCs w:val="22"/>
        </w:rPr>
        <w:t>.</w:t>
      </w:r>
      <w:r w:rsidRPr="001F71FE">
        <w:rPr>
          <w:bCs/>
          <w:sz w:val="22"/>
          <w:szCs w:val="22"/>
        </w:rPr>
        <w:t xml:space="preserve"> 2 ods</w:t>
      </w:r>
      <w:r w:rsidR="00D961E7" w:rsidRPr="001F71FE">
        <w:rPr>
          <w:bCs/>
          <w:sz w:val="22"/>
          <w:szCs w:val="22"/>
        </w:rPr>
        <w:t>.</w:t>
      </w:r>
      <w:r w:rsidRPr="001F71FE">
        <w:rPr>
          <w:bCs/>
          <w:sz w:val="22"/>
          <w:szCs w:val="22"/>
        </w:rPr>
        <w:t xml:space="preserve"> 2.7 zmluvy, ktoré je konštatované v </w:t>
      </w:r>
      <w:r w:rsidRPr="001F71FE">
        <w:rPr>
          <w:b/>
          <w:bCs/>
          <w:sz w:val="22"/>
          <w:szCs w:val="22"/>
        </w:rPr>
        <w:t xml:space="preserve">rozhodnutí </w:t>
      </w:r>
      <w:r w:rsidR="00A91478" w:rsidRPr="001F71FE">
        <w:rPr>
          <w:b/>
          <w:bCs/>
          <w:sz w:val="22"/>
          <w:szCs w:val="22"/>
        </w:rPr>
        <w:t>Európskej k</w:t>
      </w:r>
      <w:r w:rsidRPr="001F71FE">
        <w:rPr>
          <w:b/>
          <w:bCs/>
          <w:sz w:val="22"/>
          <w:szCs w:val="22"/>
        </w:rPr>
        <w:t>omisie</w:t>
      </w:r>
      <w:r w:rsidRPr="001F71FE">
        <w:rPr>
          <w:bCs/>
          <w:sz w:val="22"/>
          <w:szCs w:val="22"/>
        </w:rPr>
        <w:t xml:space="preserve"> vydanom v nadväznosti na čl</w:t>
      </w:r>
      <w:r w:rsidR="00FF449C" w:rsidRPr="001F71FE">
        <w:rPr>
          <w:bCs/>
          <w:sz w:val="22"/>
          <w:szCs w:val="22"/>
        </w:rPr>
        <w:t xml:space="preserve">. </w:t>
      </w:r>
      <w:r w:rsidRPr="001F71FE">
        <w:rPr>
          <w:bCs/>
          <w:sz w:val="22"/>
          <w:szCs w:val="22"/>
        </w:rPr>
        <w:t>108 Zmluvy o fungovaní EÚ</w:t>
      </w:r>
      <w:r w:rsidR="005D5C7F" w:rsidRPr="001F71FE">
        <w:rPr>
          <w:bCs/>
          <w:sz w:val="22"/>
          <w:szCs w:val="22"/>
        </w:rPr>
        <w:t>;</w:t>
      </w:r>
      <w:r w:rsidRPr="001F71FE">
        <w:rPr>
          <w:bCs/>
          <w:sz w:val="22"/>
          <w:szCs w:val="22"/>
        </w:rPr>
        <w:t xml:space="preserve"> </w:t>
      </w:r>
    </w:p>
    <w:p w14:paraId="77A38A9A" w14:textId="77777777" w:rsidR="00FC3316" w:rsidRPr="001F71FE" w:rsidRDefault="005D5C7F"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Cs/>
          <w:sz w:val="22"/>
          <w:szCs w:val="22"/>
        </w:rPr>
        <w:t xml:space="preserve">takého </w:t>
      </w:r>
      <w:r w:rsidR="002603CC" w:rsidRPr="001F71FE">
        <w:rPr>
          <w:b/>
          <w:bCs/>
          <w:sz w:val="22"/>
          <w:szCs w:val="22"/>
        </w:rPr>
        <w:t>konani</w:t>
      </w:r>
      <w:r w:rsidRPr="001F71FE">
        <w:rPr>
          <w:b/>
          <w:bCs/>
          <w:sz w:val="22"/>
          <w:szCs w:val="22"/>
        </w:rPr>
        <w:t>a</w:t>
      </w:r>
      <w:r w:rsidR="002603CC" w:rsidRPr="001F71FE">
        <w:rPr>
          <w:b/>
          <w:bCs/>
          <w:sz w:val="22"/>
          <w:szCs w:val="22"/>
        </w:rPr>
        <w:t xml:space="preserve"> alebo opomenuti</w:t>
      </w:r>
      <w:r w:rsidRPr="001F71FE">
        <w:rPr>
          <w:b/>
          <w:bCs/>
          <w:sz w:val="22"/>
          <w:szCs w:val="22"/>
        </w:rPr>
        <w:t>a</w:t>
      </w:r>
      <w:r w:rsidR="002603CC" w:rsidRPr="001F71FE">
        <w:rPr>
          <w:b/>
          <w:bCs/>
          <w:sz w:val="22"/>
          <w:szCs w:val="22"/>
        </w:rPr>
        <w:t xml:space="preserve"> konania Prijímateľa</w:t>
      </w:r>
      <w:r w:rsidR="002603CC" w:rsidRPr="001F71FE">
        <w:rPr>
          <w:bCs/>
          <w:sz w:val="22"/>
          <w:szCs w:val="22"/>
        </w:rPr>
        <w:t xml:space="preserve"> alebo iných osôb, za konanie alebo opomenutie ktorých Prijímateľ zodpovedá v</w:t>
      </w:r>
      <w:r w:rsidR="00D961E7" w:rsidRPr="001F71FE">
        <w:rPr>
          <w:bCs/>
          <w:sz w:val="22"/>
          <w:szCs w:val="22"/>
        </w:rPr>
        <w:t> </w:t>
      </w:r>
      <w:r w:rsidR="002603CC" w:rsidRPr="001F71FE">
        <w:rPr>
          <w:bCs/>
          <w:sz w:val="22"/>
          <w:szCs w:val="22"/>
        </w:rPr>
        <w:t>zmysle</w:t>
      </w:r>
      <w:r w:rsidR="00D961E7" w:rsidRPr="001F71FE">
        <w:rPr>
          <w:bCs/>
          <w:sz w:val="22"/>
          <w:szCs w:val="22"/>
        </w:rPr>
        <w:t xml:space="preserve"> čl. </w:t>
      </w:r>
      <w:r w:rsidR="002603CC" w:rsidRPr="001F71FE">
        <w:rPr>
          <w:bCs/>
          <w:sz w:val="22"/>
          <w:szCs w:val="22"/>
        </w:rPr>
        <w:t>2 ods</w:t>
      </w:r>
      <w:r w:rsidR="00D961E7" w:rsidRPr="001F71FE">
        <w:rPr>
          <w:bCs/>
          <w:sz w:val="22"/>
          <w:szCs w:val="22"/>
        </w:rPr>
        <w:t>.</w:t>
      </w:r>
      <w:r w:rsidR="002603CC" w:rsidRPr="001F71FE">
        <w:rPr>
          <w:bCs/>
          <w:sz w:val="22"/>
          <w:szCs w:val="22"/>
        </w:rPr>
        <w:t xml:space="preserve"> </w:t>
      </w:r>
      <w:r w:rsidR="00FC3316" w:rsidRPr="001F71FE">
        <w:rPr>
          <w:bCs/>
          <w:sz w:val="22"/>
          <w:szCs w:val="22"/>
        </w:rPr>
        <w:t>1</w:t>
      </w:r>
      <w:r w:rsidR="002603CC" w:rsidRPr="001F71FE">
        <w:rPr>
          <w:bCs/>
          <w:sz w:val="22"/>
          <w:szCs w:val="22"/>
        </w:rPr>
        <w:t xml:space="preserve"> VZP, v súvislosti so Zmluvou o poskytnutí NFP alebo s Realizáciou aktivít Projektu </w:t>
      </w:r>
      <w:r w:rsidR="002603CC" w:rsidRPr="001F71FE">
        <w:rPr>
          <w:bCs/>
          <w:sz w:val="22"/>
          <w:szCs w:val="22"/>
          <w:highlight w:val="lightGray"/>
        </w:rPr>
        <w:t>alebo s Udržateľnosťou Projektu</w:t>
      </w:r>
      <w:r w:rsidR="002603CC" w:rsidRPr="001F71FE">
        <w:rPr>
          <w:bCs/>
          <w:sz w:val="22"/>
          <w:szCs w:val="22"/>
        </w:rPr>
        <w:t xml:space="preserve">, ktoré je považované za </w:t>
      </w:r>
      <w:r w:rsidR="002603CC" w:rsidRPr="001F71FE">
        <w:rPr>
          <w:b/>
          <w:bCs/>
          <w:sz w:val="22"/>
          <w:szCs w:val="22"/>
        </w:rPr>
        <w:t>Nezrovnalosť</w:t>
      </w:r>
      <w:r w:rsidR="002603CC" w:rsidRPr="001F71FE">
        <w:rPr>
          <w:bCs/>
          <w:sz w:val="22"/>
          <w:szCs w:val="22"/>
        </w:rPr>
        <w:t xml:space="preserve"> v zmysle nariadenia</w:t>
      </w:r>
      <w:r w:rsidR="00FA2DA7" w:rsidRPr="001F71FE">
        <w:rPr>
          <w:bCs/>
          <w:sz w:val="22"/>
          <w:szCs w:val="22"/>
        </w:rPr>
        <w:t xml:space="preserve"> o spoločných ustanoveniach</w:t>
      </w:r>
      <w:r w:rsidR="002603CC" w:rsidRPr="001F71FE">
        <w:rPr>
          <w:bCs/>
          <w:sz w:val="22"/>
          <w:szCs w:val="22"/>
        </w:rPr>
        <w:t xml:space="preserve"> a Poskytovateľ stanoví, že takáto Nezrovnalosť sa považuje za </w:t>
      </w:r>
      <w:r w:rsidR="00633EF5" w:rsidRPr="001F71FE">
        <w:rPr>
          <w:bCs/>
          <w:sz w:val="22"/>
          <w:szCs w:val="22"/>
        </w:rPr>
        <w:t>p</w:t>
      </w:r>
      <w:r w:rsidR="002603CC" w:rsidRPr="001F71FE">
        <w:rPr>
          <w:bCs/>
          <w:sz w:val="22"/>
          <w:szCs w:val="22"/>
        </w:rPr>
        <w:t xml:space="preserve">odstatné porušenie Zmluvy </w:t>
      </w:r>
      <w:r w:rsidR="002603CC" w:rsidRPr="001F71FE">
        <w:rPr>
          <w:sz w:val="22"/>
          <w:szCs w:val="22"/>
        </w:rPr>
        <w:t>o poskytnutí NFP</w:t>
      </w:r>
      <w:r w:rsidR="00FC3316" w:rsidRPr="001F71FE">
        <w:rPr>
          <w:sz w:val="22"/>
          <w:szCs w:val="22"/>
        </w:rPr>
        <w:t>;</w:t>
      </w:r>
    </w:p>
    <w:p w14:paraId="58093BEA" w14:textId="77777777" w:rsidR="0018535F" w:rsidRPr="001F71FE"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Cs/>
          <w:sz w:val="22"/>
          <w:szCs w:val="22"/>
        </w:rPr>
        <w:t>vyhláseni</w:t>
      </w:r>
      <w:r w:rsidR="00FC3316" w:rsidRPr="001F71FE">
        <w:rPr>
          <w:bCs/>
          <w:sz w:val="22"/>
          <w:szCs w:val="22"/>
        </w:rPr>
        <w:t>a</w:t>
      </w:r>
      <w:r w:rsidRPr="001F71FE">
        <w:rPr>
          <w:bCs/>
          <w:sz w:val="22"/>
          <w:szCs w:val="22"/>
        </w:rPr>
        <w:t xml:space="preserve"> </w:t>
      </w:r>
      <w:r w:rsidRPr="001F71FE">
        <w:rPr>
          <w:b/>
          <w:bCs/>
          <w:sz w:val="22"/>
          <w:szCs w:val="22"/>
        </w:rPr>
        <w:t>konkurzu</w:t>
      </w:r>
      <w:r w:rsidRPr="001F71FE">
        <w:rPr>
          <w:bCs/>
          <w:sz w:val="22"/>
          <w:szCs w:val="22"/>
        </w:rPr>
        <w:t xml:space="preserve"> na majetok Prijímateľa alebo zastaveni</w:t>
      </w:r>
      <w:r w:rsidR="00FC3316" w:rsidRPr="001F71FE">
        <w:rPr>
          <w:bCs/>
          <w:sz w:val="22"/>
          <w:szCs w:val="22"/>
        </w:rPr>
        <w:t>a</w:t>
      </w:r>
      <w:r w:rsidRPr="001F71FE">
        <w:rPr>
          <w:bCs/>
          <w:sz w:val="22"/>
          <w:szCs w:val="22"/>
        </w:rPr>
        <w:t xml:space="preserve"> konkurzného konania/konkurzu pre nedostatok majetku</w:t>
      </w:r>
      <w:r w:rsidR="00FC3316" w:rsidRPr="001F71FE">
        <w:rPr>
          <w:bCs/>
          <w:sz w:val="22"/>
          <w:szCs w:val="22"/>
        </w:rPr>
        <w:t xml:space="preserve"> alebo v prípade</w:t>
      </w:r>
      <w:r w:rsidRPr="001F71FE">
        <w:rPr>
          <w:bCs/>
          <w:sz w:val="22"/>
          <w:szCs w:val="22"/>
        </w:rPr>
        <w:t xml:space="preserve"> vstup</w:t>
      </w:r>
      <w:r w:rsidR="00FC3316" w:rsidRPr="001F71FE">
        <w:rPr>
          <w:bCs/>
          <w:sz w:val="22"/>
          <w:szCs w:val="22"/>
        </w:rPr>
        <w:t>u</w:t>
      </w:r>
      <w:r w:rsidRPr="001F71FE">
        <w:rPr>
          <w:bCs/>
          <w:sz w:val="22"/>
          <w:szCs w:val="22"/>
        </w:rPr>
        <w:t xml:space="preserve"> Prijímateľa do </w:t>
      </w:r>
      <w:r w:rsidRPr="001F71FE">
        <w:rPr>
          <w:b/>
          <w:bCs/>
          <w:sz w:val="22"/>
          <w:szCs w:val="22"/>
        </w:rPr>
        <w:t>likvidácie</w:t>
      </w:r>
      <w:r w:rsidRPr="001F71FE">
        <w:rPr>
          <w:bCs/>
          <w:sz w:val="22"/>
          <w:szCs w:val="22"/>
        </w:rPr>
        <w:t xml:space="preserve">; </w:t>
      </w:r>
    </w:p>
    <w:p w14:paraId="754C7784" w14:textId="77777777" w:rsidR="0018535F" w:rsidRPr="001F71FE"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
          <w:bCs/>
          <w:sz w:val="22"/>
          <w:szCs w:val="22"/>
        </w:rPr>
        <w:t>opakované</w:t>
      </w:r>
      <w:r w:rsidR="0018535F" w:rsidRPr="001F71FE">
        <w:rPr>
          <w:b/>
          <w:bCs/>
          <w:sz w:val="22"/>
          <w:szCs w:val="22"/>
        </w:rPr>
        <w:t>ho</w:t>
      </w:r>
      <w:r w:rsidRPr="001F71FE">
        <w:rPr>
          <w:b/>
          <w:bCs/>
          <w:sz w:val="22"/>
          <w:szCs w:val="22"/>
        </w:rPr>
        <w:t xml:space="preserve"> nepredloženi</w:t>
      </w:r>
      <w:r w:rsidR="0018535F" w:rsidRPr="001F71FE">
        <w:rPr>
          <w:b/>
          <w:bCs/>
          <w:sz w:val="22"/>
          <w:szCs w:val="22"/>
        </w:rPr>
        <w:t>a</w:t>
      </w:r>
      <w:r w:rsidRPr="001F71FE">
        <w:rPr>
          <w:b/>
          <w:bCs/>
          <w:sz w:val="22"/>
          <w:szCs w:val="22"/>
        </w:rPr>
        <w:t xml:space="preserve"> Žiadosti o platbu v lehote</w:t>
      </w:r>
      <w:r w:rsidRPr="001F71FE">
        <w:rPr>
          <w:bCs/>
          <w:sz w:val="22"/>
          <w:szCs w:val="22"/>
        </w:rPr>
        <w:t xml:space="preserve"> podľa čl</w:t>
      </w:r>
      <w:r w:rsidR="00D961E7" w:rsidRPr="001F71FE">
        <w:rPr>
          <w:bCs/>
          <w:sz w:val="22"/>
          <w:szCs w:val="22"/>
        </w:rPr>
        <w:t>.</w:t>
      </w:r>
      <w:r w:rsidRPr="001F71FE">
        <w:rPr>
          <w:bCs/>
          <w:sz w:val="22"/>
          <w:szCs w:val="22"/>
        </w:rPr>
        <w:t xml:space="preserve"> </w:t>
      </w:r>
      <w:r w:rsidR="00304811" w:rsidRPr="001F71FE">
        <w:rPr>
          <w:bCs/>
          <w:sz w:val="22"/>
          <w:szCs w:val="22"/>
        </w:rPr>
        <w:t>4</w:t>
      </w:r>
      <w:r w:rsidRPr="001F71FE">
        <w:rPr>
          <w:bCs/>
          <w:sz w:val="22"/>
          <w:szCs w:val="22"/>
        </w:rPr>
        <w:t xml:space="preserve"> ods</w:t>
      </w:r>
      <w:r w:rsidR="00D961E7" w:rsidRPr="001F71FE">
        <w:rPr>
          <w:bCs/>
          <w:sz w:val="22"/>
          <w:szCs w:val="22"/>
        </w:rPr>
        <w:t>.</w:t>
      </w:r>
      <w:r w:rsidRPr="001F71FE">
        <w:rPr>
          <w:bCs/>
          <w:sz w:val="22"/>
          <w:szCs w:val="22"/>
        </w:rPr>
        <w:t xml:space="preserve"> </w:t>
      </w:r>
      <w:r w:rsidR="00304811" w:rsidRPr="001F71FE">
        <w:rPr>
          <w:bCs/>
          <w:sz w:val="22"/>
          <w:szCs w:val="22"/>
        </w:rPr>
        <w:t>4</w:t>
      </w:r>
      <w:r w:rsidRPr="001F71FE">
        <w:rPr>
          <w:bCs/>
          <w:sz w:val="22"/>
          <w:szCs w:val="22"/>
        </w:rPr>
        <w:t>.1 zmluvy</w:t>
      </w:r>
      <w:r w:rsidR="00613057" w:rsidRPr="001F71FE">
        <w:rPr>
          <w:bCs/>
          <w:sz w:val="22"/>
          <w:szCs w:val="22"/>
        </w:rPr>
        <w:t>, ak relevantné</w:t>
      </w:r>
      <w:r w:rsidR="00633EF5" w:rsidRPr="001F71FE">
        <w:rPr>
          <w:bCs/>
          <w:sz w:val="22"/>
          <w:szCs w:val="22"/>
        </w:rPr>
        <w:t>;</w:t>
      </w:r>
      <w:r w:rsidRPr="001F71FE">
        <w:rPr>
          <w:bCs/>
          <w:sz w:val="22"/>
          <w:szCs w:val="22"/>
        </w:rPr>
        <w:t xml:space="preserve"> </w:t>
      </w:r>
    </w:p>
    <w:p w14:paraId="1191F84B" w14:textId="77777777" w:rsidR="002B7C88" w:rsidRPr="001F71FE"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
          <w:bCs/>
          <w:sz w:val="22"/>
          <w:szCs w:val="22"/>
        </w:rPr>
        <w:t xml:space="preserve">porušenie </w:t>
      </w:r>
      <w:commentRangeStart w:id="221"/>
      <w:r w:rsidRPr="001F71FE">
        <w:rPr>
          <w:bCs/>
          <w:sz w:val="22"/>
          <w:szCs w:val="22"/>
        </w:rPr>
        <w:t>čl</w:t>
      </w:r>
      <w:r w:rsidR="00D961E7" w:rsidRPr="001F71FE">
        <w:rPr>
          <w:bCs/>
          <w:sz w:val="22"/>
          <w:szCs w:val="22"/>
        </w:rPr>
        <w:t>.</w:t>
      </w:r>
      <w:r w:rsidRPr="001F71FE">
        <w:rPr>
          <w:bCs/>
          <w:sz w:val="22"/>
          <w:szCs w:val="22"/>
        </w:rPr>
        <w:t xml:space="preserve"> 4 ods</w:t>
      </w:r>
      <w:r w:rsidR="00D961E7" w:rsidRPr="001F71FE">
        <w:rPr>
          <w:bCs/>
          <w:sz w:val="22"/>
          <w:szCs w:val="22"/>
        </w:rPr>
        <w:t>.</w:t>
      </w:r>
      <w:r w:rsidRPr="001F71FE">
        <w:rPr>
          <w:bCs/>
          <w:sz w:val="22"/>
          <w:szCs w:val="22"/>
        </w:rPr>
        <w:t xml:space="preserve"> 7 </w:t>
      </w:r>
      <w:r w:rsidR="0036470E" w:rsidRPr="001F71FE">
        <w:rPr>
          <w:bCs/>
          <w:sz w:val="22"/>
          <w:szCs w:val="22"/>
        </w:rPr>
        <w:t>VZP</w:t>
      </w:r>
      <w:commentRangeEnd w:id="221"/>
      <w:r w:rsidR="007815D4" w:rsidRPr="001F71FE">
        <w:rPr>
          <w:rStyle w:val="Odkaznakomentr"/>
          <w:lang w:val="x-none" w:eastAsia="x-none"/>
        </w:rPr>
        <w:commentReference w:id="221"/>
      </w:r>
      <w:r w:rsidRPr="001F71FE">
        <w:rPr>
          <w:bCs/>
          <w:sz w:val="22"/>
          <w:szCs w:val="22"/>
        </w:rPr>
        <w:t>, čl</w:t>
      </w:r>
      <w:r w:rsidR="00D961E7" w:rsidRPr="001F71FE">
        <w:rPr>
          <w:bCs/>
          <w:sz w:val="22"/>
          <w:szCs w:val="22"/>
        </w:rPr>
        <w:t>.</w:t>
      </w:r>
      <w:r w:rsidRPr="001F71FE">
        <w:rPr>
          <w:bCs/>
          <w:sz w:val="22"/>
          <w:szCs w:val="22"/>
        </w:rPr>
        <w:t xml:space="preserve"> </w:t>
      </w:r>
      <w:r w:rsidR="00205F8A" w:rsidRPr="001F71FE">
        <w:rPr>
          <w:bCs/>
          <w:sz w:val="22"/>
          <w:szCs w:val="22"/>
        </w:rPr>
        <w:t xml:space="preserve">18 </w:t>
      </w:r>
      <w:r w:rsidRPr="001F71FE">
        <w:rPr>
          <w:bCs/>
          <w:sz w:val="22"/>
          <w:szCs w:val="22"/>
        </w:rPr>
        <w:t>ods</w:t>
      </w:r>
      <w:r w:rsidR="00D961E7" w:rsidRPr="001F71FE">
        <w:rPr>
          <w:bCs/>
          <w:sz w:val="22"/>
          <w:szCs w:val="22"/>
        </w:rPr>
        <w:t>.</w:t>
      </w:r>
      <w:r w:rsidRPr="001F71FE">
        <w:rPr>
          <w:bCs/>
          <w:sz w:val="22"/>
          <w:szCs w:val="22"/>
        </w:rPr>
        <w:t xml:space="preserve"> 1</w:t>
      </w:r>
      <w:r w:rsidR="0036470E" w:rsidRPr="001F71FE">
        <w:rPr>
          <w:bCs/>
          <w:sz w:val="22"/>
          <w:szCs w:val="22"/>
        </w:rPr>
        <w:t xml:space="preserve"> VZP a</w:t>
      </w:r>
      <w:r w:rsidR="00D961E7" w:rsidRPr="001F71FE">
        <w:rPr>
          <w:bCs/>
          <w:sz w:val="22"/>
          <w:szCs w:val="22"/>
        </w:rPr>
        <w:t> </w:t>
      </w:r>
      <w:r w:rsidRPr="001F71FE">
        <w:rPr>
          <w:bCs/>
          <w:sz w:val="22"/>
          <w:szCs w:val="22"/>
        </w:rPr>
        <w:t>čl</w:t>
      </w:r>
      <w:r w:rsidR="00D961E7" w:rsidRPr="001F71FE">
        <w:rPr>
          <w:bCs/>
          <w:sz w:val="22"/>
          <w:szCs w:val="22"/>
        </w:rPr>
        <w:t>.</w:t>
      </w:r>
      <w:r w:rsidRPr="001F71FE">
        <w:rPr>
          <w:bCs/>
          <w:sz w:val="22"/>
          <w:szCs w:val="22"/>
        </w:rPr>
        <w:t xml:space="preserve"> </w:t>
      </w:r>
      <w:r w:rsidR="00D961E7" w:rsidRPr="001F71FE">
        <w:rPr>
          <w:bCs/>
          <w:sz w:val="22"/>
          <w:szCs w:val="22"/>
        </w:rPr>
        <w:t>13</w:t>
      </w:r>
      <w:r w:rsidRPr="001F71FE">
        <w:rPr>
          <w:bCs/>
          <w:sz w:val="22"/>
          <w:szCs w:val="22"/>
        </w:rPr>
        <w:t xml:space="preserve"> ods</w:t>
      </w:r>
      <w:r w:rsidR="00D961E7" w:rsidRPr="001F71FE">
        <w:rPr>
          <w:bCs/>
          <w:sz w:val="22"/>
          <w:szCs w:val="22"/>
        </w:rPr>
        <w:t>.</w:t>
      </w:r>
      <w:r w:rsidRPr="001F71FE">
        <w:rPr>
          <w:bCs/>
          <w:sz w:val="22"/>
          <w:szCs w:val="22"/>
        </w:rPr>
        <w:t xml:space="preserve"> 3 VZP;</w:t>
      </w:r>
    </w:p>
    <w:p w14:paraId="27EF1A1B" w14:textId="77777777" w:rsidR="00633EF5" w:rsidRPr="001F71FE" w:rsidRDefault="00633EF5"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
          <w:bCs/>
          <w:sz w:val="22"/>
          <w:szCs w:val="22"/>
        </w:rPr>
        <w:t>vykonania takého úkonu</w:t>
      </w:r>
      <w:r w:rsidRPr="001F71FE">
        <w:rPr>
          <w:bCs/>
          <w:sz w:val="22"/>
          <w:szCs w:val="22"/>
        </w:rPr>
        <w:t xml:space="preserve"> zo strany Prijímateľa, </w:t>
      </w:r>
      <w:r w:rsidRPr="001F71FE">
        <w:rPr>
          <w:b/>
          <w:bCs/>
          <w:sz w:val="22"/>
          <w:szCs w:val="22"/>
        </w:rPr>
        <w:t xml:space="preserve">na ktorý je potrebný predchádzajúci písomný súhlas </w:t>
      </w:r>
      <w:r w:rsidRPr="001F71FE">
        <w:rPr>
          <w:bCs/>
          <w:sz w:val="22"/>
          <w:szCs w:val="22"/>
        </w:rPr>
        <w:t xml:space="preserve">Poskytovateľa v prípade, ak </w:t>
      </w:r>
      <w:r w:rsidRPr="001F71FE">
        <w:rPr>
          <w:b/>
          <w:bCs/>
          <w:sz w:val="22"/>
          <w:szCs w:val="22"/>
        </w:rPr>
        <w:t>súhlas nebol udelený</w:t>
      </w:r>
      <w:r w:rsidRPr="001F71FE">
        <w:rPr>
          <w:bCs/>
          <w:sz w:val="22"/>
          <w:szCs w:val="22"/>
        </w:rPr>
        <w:t>, alebo ak došlo k vykonaniu takého úkonu zo strany Prijímateľa bez žiadosti o takýto súhlas;</w:t>
      </w:r>
    </w:p>
    <w:p w14:paraId="1AC954E1" w14:textId="77777777" w:rsidR="002603CC" w:rsidRPr="001F71FE" w:rsidRDefault="002603CC" w:rsidP="00633EF5">
      <w:pPr>
        <w:pStyle w:val="Odsekzoznamu"/>
        <w:numPr>
          <w:ilvl w:val="1"/>
          <w:numId w:val="5"/>
        </w:numPr>
        <w:tabs>
          <w:tab w:val="clear" w:pos="720"/>
          <w:tab w:val="num" w:pos="2694"/>
        </w:tabs>
        <w:spacing w:before="120" w:line="264" w:lineRule="auto"/>
        <w:ind w:left="993" w:hanging="426"/>
        <w:jc w:val="both"/>
        <w:rPr>
          <w:bCs/>
          <w:sz w:val="22"/>
          <w:szCs w:val="22"/>
        </w:rPr>
      </w:pPr>
      <w:r w:rsidRPr="001F71FE">
        <w:rPr>
          <w:bCs/>
          <w:sz w:val="22"/>
          <w:szCs w:val="22"/>
        </w:rPr>
        <w:lastRenderedPageBreak/>
        <w:t>každé</w:t>
      </w:r>
      <w:r w:rsidR="008A3604" w:rsidRPr="001F71FE">
        <w:rPr>
          <w:bCs/>
          <w:sz w:val="22"/>
          <w:szCs w:val="22"/>
        </w:rPr>
        <w:t>ho</w:t>
      </w:r>
      <w:r w:rsidRPr="001F71FE">
        <w:rPr>
          <w:bCs/>
          <w:sz w:val="22"/>
          <w:szCs w:val="22"/>
        </w:rPr>
        <w:t xml:space="preserve"> porušeni</w:t>
      </w:r>
      <w:r w:rsidR="008A3604" w:rsidRPr="001F71FE">
        <w:rPr>
          <w:bCs/>
          <w:sz w:val="22"/>
          <w:szCs w:val="22"/>
        </w:rPr>
        <w:t>a</w:t>
      </w:r>
      <w:r w:rsidRPr="001F71FE">
        <w:rPr>
          <w:bCs/>
          <w:sz w:val="22"/>
          <w:szCs w:val="22"/>
        </w:rPr>
        <w:t xml:space="preserve"> povinností Prijímateľa, ktoré je v Zmluve </w:t>
      </w:r>
      <w:r w:rsidRPr="001F71FE">
        <w:rPr>
          <w:sz w:val="22"/>
          <w:szCs w:val="22"/>
        </w:rPr>
        <w:t xml:space="preserve">o poskytnutí NFP </w:t>
      </w:r>
      <w:r w:rsidRPr="001F71FE">
        <w:rPr>
          <w:bCs/>
          <w:sz w:val="22"/>
          <w:szCs w:val="22"/>
        </w:rPr>
        <w:t xml:space="preserve">označené ako </w:t>
      </w:r>
      <w:r w:rsidRPr="001F71FE">
        <w:rPr>
          <w:b/>
          <w:bCs/>
          <w:sz w:val="22"/>
          <w:szCs w:val="22"/>
        </w:rPr>
        <w:t>podstatné porušenie povinností</w:t>
      </w:r>
      <w:r w:rsidRPr="001F71FE">
        <w:rPr>
          <w:bCs/>
          <w:sz w:val="22"/>
          <w:szCs w:val="22"/>
        </w:rPr>
        <w:t xml:space="preserve"> alebo </w:t>
      </w:r>
      <w:r w:rsidRPr="001F71FE">
        <w:rPr>
          <w:b/>
          <w:bCs/>
          <w:sz w:val="22"/>
          <w:szCs w:val="22"/>
        </w:rPr>
        <w:t>podstatné porušenie Zmluvy</w:t>
      </w:r>
      <w:r w:rsidRPr="001F71FE">
        <w:rPr>
          <w:bCs/>
          <w:sz w:val="22"/>
          <w:szCs w:val="22"/>
        </w:rPr>
        <w:t xml:space="preserve"> o poskytnutí NFP</w:t>
      </w:r>
      <w:r w:rsidRPr="001F71FE">
        <w:rPr>
          <w:bCs/>
        </w:rPr>
        <w:t xml:space="preserve">. </w:t>
      </w:r>
    </w:p>
    <w:p w14:paraId="38C9F1C3" w14:textId="7CB35B37" w:rsidR="002603CC" w:rsidRPr="001F71FE" w:rsidRDefault="002603CC" w:rsidP="003535F1">
      <w:pPr>
        <w:pStyle w:val="Odsekzoznamu"/>
        <w:numPr>
          <w:ilvl w:val="0"/>
          <w:numId w:val="5"/>
        </w:numPr>
        <w:spacing w:before="120" w:line="264" w:lineRule="auto"/>
        <w:jc w:val="both"/>
        <w:rPr>
          <w:bCs/>
          <w:sz w:val="22"/>
          <w:szCs w:val="22"/>
        </w:rPr>
      </w:pPr>
      <w:r w:rsidRPr="001F71FE">
        <w:rPr>
          <w:bCs/>
          <w:sz w:val="22"/>
          <w:szCs w:val="22"/>
        </w:rPr>
        <w:t xml:space="preserve">V prípade </w:t>
      </w:r>
      <w:r w:rsidRPr="001F71FE">
        <w:rPr>
          <w:b/>
          <w:bCs/>
          <w:sz w:val="22"/>
          <w:szCs w:val="22"/>
        </w:rPr>
        <w:t>podstatného porušenia</w:t>
      </w:r>
      <w:r w:rsidRPr="001F71FE">
        <w:rPr>
          <w:bCs/>
          <w:sz w:val="22"/>
          <w:szCs w:val="22"/>
        </w:rPr>
        <w:t xml:space="preserve"> Zmluvy </w:t>
      </w:r>
      <w:r w:rsidRPr="001F71FE">
        <w:rPr>
          <w:sz w:val="22"/>
          <w:szCs w:val="22"/>
        </w:rPr>
        <w:t>o poskytnutí NFP</w:t>
      </w:r>
      <w:r w:rsidR="00D14A5B" w:rsidRPr="001F71FE">
        <w:rPr>
          <w:sz w:val="22"/>
          <w:szCs w:val="22"/>
        </w:rPr>
        <w:t>,</w:t>
      </w:r>
      <w:r w:rsidRPr="001F71FE">
        <w:rPr>
          <w:sz w:val="22"/>
          <w:szCs w:val="22"/>
        </w:rPr>
        <w:t xml:space="preserve"> </w:t>
      </w:r>
      <w:r w:rsidR="003535F1" w:rsidRPr="001F71FE">
        <w:rPr>
          <w:sz w:val="22"/>
          <w:szCs w:val="22"/>
        </w:rPr>
        <w:t>ako aj v prípadoch uvedených v predchádzajúcom odseku tohto článku</w:t>
      </w:r>
      <w:r w:rsidR="00D14A5B" w:rsidRPr="001F71FE">
        <w:rPr>
          <w:sz w:val="22"/>
          <w:szCs w:val="22"/>
        </w:rPr>
        <w:t>,</w:t>
      </w:r>
      <w:r w:rsidR="003535F1" w:rsidRPr="001F71FE">
        <w:rPr>
          <w:sz w:val="22"/>
          <w:szCs w:val="22"/>
        </w:rPr>
        <w:t xml:space="preserve"> </w:t>
      </w:r>
      <w:r w:rsidR="00372638" w:rsidRPr="001F71FE">
        <w:rPr>
          <w:b/>
          <w:bCs/>
          <w:sz w:val="22"/>
          <w:szCs w:val="22"/>
        </w:rPr>
        <w:t xml:space="preserve">má </w:t>
      </w:r>
      <w:r w:rsidR="00355442" w:rsidRPr="001F71FE">
        <w:rPr>
          <w:b/>
          <w:bCs/>
          <w:sz w:val="22"/>
          <w:szCs w:val="22"/>
        </w:rPr>
        <w:t>Poskytovateľ</w:t>
      </w:r>
      <w:r w:rsidRPr="001F71FE">
        <w:rPr>
          <w:bCs/>
          <w:sz w:val="22"/>
          <w:szCs w:val="22"/>
        </w:rPr>
        <w:t xml:space="preserve"> </w:t>
      </w:r>
      <w:r w:rsidR="00372638" w:rsidRPr="001F71FE">
        <w:rPr>
          <w:b/>
          <w:bCs/>
          <w:sz w:val="22"/>
          <w:szCs w:val="22"/>
        </w:rPr>
        <w:t>právo</w:t>
      </w:r>
      <w:r w:rsidRPr="001F71FE">
        <w:rPr>
          <w:bCs/>
          <w:sz w:val="22"/>
          <w:szCs w:val="22"/>
        </w:rPr>
        <w:t xml:space="preserve"> od Zmluvy </w:t>
      </w:r>
      <w:r w:rsidRPr="001F71FE">
        <w:rPr>
          <w:sz w:val="22"/>
          <w:szCs w:val="22"/>
        </w:rPr>
        <w:t xml:space="preserve">o poskytnutí NFP </w:t>
      </w:r>
      <w:r w:rsidRPr="001F71FE">
        <w:rPr>
          <w:b/>
          <w:bCs/>
          <w:sz w:val="22"/>
          <w:szCs w:val="22"/>
        </w:rPr>
        <w:t xml:space="preserve">odstúpiť </w:t>
      </w:r>
      <w:r w:rsidR="00A26DB2" w:rsidRPr="001F71FE">
        <w:rPr>
          <w:b/>
          <w:bCs/>
          <w:sz w:val="22"/>
          <w:szCs w:val="22"/>
        </w:rPr>
        <w:t>okamžite</w:t>
      </w:r>
      <w:r w:rsidR="00A26DB2" w:rsidRPr="001F71FE">
        <w:rPr>
          <w:bCs/>
          <w:sz w:val="22"/>
          <w:szCs w:val="22"/>
        </w:rPr>
        <w:t xml:space="preserve"> </w:t>
      </w:r>
      <w:r w:rsidRPr="001F71FE">
        <w:rPr>
          <w:bCs/>
          <w:sz w:val="22"/>
          <w:szCs w:val="22"/>
        </w:rPr>
        <w:t>po tom, ako sa o</w:t>
      </w:r>
      <w:r w:rsidR="006B48BF" w:rsidRPr="001F71FE">
        <w:rPr>
          <w:bCs/>
          <w:sz w:val="22"/>
          <w:szCs w:val="22"/>
        </w:rPr>
        <w:t> </w:t>
      </w:r>
      <w:r w:rsidRPr="001F71FE">
        <w:rPr>
          <w:bCs/>
          <w:sz w:val="22"/>
          <w:szCs w:val="22"/>
        </w:rPr>
        <w:t>porušení</w:t>
      </w:r>
      <w:r w:rsidR="006B48BF" w:rsidRPr="001F71FE">
        <w:rPr>
          <w:bCs/>
          <w:sz w:val="22"/>
          <w:szCs w:val="22"/>
        </w:rPr>
        <w:t xml:space="preserve"> povinnosti, resp. o dôvode podľa predchádzajúceho odseku tohto článku</w:t>
      </w:r>
      <w:r w:rsidRPr="001F71FE">
        <w:rPr>
          <w:bCs/>
          <w:sz w:val="22"/>
          <w:szCs w:val="22"/>
        </w:rPr>
        <w:t xml:space="preserve"> dozvedel</w:t>
      </w:r>
      <w:r w:rsidR="002B02DF" w:rsidRPr="001F71FE">
        <w:rPr>
          <w:bCs/>
          <w:sz w:val="22"/>
          <w:szCs w:val="22"/>
        </w:rPr>
        <w:t xml:space="preserve"> alebo kedykoľvek v priebehu plynutia premlčacej doby podľa príslušných ustanovení Obchodného zákonníka</w:t>
      </w:r>
      <w:r w:rsidR="006B6F36" w:rsidRPr="001F71FE">
        <w:rPr>
          <w:bCs/>
          <w:sz w:val="22"/>
          <w:szCs w:val="22"/>
        </w:rPr>
        <w:t xml:space="preserve">, </w:t>
      </w:r>
      <w:r w:rsidR="00554716" w:rsidRPr="001F71FE">
        <w:rPr>
          <w:sz w:val="22"/>
          <w:szCs w:val="22"/>
        </w:rPr>
        <w:t>nariadenia Rady (ES, EURATOM) č. 2988/95 o ochrane finančných záujmov Európskych spoločenstiev</w:t>
      </w:r>
      <w:r w:rsidR="002B02DF" w:rsidRPr="001F71FE">
        <w:rPr>
          <w:bCs/>
          <w:sz w:val="22"/>
          <w:szCs w:val="22"/>
        </w:rPr>
        <w:t xml:space="preserve"> </w:t>
      </w:r>
      <w:commentRangeStart w:id="222"/>
      <w:r w:rsidR="002B02DF" w:rsidRPr="001F71FE">
        <w:rPr>
          <w:bCs/>
          <w:sz w:val="22"/>
          <w:szCs w:val="22"/>
        </w:rPr>
        <w:t>a</w:t>
      </w:r>
      <w:ins w:id="223" w:author="Autor">
        <w:r w:rsidR="00596050">
          <w:rPr>
            <w:bCs/>
            <w:sz w:val="22"/>
            <w:szCs w:val="22"/>
          </w:rPr>
          <w:t xml:space="preserve"> podľa </w:t>
        </w:r>
      </w:ins>
      <w:r w:rsidR="00F148F8" w:rsidRPr="001F71FE">
        <w:rPr>
          <w:bCs/>
          <w:sz w:val="22"/>
          <w:szCs w:val="22"/>
        </w:rPr>
        <w:t> </w:t>
      </w:r>
      <w:r w:rsidR="002B02DF" w:rsidRPr="001F71FE">
        <w:rPr>
          <w:bCs/>
          <w:sz w:val="22"/>
          <w:szCs w:val="22"/>
        </w:rPr>
        <w:t>čl</w:t>
      </w:r>
      <w:r w:rsidR="00F148F8" w:rsidRPr="001F71FE">
        <w:rPr>
          <w:bCs/>
          <w:sz w:val="22"/>
          <w:szCs w:val="22"/>
        </w:rPr>
        <w:t>.</w:t>
      </w:r>
      <w:r w:rsidR="002B02DF" w:rsidRPr="001F71FE">
        <w:rPr>
          <w:bCs/>
          <w:sz w:val="22"/>
          <w:szCs w:val="22"/>
        </w:rPr>
        <w:t xml:space="preserve"> 5 ods</w:t>
      </w:r>
      <w:r w:rsidR="00F148F8" w:rsidRPr="001F71FE">
        <w:rPr>
          <w:bCs/>
          <w:sz w:val="22"/>
          <w:szCs w:val="22"/>
        </w:rPr>
        <w:t>.</w:t>
      </w:r>
      <w:r w:rsidR="002B02DF" w:rsidRPr="001F71FE">
        <w:rPr>
          <w:bCs/>
          <w:sz w:val="22"/>
          <w:szCs w:val="22"/>
        </w:rPr>
        <w:t xml:space="preserve"> 5.8 zmluvy</w:t>
      </w:r>
      <w:commentRangeEnd w:id="222"/>
      <w:r w:rsidR="00733F82" w:rsidRPr="001F71FE">
        <w:rPr>
          <w:rStyle w:val="Odkaznakomentr"/>
          <w:sz w:val="22"/>
          <w:szCs w:val="22"/>
          <w:lang w:val="x-none" w:eastAsia="x-none"/>
        </w:rPr>
        <w:commentReference w:id="222"/>
      </w:r>
      <w:r w:rsidRPr="001F71FE">
        <w:rPr>
          <w:bCs/>
          <w:sz w:val="22"/>
          <w:szCs w:val="22"/>
        </w:rPr>
        <w:t xml:space="preserve">. </w:t>
      </w:r>
    </w:p>
    <w:p w14:paraId="364C9E42" w14:textId="77777777" w:rsidR="00D14A5B" w:rsidRPr="001F71FE" w:rsidRDefault="003535F1" w:rsidP="00D14A5B">
      <w:pPr>
        <w:pStyle w:val="Odsekzoznamu"/>
        <w:numPr>
          <w:ilvl w:val="0"/>
          <w:numId w:val="5"/>
        </w:numPr>
        <w:spacing w:before="120" w:line="264" w:lineRule="auto"/>
        <w:jc w:val="both"/>
        <w:rPr>
          <w:bCs/>
          <w:sz w:val="22"/>
          <w:szCs w:val="22"/>
        </w:rPr>
      </w:pPr>
      <w:r w:rsidRPr="001F71FE">
        <w:rPr>
          <w:bCs/>
          <w:sz w:val="22"/>
          <w:szCs w:val="22"/>
        </w:rPr>
        <w:t xml:space="preserve">V prípade </w:t>
      </w:r>
      <w:r w:rsidRPr="001F71FE">
        <w:rPr>
          <w:b/>
          <w:bCs/>
          <w:sz w:val="22"/>
          <w:szCs w:val="22"/>
        </w:rPr>
        <w:t>nepodstatného porušenia Zmluvy</w:t>
      </w:r>
      <w:r w:rsidRPr="001F71FE">
        <w:rPr>
          <w:bCs/>
          <w:sz w:val="22"/>
          <w:szCs w:val="22"/>
        </w:rPr>
        <w:t xml:space="preserve"> </w:t>
      </w:r>
      <w:r w:rsidRPr="001F71FE">
        <w:rPr>
          <w:sz w:val="22"/>
          <w:szCs w:val="22"/>
        </w:rPr>
        <w:t xml:space="preserve">o poskytnutí NFP </w:t>
      </w:r>
      <w:r w:rsidRPr="001F71FE">
        <w:rPr>
          <w:b/>
          <w:bCs/>
          <w:sz w:val="22"/>
          <w:szCs w:val="22"/>
        </w:rPr>
        <w:t xml:space="preserve">je </w:t>
      </w:r>
      <w:r w:rsidR="00355442" w:rsidRPr="001F71FE">
        <w:rPr>
          <w:b/>
          <w:bCs/>
          <w:sz w:val="22"/>
          <w:szCs w:val="22"/>
        </w:rPr>
        <w:t>Poskytovateľ</w:t>
      </w:r>
      <w:r w:rsidRPr="001F71FE">
        <w:rPr>
          <w:b/>
          <w:bCs/>
          <w:sz w:val="22"/>
          <w:szCs w:val="22"/>
        </w:rPr>
        <w:t xml:space="preserve"> oprávnen</w:t>
      </w:r>
      <w:r w:rsidR="00355442" w:rsidRPr="001F71FE">
        <w:rPr>
          <w:b/>
          <w:bCs/>
          <w:sz w:val="22"/>
          <w:szCs w:val="22"/>
        </w:rPr>
        <w:t>ý</w:t>
      </w:r>
      <w:r w:rsidRPr="001F71FE">
        <w:rPr>
          <w:b/>
          <w:bCs/>
          <w:sz w:val="22"/>
          <w:szCs w:val="22"/>
        </w:rPr>
        <w:t xml:space="preserve"> od Zmluvy </w:t>
      </w:r>
      <w:r w:rsidRPr="001F71FE">
        <w:rPr>
          <w:b/>
          <w:sz w:val="22"/>
          <w:szCs w:val="22"/>
        </w:rPr>
        <w:t xml:space="preserve">o poskytnutí NFP </w:t>
      </w:r>
      <w:r w:rsidRPr="001F71FE">
        <w:rPr>
          <w:b/>
          <w:bCs/>
          <w:sz w:val="22"/>
          <w:szCs w:val="22"/>
        </w:rPr>
        <w:t>odstúpiť</w:t>
      </w:r>
      <w:r w:rsidR="00342FF8" w:rsidRPr="001F71FE">
        <w:rPr>
          <w:b/>
          <w:bCs/>
          <w:sz w:val="22"/>
          <w:szCs w:val="22"/>
        </w:rPr>
        <w:t>,</w:t>
      </w:r>
      <w:r w:rsidR="00355442" w:rsidRPr="001F71FE">
        <w:rPr>
          <w:b/>
          <w:bCs/>
          <w:sz w:val="22"/>
          <w:szCs w:val="22"/>
        </w:rPr>
        <w:t xml:space="preserve"> ak Prijímateľ nesplní svoju povinnosť ani v primeranej dodatočnej lehote</w:t>
      </w:r>
      <w:r w:rsidR="00355442" w:rsidRPr="001F71FE">
        <w:rPr>
          <w:bCs/>
          <w:sz w:val="22"/>
          <w:szCs w:val="22"/>
        </w:rPr>
        <w:t xml:space="preserve">, ktorá mu </w:t>
      </w:r>
      <w:r w:rsidR="002107E1" w:rsidRPr="001F71FE">
        <w:rPr>
          <w:bCs/>
          <w:sz w:val="22"/>
          <w:szCs w:val="22"/>
        </w:rPr>
        <w:t>na to bola poskytnutá. Ak dodatočné splnenie záväzku nie je možné, môže Poskytovateľ od Zmluvy o poskytnutí NFP odstúpiť aj bez poskytnutia dodatočnej primeranej lehoty.</w:t>
      </w:r>
      <w:r w:rsidR="00D14A5B" w:rsidRPr="001F71FE">
        <w:rPr>
          <w:bCs/>
          <w:sz w:val="22"/>
          <w:szCs w:val="22"/>
        </w:rPr>
        <w:t xml:space="preserve"> Aj v prípade podstatného porušenia Zmluvy </w:t>
      </w:r>
      <w:r w:rsidR="00D14A5B" w:rsidRPr="001F71FE">
        <w:rPr>
          <w:sz w:val="22"/>
          <w:szCs w:val="22"/>
        </w:rPr>
        <w:t xml:space="preserve">o poskytnutí NFP </w:t>
      </w:r>
      <w:r w:rsidR="00D14A5B" w:rsidRPr="001F71FE">
        <w:rPr>
          <w:bCs/>
          <w:sz w:val="22"/>
          <w:szCs w:val="22"/>
        </w:rPr>
        <w:t>je Poskytovateľ oprávnený poskytnúť Prijímateľovi dodatočnú lehotu na splnenie porušenej povinnosti, pričom ani poskytnutie takejto dodatočnej lehoty sa nedotýka toho, že ide o podstatné porušenie povinnosti (§</w:t>
      </w:r>
      <w:r w:rsidR="00342FF8" w:rsidRPr="001F71FE">
        <w:rPr>
          <w:bCs/>
          <w:sz w:val="22"/>
          <w:szCs w:val="22"/>
        </w:rPr>
        <w:t xml:space="preserve"> </w:t>
      </w:r>
      <w:r w:rsidR="00D14A5B" w:rsidRPr="001F71FE">
        <w:rPr>
          <w:bCs/>
          <w:sz w:val="22"/>
          <w:szCs w:val="22"/>
        </w:rPr>
        <w:t>345 ods</w:t>
      </w:r>
      <w:r w:rsidR="0032539D" w:rsidRPr="001F71FE">
        <w:rPr>
          <w:bCs/>
          <w:sz w:val="22"/>
          <w:szCs w:val="22"/>
        </w:rPr>
        <w:t>.</w:t>
      </w:r>
      <w:r w:rsidR="00D14A5B" w:rsidRPr="001F71FE">
        <w:rPr>
          <w:bCs/>
          <w:sz w:val="22"/>
          <w:szCs w:val="22"/>
        </w:rPr>
        <w:t xml:space="preserve"> 3 Obchodného zákonníka). </w:t>
      </w:r>
    </w:p>
    <w:p w14:paraId="34600A57" w14:textId="77777777" w:rsidR="002107E1" w:rsidRPr="001F71FE" w:rsidRDefault="002603CC" w:rsidP="002107E1">
      <w:pPr>
        <w:pStyle w:val="Odsekzoznamu"/>
        <w:numPr>
          <w:ilvl w:val="0"/>
          <w:numId w:val="5"/>
        </w:numPr>
        <w:spacing w:before="120" w:line="264" w:lineRule="auto"/>
        <w:jc w:val="both"/>
        <w:rPr>
          <w:bCs/>
          <w:sz w:val="22"/>
          <w:szCs w:val="22"/>
        </w:rPr>
      </w:pPr>
      <w:r w:rsidRPr="001F71FE">
        <w:rPr>
          <w:bCs/>
          <w:sz w:val="22"/>
          <w:szCs w:val="22"/>
        </w:rPr>
        <w:t xml:space="preserve">Odstúpenie od Zmluvy </w:t>
      </w:r>
      <w:r w:rsidRPr="001F71FE">
        <w:rPr>
          <w:sz w:val="22"/>
          <w:szCs w:val="22"/>
        </w:rPr>
        <w:t xml:space="preserve">o poskytnutí NFP </w:t>
      </w:r>
      <w:r w:rsidRPr="001F71FE">
        <w:rPr>
          <w:bCs/>
          <w:sz w:val="22"/>
          <w:szCs w:val="22"/>
        </w:rPr>
        <w:t>je</w:t>
      </w:r>
      <w:r w:rsidRPr="001F71FE">
        <w:rPr>
          <w:b/>
          <w:bCs/>
          <w:sz w:val="22"/>
          <w:szCs w:val="22"/>
        </w:rPr>
        <w:t xml:space="preserve"> účinné </w:t>
      </w:r>
      <w:r w:rsidRPr="001F71FE">
        <w:rPr>
          <w:bCs/>
          <w:sz w:val="22"/>
          <w:szCs w:val="22"/>
        </w:rPr>
        <w:t xml:space="preserve">dňom doručenia písomného oznámenia o odstúpení od Zmluvy </w:t>
      </w:r>
      <w:r w:rsidRPr="001F71FE">
        <w:rPr>
          <w:sz w:val="22"/>
          <w:szCs w:val="22"/>
        </w:rPr>
        <w:t xml:space="preserve">o poskytnutí NFP </w:t>
      </w:r>
      <w:r w:rsidRPr="001F71FE">
        <w:rPr>
          <w:bCs/>
          <w:sz w:val="22"/>
          <w:szCs w:val="22"/>
        </w:rPr>
        <w:t>druhej Zmluvnej strane. Na doručovanie sa vzťahuje čl</w:t>
      </w:r>
      <w:r w:rsidR="00584C12" w:rsidRPr="001F71FE">
        <w:rPr>
          <w:bCs/>
          <w:sz w:val="22"/>
          <w:szCs w:val="22"/>
        </w:rPr>
        <w:t>.</w:t>
      </w:r>
      <w:r w:rsidRPr="001F71FE">
        <w:rPr>
          <w:bCs/>
          <w:sz w:val="22"/>
          <w:szCs w:val="22"/>
        </w:rPr>
        <w:t xml:space="preserve"> </w:t>
      </w:r>
      <w:r w:rsidR="00584C12" w:rsidRPr="001F71FE">
        <w:rPr>
          <w:bCs/>
          <w:sz w:val="22"/>
          <w:szCs w:val="22"/>
        </w:rPr>
        <w:t>19</w:t>
      </w:r>
      <w:r w:rsidR="00EA1D8E" w:rsidRPr="001F71FE">
        <w:rPr>
          <w:bCs/>
          <w:sz w:val="22"/>
          <w:szCs w:val="22"/>
        </w:rPr>
        <w:t xml:space="preserve"> VZP</w:t>
      </w:r>
      <w:r w:rsidRPr="001F71FE">
        <w:rPr>
          <w:bCs/>
          <w:sz w:val="22"/>
          <w:szCs w:val="22"/>
        </w:rPr>
        <w:t>.</w:t>
      </w:r>
    </w:p>
    <w:p w14:paraId="63798691" w14:textId="4A6B7B53" w:rsidR="002107E1" w:rsidRPr="001F71FE" w:rsidRDefault="002603CC" w:rsidP="002107E1">
      <w:pPr>
        <w:pStyle w:val="Odsekzoznamu"/>
        <w:numPr>
          <w:ilvl w:val="0"/>
          <w:numId w:val="5"/>
        </w:numPr>
        <w:spacing w:before="120" w:line="264" w:lineRule="auto"/>
        <w:jc w:val="both"/>
        <w:rPr>
          <w:bCs/>
          <w:sz w:val="22"/>
          <w:szCs w:val="22"/>
        </w:rPr>
      </w:pPr>
      <w:r w:rsidRPr="001F71FE">
        <w:rPr>
          <w:bCs/>
          <w:sz w:val="22"/>
          <w:szCs w:val="22"/>
        </w:rPr>
        <w:t xml:space="preserve">Ak splneniu povinnosti Zmluvnej strany bráni OVZ, je druhá Zmluvná strana oprávnená od Zmluvy </w:t>
      </w:r>
      <w:r w:rsidRPr="001F71FE">
        <w:rPr>
          <w:sz w:val="22"/>
          <w:szCs w:val="22"/>
        </w:rPr>
        <w:t xml:space="preserve">o poskytnutí NFP </w:t>
      </w:r>
      <w:r w:rsidRPr="001F71FE">
        <w:rPr>
          <w:bCs/>
          <w:sz w:val="22"/>
          <w:szCs w:val="22"/>
        </w:rPr>
        <w:t>odstúpiť len vtedy,</w:t>
      </w:r>
      <w:r w:rsidRPr="001F71FE">
        <w:rPr>
          <w:b/>
          <w:bCs/>
          <w:sz w:val="22"/>
          <w:szCs w:val="22"/>
        </w:rPr>
        <w:t xml:space="preserve"> ak od vzniku OVZ uplynul aspoň jeden rok</w:t>
      </w:r>
      <w:r w:rsidRPr="001F71FE">
        <w:rPr>
          <w:bCs/>
          <w:sz w:val="22"/>
          <w:szCs w:val="22"/>
        </w:rPr>
        <w:t xml:space="preserve">. V prípade objektívnej nemožnosti plnenia (nezvratný zánik predmetu </w:t>
      </w:r>
      <w:ins w:id="224" w:author="Autor">
        <w:r w:rsidR="00750F60">
          <w:rPr>
            <w:bCs/>
            <w:sz w:val="22"/>
            <w:szCs w:val="22"/>
          </w:rPr>
          <w:t xml:space="preserve">Projektu </w:t>
        </w:r>
      </w:ins>
      <w:del w:id="225" w:author="Autor">
        <w:r w:rsidRPr="001F71FE" w:rsidDel="00750F60">
          <w:rPr>
            <w:bCs/>
            <w:sz w:val="22"/>
            <w:szCs w:val="22"/>
          </w:rPr>
          <w:delText xml:space="preserve">Zmluvy </w:delText>
        </w:r>
        <w:r w:rsidRPr="001F71FE" w:rsidDel="00750F60">
          <w:rPr>
            <w:sz w:val="22"/>
            <w:szCs w:val="22"/>
          </w:rPr>
          <w:delText xml:space="preserve">o poskytnutí NFP </w:delText>
        </w:r>
      </w:del>
      <w:r w:rsidRPr="001F71FE">
        <w:rPr>
          <w:bCs/>
          <w:sz w:val="22"/>
          <w:szCs w:val="22"/>
        </w:rPr>
        <w:t>a pod.) sa ustanovenie predchádzajúcej vety neuplatní a Zmluvné strany sú oprávnené postupovať podľa príslušných ustanovení Obchodného zákonníka a podporne Občianskeho zákonníka.</w:t>
      </w:r>
    </w:p>
    <w:p w14:paraId="482C5625" w14:textId="712F4C7A" w:rsidR="002107E1" w:rsidRPr="0073249C" w:rsidRDefault="002603CC" w:rsidP="002107E1">
      <w:pPr>
        <w:pStyle w:val="Odsekzoznamu"/>
        <w:numPr>
          <w:ilvl w:val="0"/>
          <w:numId w:val="5"/>
        </w:numPr>
        <w:spacing w:before="120" w:line="264" w:lineRule="auto"/>
        <w:jc w:val="both"/>
        <w:rPr>
          <w:bCs/>
          <w:sz w:val="22"/>
          <w:szCs w:val="22"/>
        </w:rPr>
      </w:pPr>
      <w:r w:rsidRPr="001F71FE">
        <w:rPr>
          <w:bCs/>
          <w:sz w:val="22"/>
          <w:szCs w:val="22"/>
        </w:rPr>
        <w:t xml:space="preserve">V prípade </w:t>
      </w:r>
      <w:r w:rsidRPr="0073249C">
        <w:rPr>
          <w:bCs/>
          <w:sz w:val="22"/>
          <w:szCs w:val="22"/>
        </w:rPr>
        <w:t xml:space="preserve">odstúpenia od Zmluvy </w:t>
      </w:r>
      <w:r w:rsidRPr="0073249C">
        <w:rPr>
          <w:sz w:val="22"/>
          <w:szCs w:val="22"/>
        </w:rPr>
        <w:t xml:space="preserve">o poskytnutí NFP </w:t>
      </w:r>
      <w:r w:rsidRPr="0073249C">
        <w:rPr>
          <w:bCs/>
          <w:sz w:val="22"/>
          <w:szCs w:val="22"/>
        </w:rPr>
        <w:t xml:space="preserve">zostávajú zachované tie práva a povinnosti Poskytovateľa, ktoré podľa svojej povahy majú platiť aj po skončení Zmluvy </w:t>
      </w:r>
      <w:r w:rsidRPr="0073249C">
        <w:rPr>
          <w:sz w:val="22"/>
          <w:szCs w:val="22"/>
        </w:rPr>
        <w:t>o poskytnutí NFP</w:t>
      </w:r>
      <w:r w:rsidRPr="0073249C">
        <w:rPr>
          <w:bCs/>
          <w:sz w:val="22"/>
          <w:szCs w:val="22"/>
        </w:rPr>
        <w:t xml:space="preserve">, a to najmä </w:t>
      </w:r>
      <w:r w:rsidRPr="0073249C">
        <w:rPr>
          <w:b/>
          <w:bCs/>
          <w:sz w:val="22"/>
          <w:szCs w:val="22"/>
        </w:rPr>
        <w:t xml:space="preserve">právo </w:t>
      </w:r>
      <w:del w:id="226" w:author="Autor">
        <w:r w:rsidRPr="0073249C" w:rsidDel="00D4494E">
          <w:rPr>
            <w:b/>
            <w:bCs/>
            <w:sz w:val="22"/>
            <w:szCs w:val="22"/>
          </w:rPr>
          <w:delText xml:space="preserve">a povinnosť </w:delText>
        </w:r>
      </w:del>
      <w:r w:rsidRPr="0073249C">
        <w:rPr>
          <w:b/>
          <w:bCs/>
          <w:sz w:val="22"/>
          <w:szCs w:val="22"/>
        </w:rPr>
        <w:t>požadovať vrátenie poskytnut</w:t>
      </w:r>
      <w:r w:rsidR="00382654" w:rsidRPr="0073249C">
        <w:rPr>
          <w:b/>
          <w:bCs/>
          <w:sz w:val="22"/>
          <w:szCs w:val="22"/>
        </w:rPr>
        <w:t>ého</w:t>
      </w:r>
      <w:r w:rsidRPr="0073249C">
        <w:rPr>
          <w:b/>
          <w:bCs/>
          <w:sz w:val="22"/>
          <w:szCs w:val="22"/>
        </w:rPr>
        <w:t xml:space="preserve"> NFP</w:t>
      </w:r>
      <w:r w:rsidR="00060119" w:rsidRPr="0073249C">
        <w:rPr>
          <w:b/>
          <w:bCs/>
          <w:sz w:val="22"/>
          <w:szCs w:val="22"/>
        </w:rPr>
        <w:t xml:space="preserve"> alebo jeho časti</w:t>
      </w:r>
      <w:del w:id="227" w:author="Autor">
        <w:r w:rsidR="00D52CFB" w:rsidRPr="0073249C" w:rsidDel="00690F83">
          <w:rPr>
            <w:b/>
            <w:bCs/>
            <w:sz w:val="22"/>
            <w:szCs w:val="22"/>
          </w:rPr>
          <w:delText xml:space="preserve"> </w:delText>
        </w:r>
        <w:r w:rsidR="00D52CFB" w:rsidRPr="0073249C" w:rsidDel="002415D4">
          <w:rPr>
            <w:bCs/>
            <w:sz w:val="22"/>
            <w:szCs w:val="22"/>
          </w:rPr>
          <w:delText>(</w:delText>
        </w:r>
        <w:r w:rsidR="00BF2CEC" w:rsidRPr="0073249C" w:rsidDel="002415D4">
          <w:rPr>
            <w:bCs/>
            <w:sz w:val="22"/>
            <w:szCs w:val="22"/>
          </w:rPr>
          <w:delText xml:space="preserve">vrátenie časti NFP, </w:delText>
        </w:r>
        <w:r w:rsidR="00D52CFB" w:rsidRPr="0073249C" w:rsidDel="002415D4">
          <w:rPr>
            <w:bCs/>
            <w:sz w:val="22"/>
            <w:szCs w:val="22"/>
          </w:rPr>
          <w:delText>ak bol cieľ Projektu dosiahnutý čiastočne)</w:delText>
        </w:r>
      </w:del>
      <w:r w:rsidRPr="0073249C">
        <w:rPr>
          <w:bCs/>
          <w:sz w:val="22"/>
          <w:szCs w:val="22"/>
        </w:rPr>
        <w:t xml:space="preserve">, </w:t>
      </w:r>
      <w:r w:rsidRPr="0073249C">
        <w:rPr>
          <w:b/>
          <w:bCs/>
          <w:sz w:val="22"/>
          <w:szCs w:val="22"/>
        </w:rPr>
        <w:t>právo na náhradu škody</w:t>
      </w:r>
      <w:r w:rsidRPr="0073249C">
        <w:rPr>
          <w:bCs/>
          <w:sz w:val="22"/>
          <w:szCs w:val="22"/>
        </w:rPr>
        <w:t xml:space="preserve">, ktorá vznikla porušením Zmluvy </w:t>
      </w:r>
      <w:r w:rsidRPr="0073249C">
        <w:rPr>
          <w:sz w:val="22"/>
          <w:szCs w:val="22"/>
        </w:rPr>
        <w:t>o poskytnutí NFP a</w:t>
      </w:r>
      <w:r w:rsidR="00DB1D98" w:rsidRPr="0073249C">
        <w:rPr>
          <w:sz w:val="22"/>
          <w:szCs w:val="22"/>
        </w:rPr>
        <w:t>ko aj</w:t>
      </w:r>
      <w:r w:rsidRPr="0073249C">
        <w:rPr>
          <w:sz w:val="22"/>
          <w:szCs w:val="22"/>
        </w:rPr>
        <w:t> ďalšie ustanovenia Zmluvy o poskytnutí NFP podľa svojho obsahu</w:t>
      </w:r>
      <w:r w:rsidRPr="0073249C">
        <w:rPr>
          <w:bCs/>
          <w:sz w:val="22"/>
          <w:szCs w:val="22"/>
        </w:rPr>
        <w:t>.</w:t>
      </w:r>
    </w:p>
    <w:p w14:paraId="67F1B1BD" w14:textId="77777777" w:rsidR="00DB1D98" w:rsidRPr="001F71FE" w:rsidRDefault="002603CC" w:rsidP="00DB1D98">
      <w:pPr>
        <w:pStyle w:val="Odsekzoznamu"/>
        <w:numPr>
          <w:ilvl w:val="0"/>
          <w:numId w:val="5"/>
        </w:numPr>
        <w:spacing w:before="120" w:line="264" w:lineRule="auto"/>
        <w:jc w:val="both"/>
        <w:rPr>
          <w:bCs/>
          <w:sz w:val="22"/>
          <w:szCs w:val="22"/>
        </w:rPr>
      </w:pPr>
      <w:r w:rsidRPr="0073249C">
        <w:rPr>
          <w:bCs/>
          <w:sz w:val="22"/>
          <w:szCs w:val="22"/>
        </w:rPr>
        <w:t xml:space="preserve">Ak sa Prijímateľ dostane do </w:t>
      </w:r>
      <w:r w:rsidRPr="0073249C">
        <w:rPr>
          <w:b/>
          <w:bCs/>
          <w:sz w:val="22"/>
          <w:szCs w:val="22"/>
        </w:rPr>
        <w:t>omeškania</w:t>
      </w:r>
      <w:r w:rsidRPr="0073249C">
        <w:rPr>
          <w:bCs/>
          <w:sz w:val="22"/>
          <w:szCs w:val="22"/>
        </w:rPr>
        <w:t xml:space="preserve"> s plnením Zmluvy </w:t>
      </w:r>
      <w:r w:rsidRPr="0073249C">
        <w:rPr>
          <w:sz w:val="22"/>
          <w:szCs w:val="22"/>
        </w:rPr>
        <w:t xml:space="preserve">o poskytnutí NFP </w:t>
      </w:r>
      <w:r w:rsidRPr="0073249C">
        <w:rPr>
          <w:b/>
          <w:bCs/>
          <w:sz w:val="22"/>
          <w:szCs w:val="22"/>
        </w:rPr>
        <w:t>v dôsledku porušenia, resp. nesplnenia povinnosti zo strany Poskytovateľa</w:t>
      </w:r>
      <w:r w:rsidRPr="0073249C">
        <w:rPr>
          <w:bCs/>
          <w:sz w:val="22"/>
          <w:szCs w:val="22"/>
        </w:rPr>
        <w:t>,</w:t>
      </w:r>
      <w:r w:rsidRPr="001F71FE">
        <w:rPr>
          <w:bCs/>
          <w:sz w:val="22"/>
          <w:szCs w:val="22"/>
        </w:rPr>
        <w:t xml:space="preserve"> Zmluvné strany súhlasia, že nejde o porušenie Zmluvy </w:t>
      </w:r>
      <w:r w:rsidRPr="001F71FE">
        <w:rPr>
          <w:sz w:val="22"/>
          <w:szCs w:val="22"/>
        </w:rPr>
        <w:t xml:space="preserve">o poskytnutí NFP </w:t>
      </w:r>
      <w:r w:rsidRPr="001F71FE">
        <w:rPr>
          <w:bCs/>
          <w:sz w:val="22"/>
          <w:szCs w:val="22"/>
        </w:rPr>
        <w:t>Prijímateľom.</w:t>
      </w:r>
    </w:p>
    <w:p w14:paraId="3E3C99DE" w14:textId="77777777" w:rsidR="00DB1D98" w:rsidRPr="001F71FE" w:rsidRDefault="002603CC" w:rsidP="00DB1D98">
      <w:pPr>
        <w:pStyle w:val="Odsekzoznamu"/>
        <w:numPr>
          <w:ilvl w:val="0"/>
          <w:numId w:val="5"/>
        </w:numPr>
        <w:spacing w:before="120" w:line="264" w:lineRule="auto"/>
        <w:jc w:val="both"/>
        <w:rPr>
          <w:bCs/>
          <w:sz w:val="22"/>
          <w:szCs w:val="22"/>
        </w:rPr>
      </w:pPr>
      <w:r w:rsidRPr="001F71FE">
        <w:rPr>
          <w:bCs/>
          <w:sz w:val="22"/>
          <w:szCs w:val="22"/>
        </w:rPr>
        <w:t xml:space="preserve">V prípade odstúpenia od Zmluvy o poskytnutí NFP je Prijímateľ povinný </w:t>
      </w:r>
      <w:r w:rsidRPr="001F71FE">
        <w:rPr>
          <w:sz w:val="22"/>
          <w:szCs w:val="22"/>
        </w:rPr>
        <w:t>na základe žiadosti Poskytovateľa vrátiť NFP alebo jeho časť. Táto povinnosť Prijímateľa sa uplatní aj vtedy, ak sa v jednotlivom článku Zmluvy o poskytnutí NFP označujúcom podstatné porušenie Zmluvy o poskytnutí NFP výslovne neuvádza, že Prijímateľ je povinný vrátiť NFP alebo jeho časť.</w:t>
      </w:r>
      <w:r w:rsidRPr="001F71FE">
        <w:rPr>
          <w:bCs/>
          <w:sz w:val="22"/>
          <w:szCs w:val="22"/>
        </w:rPr>
        <w:t xml:space="preserve"> </w:t>
      </w:r>
    </w:p>
    <w:p w14:paraId="35E7BD4E" w14:textId="5F333DC9" w:rsidR="002603CC" w:rsidRPr="00635E85" w:rsidRDefault="007773A4" w:rsidP="00DB1D98">
      <w:pPr>
        <w:pStyle w:val="Odsekzoznamu"/>
        <w:numPr>
          <w:ilvl w:val="0"/>
          <w:numId w:val="5"/>
        </w:numPr>
        <w:spacing w:before="120" w:line="264" w:lineRule="auto"/>
        <w:jc w:val="both"/>
        <w:rPr>
          <w:ins w:id="228" w:author="Autor"/>
          <w:bCs/>
          <w:sz w:val="22"/>
          <w:szCs w:val="22"/>
          <w:rPrChange w:id="229" w:author="Autor">
            <w:rPr>
              <w:ins w:id="230" w:author="Autor"/>
              <w:bCs/>
              <w:sz w:val="22"/>
              <w:szCs w:val="22"/>
              <w:highlight w:val="yellow"/>
            </w:rPr>
          </w:rPrChange>
        </w:rPr>
      </w:pPr>
      <w:ins w:id="231" w:author="Autor">
        <w:r>
          <w:rPr>
            <w:b/>
            <w:bCs/>
            <w:sz w:val="22"/>
            <w:szCs w:val="22"/>
          </w:rPr>
          <w:t xml:space="preserve">V prípade vypovedania </w:t>
        </w:r>
      </w:ins>
      <w:del w:id="232" w:author="Autor">
        <w:r w:rsidR="002603CC" w:rsidRPr="00094C10" w:rsidDel="007773A4">
          <w:rPr>
            <w:b/>
            <w:bCs/>
            <w:sz w:val="22"/>
            <w:szCs w:val="22"/>
          </w:rPr>
          <w:delText>Prijímateľ</w:delText>
        </w:r>
        <w:r w:rsidR="002603CC" w:rsidRPr="00094C10" w:rsidDel="007773A4">
          <w:rPr>
            <w:bCs/>
            <w:sz w:val="22"/>
            <w:szCs w:val="22"/>
          </w:rPr>
          <w:delText xml:space="preserve"> je oprávnený </w:delText>
        </w:r>
      </w:del>
      <w:r w:rsidR="002603CC" w:rsidRPr="00094C10">
        <w:rPr>
          <w:b/>
          <w:bCs/>
          <w:sz w:val="22"/>
          <w:szCs w:val="22"/>
        </w:rPr>
        <w:t>Zmluv</w:t>
      </w:r>
      <w:ins w:id="233" w:author="Autor">
        <w:r>
          <w:rPr>
            <w:b/>
            <w:bCs/>
            <w:sz w:val="22"/>
            <w:szCs w:val="22"/>
          </w:rPr>
          <w:t>y</w:t>
        </w:r>
      </w:ins>
      <w:del w:id="234" w:author="Autor">
        <w:r w:rsidR="002603CC" w:rsidRPr="00094C10" w:rsidDel="007773A4">
          <w:rPr>
            <w:b/>
            <w:bCs/>
            <w:sz w:val="22"/>
            <w:szCs w:val="22"/>
          </w:rPr>
          <w:delText>u</w:delText>
        </w:r>
      </w:del>
      <w:r w:rsidR="002603CC" w:rsidRPr="00094C10">
        <w:rPr>
          <w:bCs/>
          <w:sz w:val="22"/>
          <w:szCs w:val="22"/>
        </w:rPr>
        <w:t xml:space="preserve"> o poskytnutí NFP</w:t>
      </w:r>
      <w:ins w:id="235" w:author="Autor">
        <w:r>
          <w:rPr>
            <w:bCs/>
            <w:sz w:val="22"/>
            <w:szCs w:val="22"/>
          </w:rPr>
          <w:t xml:space="preserve"> </w:t>
        </w:r>
      </w:ins>
      <w:del w:id="236" w:author="Autor">
        <w:r w:rsidR="002603CC" w:rsidRPr="007773A4" w:rsidDel="007773A4">
          <w:rPr>
            <w:b/>
            <w:sz w:val="22"/>
            <w:szCs w:val="22"/>
            <w:rPrChange w:id="237" w:author="Autor">
              <w:rPr>
                <w:bCs/>
                <w:sz w:val="22"/>
                <w:szCs w:val="22"/>
              </w:rPr>
            </w:rPrChange>
          </w:rPr>
          <w:delText xml:space="preserve"> </w:delText>
        </w:r>
      </w:del>
      <w:ins w:id="238" w:author="Autor">
        <w:r w:rsidRPr="007773A4">
          <w:rPr>
            <w:b/>
            <w:sz w:val="22"/>
            <w:szCs w:val="22"/>
            <w:rPrChange w:id="239" w:author="Autor">
              <w:rPr>
                <w:bCs/>
                <w:sz w:val="22"/>
                <w:szCs w:val="22"/>
              </w:rPr>
            </w:rPrChange>
          </w:rPr>
          <w:t>zo strany Prijímateľa</w:t>
        </w:r>
        <w:r>
          <w:rPr>
            <w:b/>
            <w:sz w:val="22"/>
            <w:szCs w:val="22"/>
          </w:rPr>
          <w:t>,</w:t>
        </w:r>
        <w:r>
          <w:rPr>
            <w:bCs/>
            <w:sz w:val="22"/>
            <w:szCs w:val="22"/>
          </w:rPr>
          <w:t xml:space="preserve"> </w:t>
        </w:r>
      </w:ins>
      <w:del w:id="240" w:author="Autor">
        <w:r w:rsidR="002603CC" w:rsidRPr="00094C10" w:rsidDel="007773A4">
          <w:rPr>
            <w:b/>
            <w:bCs/>
            <w:sz w:val="22"/>
            <w:szCs w:val="22"/>
          </w:rPr>
          <w:delText>vypovedať</w:delText>
        </w:r>
        <w:r w:rsidR="002603CC" w:rsidRPr="00094C10" w:rsidDel="007773A4">
          <w:rPr>
            <w:bCs/>
            <w:sz w:val="22"/>
            <w:szCs w:val="22"/>
          </w:rPr>
          <w:delText xml:space="preserve"> z dôvodu, že nie je schopný realizovať Projekt tak, ako sa na </w:delText>
        </w:r>
        <w:r w:rsidR="002603CC" w:rsidRPr="00B115DF" w:rsidDel="007773A4">
          <w:rPr>
            <w:bCs/>
            <w:sz w:val="22"/>
            <w:szCs w:val="22"/>
          </w:rPr>
          <w:delText xml:space="preserve">Realizáciu aktivít Projektu zaviazal v Zmluve o poskytnutí NFP, alebo nie je schopný dosiahnuť </w:delText>
        </w:r>
        <w:r w:rsidR="00267476" w:rsidRPr="00B115DF" w:rsidDel="007447F1">
          <w:rPr>
            <w:bCs/>
            <w:sz w:val="22"/>
            <w:szCs w:val="22"/>
          </w:rPr>
          <w:delText xml:space="preserve">stanovený </w:delText>
        </w:r>
        <w:r w:rsidR="002603CC" w:rsidRPr="00B115DF" w:rsidDel="007447F1">
          <w:rPr>
            <w:bCs/>
            <w:sz w:val="22"/>
            <w:szCs w:val="22"/>
          </w:rPr>
          <w:delText xml:space="preserve">cieľ Projektu. Prijímateľ súhlasí s tým, že podaním </w:delText>
        </w:r>
        <w:r w:rsidR="002603CC" w:rsidRPr="00516196" w:rsidDel="007447F1">
          <w:rPr>
            <w:bCs/>
            <w:sz w:val="22"/>
            <w:szCs w:val="22"/>
          </w:rPr>
          <w:delText xml:space="preserve">výpovede mu vzniká povinnosť vrátiť </w:delText>
        </w:r>
      </w:del>
      <w:ins w:id="241" w:author="Autor">
        <w:r w:rsidR="007447F1">
          <w:rPr>
            <w:bCs/>
            <w:sz w:val="22"/>
            <w:szCs w:val="22"/>
          </w:rPr>
          <w:t xml:space="preserve">Poskytovateľ môže požadovať vrátenie </w:t>
        </w:r>
      </w:ins>
      <w:r w:rsidR="002603CC" w:rsidRPr="00516196">
        <w:rPr>
          <w:bCs/>
          <w:sz w:val="22"/>
          <w:szCs w:val="22"/>
        </w:rPr>
        <w:t>už vyplaten</w:t>
      </w:r>
      <w:ins w:id="242" w:author="Autor">
        <w:r w:rsidR="007447F1">
          <w:rPr>
            <w:bCs/>
            <w:sz w:val="22"/>
            <w:szCs w:val="22"/>
          </w:rPr>
          <w:t>ého</w:t>
        </w:r>
      </w:ins>
      <w:del w:id="243" w:author="Autor">
        <w:r w:rsidR="00B115DF" w:rsidRPr="00516196" w:rsidDel="007447F1">
          <w:rPr>
            <w:bCs/>
            <w:sz w:val="22"/>
            <w:szCs w:val="22"/>
          </w:rPr>
          <w:delText>ý</w:delText>
        </w:r>
      </w:del>
      <w:r w:rsidR="002603CC" w:rsidRPr="00B115DF">
        <w:rPr>
          <w:bCs/>
          <w:sz w:val="22"/>
          <w:szCs w:val="22"/>
        </w:rPr>
        <w:t xml:space="preserve"> NFP </w:t>
      </w:r>
      <w:r w:rsidR="00680CA5" w:rsidRPr="00B115DF">
        <w:rPr>
          <w:bCs/>
          <w:sz w:val="22"/>
          <w:szCs w:val="22"/>
        </w:rPr>
        <w:t>alebo je</w:t>
      </w:r>
      <w:r w:rsidR="004858C6" w:rsidRPr="00B115DF">
        <w:rPr>
          <w:bCs/>
          <w:sz w:val="22"/>
          <w:szCs w:val="22"/>
        </w:rPr>
        <w:t>ho čas</w:t>
      </w:r>
      <w:ins w:id="244" w:author="Autor">
        <w:r w:rsidR="007447F1">
          <w:rPr>
            <w:bCs/>
            <w:sz w:val="22"/>
            <w:szCs w:val="22"/>
          </w:rPr>
          <w:t>ti</w:t>
        </w:r>
      </w:ins>
      <w:del w:id="245" w:author="Autor">
        <w:r w:rsidR="004858C6" w:rsidRPr="00B115DF" w:rsidDel="007447F1">
          <w:rPr>
            <w:bCs/>
            <w:sz w:val="22"/>
            <w:szCs w:val="22"/>
          </w:rPr>
          <w:delText>ť</w:delText>
        </w:r>
      </w:del>
      <w:r w:rsidR="00BE7B5D" w:rsidRPr="00516196">
        <w:rPr>
          <w:bCs/>
          <w:sz w:val="22"/>
          <w:szCs w:val="22"/>
        </w:rPr>
        <w:t xml:space="preserve"> </w:t>
      </w:r>
      <w:del w:id="246" w:author="Autor">
        <w:r w:rsidR="00BE7B5D" w:rsidRPr="00516196" w:rsidDel="000842A2">
          <w:rPr>
            <w:bCs/>
            <w:sz w:val="22"/>
            <w:szCs w:val="22"/>
          </w:rPr>
          <w:delText>(vrátenie časti NFP, ak bol</w:delText>
        </w:r>
        <w:r w:rsidR="00E14119" w:rsidRPr="00ED4A41" w:rsidDel="000842A2">
          <w:rPr>
            <w:bCs/>
            <w:sz w:val="22"/>
            <w:szCs w:val="22"/>
          </w:rPr>
          <w:delText xml:space="preserve"> cieľ Projektu dosiahnutý čiast</w:delText>
        </w:r>
        <w:r w:rsidR="00BE7B5D" w:rsidRPr="00ED4A41" w:rsidDel="000842A2">
          <w:rPr>
            <w:bCs/>
            <w:sz w:val="22"/>
            <w:szCs w:val="22"/>
          </w:rPr>
          <w:delText>očne)</w:delText>
        </w:r>
        <w:r w:rsidR="00094C10" w:rsidRPr="00B115DF" w:rsidDel="000842A2">
          <w:rPr>
            <w:bCs/>
            <w:sz w:val="22"/>
            <w:szCs w:val="22"/>
          </w:rPr>
          <w:delText xml:space="preserve"> </w:delText>
        </w:r>
      </w:del>
      <w:r w:rsidR="002603CC" w:rsidRPr="00B115DF">
        <w:rPr>
          <w:bCs/>
          <w:sz w:val="22"/>
          <w:szCs w:val="22"/>
        </w:rPr>
        <w:t>podľa čl</w:t>
      </w:r>
      <w:r w:rsidR="00584C12" w:rsidRPr="00B115DF">
        <w:rPr>
          <w:bCs/>
          <w:sz w:val="22"/>
          <w:szCs w:val="22"/>
        </w:rPr>
        <w:t>. 18</w:t>
      </w:r>
      <w:r w:rsidR="002603CC" w:rsidRPr="00B115DF">
        <w:rPr>
          <w:bCs/>
          <w:sz w:val="22"/>
          <w:szCs w:val="22"/>
        </w:rPr>
        <w:t xml:space="preserve"> VZP za podmienok stanovených Poskytovateľom v </w:t>
      </w:r>
      <w:ins w:id="247" w:author="Autor">
        <w:r w:rsidR="0035775E">
          <w:rPr>
            <w:bCs/>
            <w:sz w:val="22"/>
            <w:szCs w:val="22"/>
          </w:rPr>
          <w:t>Ž</w:t>
        </w:r>
      </w:ins>
      <w:del w:id="248" w:author="Autor">
        <w:r w:rsidR="002603CC" w:rsidRPr="00B115DF" w:rsidDel="0035775E">
          <w:rPr>
            <w:bCs/>
            <w:sz w:val="22"/>
            <w:szCs w:val="22"/>
          </w:rPr>
          <w:delText>ž</w:delText>
        </w:r>
      </w:del>
      <w:r w:rsidR="002603CC" w:rsidRPr="00B115DF">
        <w:rPr>
          <w:bCs/>
          <w:sz w:val="22"/>
          <w:szCs w:val="22"/>
        </w:rPr>
        <w:t>iadosti o</w:t>
      </w:r>
      <w:del w:id="249" w:author="Autor">
        <w:r w:rsidR="002603CC" w:rsidRPr="00B115DF" w:rsidDel="00014061">
          <w:rPr>
            <w:bCs/>
            <w:sz w:val="22"/>
            <w:szCs w:val="22"/>
          </w:rPr>
          <w:delText> </w:delText>
        </w:r>
      </w:del>
      <w:ins w:id="250" w:author="Autor">
        <w:r w:rsidR="0035775E">
          <w:rPr>
            <w:bCs/>
            <w:sz w:val="22"/>
            <w:szCs w:val="22"/>
          </w:rPr>
          <w:t> </w:t>
        </w:r>
      </w:ins>
      <w:r w:rsidR="002603CC" w:rsidRPr="00B115DF">
        <w:rPr>
          <w:bCs/>
          <w:sz w:val="22"/>
          <w:szCs w:val="22"/>
        </w:rPr>
        <w:t>vrátenie</w:t>
      </w:r>
      <w:ins w:id="251" w:author="Autor">
        <w:r w:rsidR="0035775E">
          <w:rPr>
            <w:bCs/>
            <w:sz w:val="22"/>
            <w:szCs w:val="22"/>
          </w:rPr>
          <w:t xml:space="preserve"> finančných prostriedkov</w:t>
        </w:r>
        <w:r w:rsidR="00014061">
          <w:rPr>
            <w:bCs/>
            <w:sz w:val="22"/>
            <w:szCs w:val="22"/>
          </w:rPr>
          <w:t xml:space="preserve"> a to pri</w:t>
        </w:r>
        <w:r w:rsidR="00514045">
          <w:rPr>
            <w:bCs/>
            <w:sz w:val="22"/>
            <w:szCs w:val="22"/>
          </w:rPr>
          <w:t>a</w:t>
        </w:r>
        <w:r w:rsidR="00014061">
          <w:rPr>
            <w:bCs/>
            <w:sz w:val="22"/>
            <w:szCs w:val="22"/>
          </w:rPr>
          <w:t>moúmerne k závažnosti daných zlyhaní a po tom, ako je Prijímateľovi umožnené predložiť svoje pripomienky.</w:t>
        </w:r>
      </w:ins>
      <w:del w:id="252" w:author="Autor">
        <w:r w:rsidR="002603CC" w:rsidRPr="00B115DF" w:rsidDel="00014061">
          <w:rPr>
            <w:bCs/>
            <w:sz w:val="22"/>
            <w:szCs w:val="22"/>
          </w:rPr>
          <w:delText>.</w:delText>
        </w:r>
      </w:del>
      <w:r w:rsidR="002603CC" w:rsidRPr="00B115DF">
        <w:rPr>
          <w:bCs/>
          <w:sz w:val="22"/>
          <w:szCs w:val="22"/>
        </w:rPr>
        <w:t xml:space="preserve"> </w:t>
      </w:r>
      <w:r w:rsidR="002603CC" w:rsidRPr="00B115DF">
        <w:rPr>
          <w:b/>
          <w:bCs/>
          <w:sz w:val="22"/>
          <w:szCs w:val="22"/>
        </w:rPr>
        <w:t xml:space="preserve">Po </w:t>
      </w:r>
      <w:r w:rsidR="00633EF5" w:rsidRPr="00B115DF">
        <w:rPr>
          <w:b/>
          <w:bCs/>
          <w:sz w:val="22"/>
          <w:szCs w:val="22"/>
        </w:rPr>
        <w:t>doručení</w:t>
      </w:r>
      <w:r w:rsidR="002603CC" w:rsidRPr="00B115DF">
        <w:rPr>
          <w:b/>
          <w:bCs/>
          <w:sz w:val="22"/>
          <w:szCs w:val="22"/>
        </w:rPr>
        <w:t xml:space="preserve"> výpovede môže Prijímateľ túto vziať späť iba s písomným súhlasom Poskytovateľa</w:t>
      </w:r>
      <w:r w:rsidR="002603CC" w:rsidRPr="00B115DF">
        <w:rPr>
          <w:bCs/>
          <w:sz w:val="22"/>
          <w:szCs w:val="22"/>
        </w:rPr>
        <w:t xml:space="preserve">. </w:t>
      </w:r>
      <w:r w:rsidR="002603CC" w:rsidRPr="00B115DF">
        <w:rPr>
          <w:b/>
          <w:bCs/>
          <w:sz w:val="22"/>
          <w:szCs w:val="22"/>
        </w:rPr>
        <w:t>Výpovedná</w:t>
      </w:r>
      <w:r w:rsidR="002603CC" w:rsidRPr="001F71FE">
        <w:rPr>
          <w:b/>
          <w:bCs/>
          <w:sz w:val="22"/>
          <w:szCs w:val="22"/>
        </w:rPr>
        <w:t xml:space="preserve"> doba je jeden mesiac </w:t>
      </w:r>
      <w:r w:rsidR="002603CC" w:rsidRPr="001F71FE">
        <w:rPr>
          <w:bCs/>
          <w:sz w:val="22"/>
          <w:szCs w:val="22"/>
        </w:rPr>
        <w:t xml:space="preserve">odo dňa, kedy je </w:t>
      </w:r>
      <w:r w:rsidR="002603CC" w:rsidRPr="001F71FE">
        <w:rPr>
          <w:bCs/>
          <w:sz w:val="22"/>
          <w:szCs w:val="22"/>
        </w:rPr>
        <w:lastRenderedPageBreak/>
        <w:t xml:space="preserve">výpoveď doručená Poskytovateľovi. Počas plynutia výpovednej doby Zmluvné strany vykonajú úkony smerujúce k vysporiadaniu vzájomných práv a povinností, najmä Poskytovateľ vykoná </w:t>
      </w:r>
      <w:r w:rsidR="002603CC" w:rsidRPr="00635E85">
        <w:rPr>
          <w:bCs/>
          <w:sz w:val="22"/>
          <w:szCs w:val="22"/>
        </w:rPr>
        <w:t xml:space="preserve">úkony vzťahujúce sa k finančnému vysporiadaniu s Prijímateľom obdobne ako pri odstúpení od Zmluvy o poskytnutí NFP a Prijímateľ je povinný poskytnúť všetku potrebnú súčinnosť. </w:t>
      </w:r>
      <w:r w:rsidR="002603CC" w:rsidRPr="00635E85">
        <w:rPr>
          <w:b/>
          <w:bCs/>
          <w:sz w:val="22"/>
          <w:szCs w:val="22"/>
        </w:rPr>
        <w:t>Zmluva o poskytnutí NFP zaniká uplynutím výpovednej doby</w:t>
      </w:r>
      <w:r w:rsidR="002603CC" w:rsidRPr="00D81CAF">
        <w:rPr>
          <w:bCs/>
          <w:sz w:val="22"/>
          <w:szCs w:val="22"/>
        </w:rPr>
        <w:t xml:space="preserve"> s výnimkou ustanovení, ktoré nezanikajú ani v dôsledku zániku Zmluvy o poskytnutí NFP pri odstúpení od zmluvy </w:t>
      </w:r>
      <w:r w:rsidR="006C3BFB" w:rsidRPr="00635E85">
        <w:rPr>
          <w:bCs/>
          <w:sz w:val="22"/>
          <w:szCs w:val="22"/>
        </w:rPr>
        <w:t>podľa</w:t>
      </w:r>
      <w:r w:rsidR="002603CC" w:rsidRPr="00635E85">
        <w:rPr>
          <w:bCs/>
          <w:sz w:val="22"/>
          <w:szCs w:val="22"/>
        </w:rPr>
        <w:t xml:space="preserve"> ods</w:t>
      </w:r>
      <w:r w:rsidR="006C3BFB" w:rsidRPr="00635E85">
        <w:rPr>
          <w:bCs/>
          <w:sz w:val="22"/>
          <w:szCs w:val="22"/>
        </w:rPr>
        <w:t>.</w:t>
      </w:r>
      <w:r w:rsidR="002603CC" w:rsidRPr="00635E85">
        <w:rPr>
          <w:bCs/>
          <w:sz w:val="22"/>
          <w:szCs w:val="22"/>
        </w:rPr>
        <w:t xml:space="preserve"> </w:t>
      </w:r>
      <w:r w:rsidR="00DB1D98" w:rsidRPr="00635E85">
        <w:rPr>
          <w:bCs/>
          <w:sz w:val="22"/>
          <w:szCs w:val="22"/>
        </w:rPr>
        <w:t>12</w:t>
      </w:r>
      <w:r w:rsidR="002603CC" w:rsidRPr="00635E85">
        <w:rPr>
          <w:bCs/>
          <w:sz w:val="22"/>
          <w:szCs w:val="22"/>
        </w:rPr>
        <w:t xml:space="preserve"> tohto článku. </w:t>
      </w:r>
    </w:p>
    <w:p w14:paraId="44300BC4" w14:textId="77777777" w:rsidR="006E02E0" w:rsidRPr="00CA42CB" w:rsidRDefault="00703601" w:rsidP="00703601">
      <w:pPr>
        <w:pStyle w:val="Odsekzoznamu"/>
        <w:numPr>
          <w:ilvl w:val="0"/>
          <w:numId w:val="5"/>
        </w:numPr>
        <w:spacing w:before="120" w:line="264" w:lineRule="auto"/>
        <w:jc w:val="both"/>
        <w:rPr>
          <w:ins w:id="253" w:author="Autor"/>
          <w:bCs/>
          <w:sz w:val="22"/>
          <w:szCs w:val="22"/>
          <w:rPrChange w:id="254" w:author="Autor">
            <w:rPr>
              <w:ins w:id="255" w:author="Autor"/>
              <w:bCs/>
              <w:sz w:val="22"/>
              <w:szCs w:val="22"/>
              <w:highlight w:val="yellow"/>
            </w:rPr>
          </w:rPrChange>
        </w:rPr>
      </w:pPr>
      <w:ins w:id="256" w:author="Autor">
        <w:r w:rsidRPr="00635E85">
          <w:rPr>
            <w:b/>
            <w:sz w:val="22"/>
            <w:szCs w:val="22"/>
            <w:rPrChange w:id="257" w:author="Autor">
              <w:rPr>
                <w:b/>
                <w:sz w:val="22"/>
                <w:szCs w:val="22"/>
                <w:highlight w:val="yellow"/>
              </w:rPr>
            </w:rPrChange>
          </w:rPr>
          <w:t>Mimoriadne ukončenie Projektu</w:t>
        </w:r>
        <w:r w:rsidRPr="00635E85">
          <w:rPr>
            <w:bCs/>
            <w:sz w:val="22"/>
            <w:szCs w:val="22"/>
            <w:rPrChange w:id="258" w:author="Autor">
              <w:rPr>
                <w:bCs/>
                <w:sz w:val="22"/>
                <w:szCs w:val="22"/>
                <w:highlight w:val="yellow"/>
              </w:rPr>
            </w:rPrChange>
          </w:rPr>
          <w:t xml:space="preserve"> </w:t>
        </w:r>
        <w:r w:rsidRPr="00635E85">
          <w:rPr>
            <w:b/>
            <w:bCs/>
            <w:sz w:val="22"/>
            <w:szCs w:val="22"/>
            <w:rPrChange w:id="259" w:author="Autor">
              <w:rPr>
                <w:b/>
                <w:bCs/>
                <w:highlight w:val="yellow"/>
              </w:rPr>
            </w:rPrChange>
          </w:rPr>
          <w:t>dohodou Zmluvných strán</w:t>
        </w:r>
        <w:r w:rsidRPr="00635E85">
          <w:rPr>
            <w:bCs/>
            <w:sz w:val="22"/>
            <w:szCs w:val="22"/>
            <w:rPrChange w:id="260" w:author="Autor">
              <w:rPr>
                <w:bCs/>
                <w:sz w:val="22"/>
                <w:szCs w:val="22"/>
                <w:highlight w:val="yellow"/>
              </w:rPr>
            </w:rPrChange>
          </w:rPr>
          <w:t xml:space="preserve"> podľa ods. 3 tohto článku </w:t>
        </w:r>
        <w:r w:rsidRPr="00635E85">
          <w:rPr>
            <w:b/>
            <w:sz w:val="22"/>
            <w:szCs w:val="22"/>
            <w:rPrChange w:id="261" w:author="Autor">
              <w:rPr>
                <w:b/>
                <w:sz w:val="22"/>
                <w:szCs w:val="22"/>
                <w:highlight w:val="yellow"/>
              </w:rPr>
            </w:rPrChange>
          </w:rPr>
          <w:t>nemá za následok vznik povinnosti Prijímateľa vrátiť celú sumu už vyplateného NFP, ak bol cieľ Projektu dosiahnutý čiastočne.</w:t>
        </w:r>
        <w:r w:rsidRPr="00635E85">
          <w:rPr>
            <w:bCs/>
            <w:sz w:val="22"/>
            <w:szCs w:val="22"/>
            <w:rPrChange w:id="262" w:author="Autor">
              <w:rPr>
                <w:bCs/>
                <w:sz w:val="22"/>
                <w:szCs w:val="22"/>
                <w:highlight w:val="yellow"/>
              </w:rPr>
            </w:rPrChange>
          </w:rPr>
          <w:t xml:space="preserve"> Prijímateľ je povinný vrátiť časť NFP pomerne k nesplnenej časti cieľa Projektu podľa článku 18 VP. Rozsah práv a povinností, ktoré zostávajú zachované napriek</w:t>
        </w:r>
        <w:r w:rsidRPr="00CA42CB">
          <w:rPr>
            <w:bCs/>
            <w:sz w:val="22"/>
            <w:szCs w:val="22"/>
            <w:rPrChange w:id="263" w:author="Autor">
              <w:rPr>
                <w:bCs/>
                <w:sz w:val="22"/>
                <w:szCs w:val="22"/>
                <w:highlight w:val="yellow"/>
              </w:rPr>
            </w:rPrChange>
          </w:rPr>
          <w:t xml:space="preserve"> mimoriadnemu ukončeniu Projektu bude obsiahnutý v právnych úkonoch vykonaných </w:t>
        </w:r>
        <w:r w:rsidRPr="00CA42CB">
          <w:rPr>
            <w:bCs/>
            <w:sz w:val="22"/>
            <w:szCs w:val="22"/>
            <w:rPrChange w:id="264" w:author="Autor">
              <w:rPr>
                <w:bCs/>
                <w:highlight w:val="yellow"/>
              </w:rPr>
            </w:rPrChange>
          </w:rPr>
          <w:t>dohodou Zmluvných strán</w:t>
        </w:r>
        <w:r w:rsidRPr="00CA42CB">
          <w:rPr>
            <w:bCs/>
            <w:sz w:val="22"/>
            <w:szCs w:val="22"/>
            <w:rPrChange w:id="265" w:author="Autor">
              <w:rPr>
                <w:bCs/>
                <w:sz w:val="22"/>
                <w:szCs w:val="22"/>
                <w:highlight w:val="yellow"/>
              </w:rPr>
            </w:rPrChange>
          </w:rPr>
          <w:t>.</w:t>
        </w:r>
      </w:ins>
    </w:p>
    <w:p w14:paraId="64D7C3FA" w14:textId="59CDB89C" w:rsidR="00703601" w:rsidRPr="0097698D" w:rsidRDefault="00703601">
      <w:pPr>
        <w:pStyle w:val="Odsekzoznamu"/>
        <w:spacing w:before="120" w:line="264" w:lineRule="auto"/>
        <w:ind w:left="360"/>
        <w:jc w:val="both"/>
        <w:rPr>
          <w:ins w:id="266" w:author="Autor"/>
          <w:bCs/>
          <w:sz w:val="22"/>
          <w:szCs w:val="22"/>
        </w:rPr>
        <w:pPrChange w:id="267" w:author="Autor">
          <w:pPr>
            <w:pStyle w:val="Odsekzoznamu"/>
            <w:numPr>
              <w:numId w:val="5"/>
            </w:numPr>
            <w:tabs>
              <w:tab w:val="num" w:pos="360"/>
            </w:tabs>
            <w:spacing w:before="120" w:line="264" w:lineRule="auto"/>
            <w:ind w:left="360" w:hanging="360"/>
            <w:jc w:val="both"/>
          </w:pPr>
        </w:pPrChange>
      </w:pPr>
      <w:ins w:id="268" w:author="Autor">
        <w:r w:rsidRPr="0097698D">
          <w:rPr>
            <w:bCs/>
            <w:sz w:val="22"/>
            <w:szCs w:val="22"/>
            <w:rPrChange w:id="269" w:author="Autor">
              <w:rPr>
                <w:bCs/>
                <w:sz w:val="22"/>
                <w:szCs w:val="22"/>
                <w:highlight w:val="yellow"/>
              </w:rPr>
            </w:rPrChange>
          </w:rPr>
          <w:t xml:space="preserve"> </w:t>
        </w:r>
      </w:ins>
    </w:p>
    <w:p w14:paraId="3F6F5706" w14:textId="2B23E38B" w:rsidR="00C33EE2" w:rsidRPr="00ED4A41" w:rsidDel="00703601" w:rsidRDefault="00C33EE2">
      <w:pPr>
        <w:spacing w:before="120" w:after="120" w:line="257" w:lineRule="auto"/>
        <w:jc w:val="both"/>
        <w:rPr>
          <w:del w:id="270" w:author="Autor"/>
          <w:bCs/>
        </w:rPr>
        <w:pPrChange w:id="271" w:author="Autor">
          <w:pPr>
            <w:pStyle w:val="Odsekzoznamu"/>
            <w:numPr>
              <w:numId w:val="5"/>
            </w:numPr>
            <w:tabs>
              <w:tab w:val="num" w:pos="360"/>
            </w:tabs>
            <w:spacing w:before="120" w:line="264" w:lineRule="auto"/>
            <w:ind w:left="360" w:hanging="360"/>
            <w:jc w:val="both"/>
          </w:pPr>
        </w:pPrChange>
      </w:pPr>
    </w:p>
    <w:p w14:paraId="16562325" w14:textId="02159852" w:rsidR="00DB1D98" w:rsidRPr="001F71FE" w:rsidDel="00703601" w:rsidRDefault="00DB1D98" w:rsidP="00DB1D98">
      <w:pPr>
        <w:pStyle w:val="Odsekzoznamu"/>
        <w:spacing w:before="120" w:line="264" w:lineRule="auto"/>
        <w:ind w:left="360"/>
        <w:jc w:val="both"/>
        <w:rPr>
          <w:del w:id="272" w:author="Autor"/>
          <w:bCs/>
          <w:sz w:val="22"/>
          <w:szCs w:val="22"/>
        </w:rPr>
      </w:pPr>
    </w:p>
    <w:p w14:paraId="018EF2B3" w14:textId="77777777" w:rsidR="00CA0D2A" w:rsidRPr="001F71FE" w:rsidRDefault="00923EA0" w:rsidP="00CA0D2A">
      <w:pPr>
        <w:keepNext/>
        <w:spacing w:line="240" w:lineRule="auto"/>
        <w:ind w:left="1440" w:hanging="1440"/>
        <w:jc w:val="both"/>
        <w:outlineLvl w:val="2"/>
        <w:rPr>
          <w:rFonts w:ascii="Times New Roman" w:hAnsi="Times New Roman"/>
          <w:b/>
          <w:bCs/>
          <w:sz w:val="26"/>
          <w:szCs w:val="26"/>
          <w:lang w:eastAsia="x-none"/>
        </w:rPr>
      </w:pPr>
      <w:r w:rsidRPr="001F71FE">
        <w:rPr>
          <w:rFonts w:ascii="Times New Roman" w:hAnsi="Times New Roman"/>
          <w:b/>
          <w:bCs/>
          <w:sz w:val="26"/>
          <w:szCs w:val="26"/>
        </w:rPr>
        <w:t xml:space="preserve">Článok </w:t>
      </w:r>
      <w:r w:rsidR="00284F45" w:rsidRPr="001F71FE">
        <w:rPr>
          <w:rFonts w:ascii="Times New Roman" w:hAnsi="Times New Roman"/>
          <w:b/>
          <w:bCs/>
          <w:sz w:val="26"/>
          <w:szCs w:val="26"/>
        </w:rPr>
        <w:t>18</w:t>
      </w:r>
      <w:r w:rsidR="00C54143" w:rsidRPr="001F71FE">
        <w:rPr>
          <w:rFonts w:ascii="Times New Roman" w:hAnsi="Times New Roman"/>
          <w:b/>
          <w:bCs/>
          <w:sz w:val="26"/>
          <w:szCs w:val="26"/>
          <w:lang w:val="x-none" w:eastAsia="x-none"/>
        </w:rPr>
        <w:t xml:space="preserve"> </w:t>
      </w:r>
      <w:r w:rsidR="00CA0D2A" w:rsidRPr="001F71FE">
        <w:rPr>
          <w:rFonts w:ascii="Times New Roman" w:hAnsi="Times New Roman"/>
          <w:b/>
          <w:bCs/>
          <w:sz w:val="26"/>
          <w:szCs w:val="26"/>
          <w:lang w:val="x-none" w:eastAsia="x-none"/>
        </w:rPr>
        <w:t xml:space="preserve">VYSPORIADANIE FINANČNÝCH VZŤAHOV </w:t>
      </w:r>
    </w:p>
    <w:p w14:paraId="64016F9A" w14:textId="77777777" w:rsidR="00CA0D2A" w:rsidRPr="001F71FE" w:rsidRDefault="00CA0D2A" w:rsidP="00972BE8">
      <w:pPr>
        <w:numPr>
          <w:ilvl w:val="0"/>
          <w:numId w:val="9"/>
        </w:numPr>
        <w:tabs>
          <w:tab w:val="num" w:pos="-4962"/>
        </w:tabs>
        <w:spacing w:before="240" w:line="264" w:lineRule="auto"/>
        <w:ind w:left="426" w:hanging="426"/>
        <w:jc w:val="both"/>
        <w:rPr>
          <w:rFonts w:ascii="Times New Roman" w:hAnsi="Times New Roman"/>
        </w:rPr>
      </w:pPr>
      <w:commentRangeStart w:id="273"/>
      <w:r w:rsidRPr="001F71FE">
        <w:rPr>
          <w:rFonts w:ascii="Times New Roman" w:hAnsi="Times New Roman"/>
          <w:b/>
          <w:lang w:eastAsia="sk-SK"/>
        </w:rPr>
        <w:t>Prijímateľ</w:t>
      </w:r>
      <w:r w:rsidRPr="001F71FE">
        <w:rPr>
          <w:rFonts w:ascii="Times New Roman" w:hAnsi="Times New Roman"/>
          <w:b/>
        </w:rPr>
        <w:t xml:space="preserve"> sa zaväzuje</w:t>
      </w:r>
      <w:commentRangeEnd w:id="273"/>
      <w:r w:rsidRPr="001F71FE">
        <w:rPr>
          <w:rFonts w:ascii="Times New Roman" w:hAnsi="Times New Roman"/>
          <w:b/>
          <w:sz w:val="16"/>
          <w:szCs w:val="16"/>
          <w:lang w:val="x-none" w:eastAsia="x-none"/>
        </w:rPr>
        <w:commentReference w:id="273"/>
      </w:r>
      <w:r w:rsidRPr="001F71FE">
        <w:rPr>
          <w:rFonts w:ascii="Times New Roman" w:hAnsi="Times New Roman"/>
        </w:rPr>
        <w:t>:</w:t>
      </w:r>
    </w:p>
    <w:p w14:paraId="26235817" w14:textId="77777777" w:rsidR="00CA0D2A" w:rsidRPr="001F71FE"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1F71FE">
        <w:rPr>
          <w:rFonts w:ascii="Times New Roman" w:hAnsi="Times New Roman"/>
          <w:lang w:eastAsia="sk-SK"/>
        </w:rPr>
        <w:t>vrátiť NFP alebo jeho časť, ak ho</w:t>
      </w:r>
      <w:r w:rsidRPr="001F71FE">
        <w:rPr>
          <w:rFonts w:ascii="Times New Roman" w:hAnsi="Times New Roman"/>
          <w:b/>
          <w:lang w:eastAsia="sk-SK"/>
        </w:rPr>
        <w:t xml:space="preserve"> nevyčerpal</w:t>
      </w:r>
      <w:r w:rsidRPr="001F71FE">
        <w:rPr>
          <w:rFonts w:ascii="Times New Roman" w:hAnsi="Times New Roman"/>
          <w:lang w:eastAsia="sk-SK"/>
        </w:rPr>
        <w:t xml:space="preserve"> podľa podmienok Zmluvy o poskytnutí NFP, alebo ak</w:t>
      </w:r>
      <w:r w:rsidRPr="001F71FE">
        <w:rPr>
          <w:rFonts w:ascii="Times New Roman" w:hAnsi="Times New Roman"/>
          <w:b/>
          <w:lang w:eastAsia="sk-SK"/>
        </w:rPr>
        <w:t xml:space="preserve"> nezúčtoval celú sumu </w:t>
      </w:r>
      <w:r w:rsidRPr="001F71FE">
        <w:rPr>
          <w:rFonts w:ascii="Times New Roman" w:hAnsi="Times New Roman"/>
          <w:lang w:eastAsia="sk-SK"/>
        </w:rPr>
        <w:t>poskytnutého predfinancovania alebo zálohovej platby, alebo ak</w:t>
      </w:r>
      <w:r w:rsidRPr="001F71FE">
        <w:rPr>
          <w:rFonts w:ascii="Times New Roman" w:hAnsi="Times New Roman"/>
          <w:b/>
          <w:lang w:eastAsia="sk-SK"/>
        </w:rPr>
        <w:t xml:space="preserve"> mu vznikol kurzový zisk</w:t>
      </w:r>
      <w:r w:rsidRPr="001F71FE">
        <w:rPr>
          <w:rFonts w:ascii="Times New Roman" w:hAnsi="Times New Roman"/>
          <w:lang w:eastAsia="sk-SK"/>
        </w:rPr>
        <w:t>; suma neprevyšujúca 100 EUR podľa § 35 ods</w:t>
      </w:r>
      <w:r w:rsidR="005A1289" w:rsidRPr="001F71FE">
        <w:rPr>
          <w:rFonts w:ascii="Times New Roman" w:hAnsi="Times New Roman"/>
          <w:lang w:eastAsia="sk-SK"/>
        </w:rPr>
        <w:t>.</w:t>
      </w:r>
      <w:r w:rsidRPr="001F71FE">
        <w:rPr>
          <w:rFonts w:ascii="Times New Roman" w:hAnsi="Times New Roman"/>
          <w:lang w:eastAsia="sk-SK"/>
        </w:rPr>
        <w:t xml:space="preserve"> 2 zákona o príspevkoch z fondov EÚ sa uplatní na úhrnnú sumu celkového nevyčerpaného NFP alebo jeho časti z poskytnutých zálohových platieb alebo z poskytnutých predfinancovaní, pričom Poskytovateľ môže tieto čiastkové sumy kumulovať a pri prekročení sumy 100 EUR vymáhať priebežne alebo až pri poslednom zúčtovaní zálohovej platby alebo poskytnutého predfinancovania,   </w:t>
      </w:r>
    </w:p>
    <w:p w14:paraId="34F733F0" w14:textId="77777777" w:rsidR="00CA0D2A" w:rsidRPr="001F71FE"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1F71FE">
        <w:rPr>
          <w:rFonts w:ascii="Times New Roman" w:hAnsi="Times New Roman"/>
          <w:lang w:eastAsia="sk-SK"/>
        </w:rPr>
        <w:t>vrátiť prostriedky</w:t>
      </w:r>
      <w:r w:rsidRPr="001F71FE">
        <w:rPr>
          <w:rFonts w:ascii="Times New Roman" w:hAnsi="Times New Roman"/>
          <w:b/>
          <w:lang w:eastAsia="sk-SK"/>
        </w:rPr>
        <w:t xml:space="preserve"> poskytnuté omylom</w:t>
      </w:r>
      <w:r w:rsidRPr="001F71FE">
        <w:rPr>
          <w:rFonts w:ascii="Times New Roman" w:hAnsi="Times New Roman"/>
          <w:lang w:eastAsia="sk-SK"/>
        </w:rPr>
        <w:t>; suma neprevyšujúca 100 EUR podľa § 35 ods</w:t>
      </w:r>
      <w:r w:rsidR="0032539D" w:rsidRPr="001F71FE">
        <w:rPr>
          <w:rFonts w:ascii="Times New Roman" w:hAnsi="Times New Roman"/>
          <w:lang w:eastAsia="sk-SK"/>
        </w:rPr>
        <w:t>.</w:t>
      </w:r>
      <w:r w:rsidRPr="001F71FE">
        <w:rPr>
          <w:rFonts w:ascii="Times New Roman" w:hAnsi="Times New Roman"/>
          <w:lang w:eastAsia="sk-SK"/>
        </w:rPr>
        <w:t xml:space="preserve"> 2 zákona o príspevkoch z fondov EÚ sa v tomto prípade neuplatňuje,  </w:t>
      </w:r>
    </w:p>
    <w:p w14:paraId="0A903FE7" w14:textId="77777777" w:rsidR="00CA0D2A" w:rsidRPr="001F71FE"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1F71FE">
        <w:rPr>
          <w:rFonts w:ascii="Times New Roman" w:hAnsi="Times New Roman"/>
          <w:lang w:eastAsia="sk-SK"/>
        </w:rPr>
        <w:t xml:space="preserve">vrátiť NFP alebo jeho časť, ak </w:t>
      </w:r>
      <w:r w:rsidRPr="001F71FE">
        <w:rPr>
          <w:rFonts w:ascii="Times New Roman" w:hAnsi="Times New Roman"/>
          <w:b/>
          <w:lang w:eastAsia="sk-SK"/>
        </w:rPr>
        <w:t>porušil povinnosti uvedené v Zmluve o poskytnutí NFP</w:t>
      </w:r>
      <w:r w:rsidRPr="001F71FE">
        <w:rPr>
          <w:rFonts w:ascii="Times New Roman" w:hAnsi="Times New Roman"/>
          <w:lang w:eastAsia="sk-SK"/>
        </w:rPr>
        <w:t xml:space="preserve"> a porušenie povinnosti znamená </w:t>
      </w:r>
      <w:r w:rsidRPr="001F71FE">
        <w:rPr>
          <w:rFonts w:ascii="Times New Roman" w:hAnsi="Times New Roman"/>
          <w:b/>
          <w:lang w:eastAsia="sk-SK"/>
        </w:rPr>
        <w:t>porušenie finančnej disciplíny</w:t>
      </w:r>
      <w:r w:rsidRPr="001F71FE">
        <w:rPr>
          <w:rFonts w:ascii="Times New Roman" w:hAnsi="Times New Roman"/>
          <w:lang w:eastAsia="sk-SK"/>
        </w:rPr>
        <w:t xml:space="preserve"> podľa § 31 ods</w:t>
      </w:r>
      <w:r w:rsidR="0032539D" w:rsidRPr="001F71FE">
        <w:rPr>
          <w:rFonts w:ascii="Times New Roman" w:hAnsi="Times New Roman"/>
          <w:lang w:eastAsia="sk-SK"/>
        </w:rPr>
        <w:t>.</w:t>
      </w:r>
      <w:r w:rsidRPr="001F71FE">
        <w:rPr>
          <w:rFonts w:ascii="Times New Roman" w:hAnsi="Times New Roman"/>
          <w:lang w:eastAsia="sk-SK"/>
        </w:rPr>
        <w:t xml:space="preserve"> 1 písm</w:t>
      </w:r>
      <w:r w:rsidR="0032539D" w:rsidRPr="001F71FE">
        <w:rPr>
          <w:rFonts w:ascii="Times New Roman" w:hAnsi="Times New Roman"/>
          <w:lang w:eastAsia="sk-SK"/>
        </w:rPr>
        <w:t>.</w:t>
      </w:r>
      <w:r w:rsidRPr="001F71FE">
        <w:rPr>
          <w:rFonts w:ascii="Times New Roman" w:hAnsi="Times New Roman"/>
          <w:lang w:eastAsia="sk-SK"/>
        </w:rPr>
        <w:t xml:space="preserve"> a), b), c) </w:t>
      </w:r>
      <w:r w:rsidR="001C5496" w:rsidRPr="001F71FE">
        <w:rPr>
          <w:rFonts w:ascii="Times New Roman" w:hAnsi="Times New Roman"/>
          <w:lang w:eastAsia="sk-SK"/>
        </w:rPr>
        <w:t xml:space="preserve">Zákona </w:t>
      </w:r>
      <w:r w:rsidRPr="001F71FE">
        <w:rPr>
          <w:rFonts w:ascii="Times New Roman" w:hAnsi="Times New Roman"/>
          <w:lang w:eastAsia="sk-SK"/>
        </w:rPr>
        <w:t>o rozpočtových pravidlách; suma neprevyšujúca 100 EUR podľa § 35 ods</w:t>
      </w:r>
      <w:r w:rsidR="005A1289" w:rsidRPr="001F71FE">
        <w:rPr>
          <w:rFonts w:ascii="Times New Roman" w:hAnsi="Times New Roman"/>
          <w:lang w:eastAsia="sk-SK"/>
        </w:rPr>
        <w:t>.</w:t>
      </w:r>
      <w:r w:rsidRPr="001F71FE">
        <w:rPr>
          <w:rFonts w:ascii="Times New Roman" w:hAnsi="Times New Roman"/>
          <w:lang w:eastAsia="sk-SK"/>
        </w:rPr>
        <w:t xml:space="preserve"> 2 zákona o príspevkoch z fondov EÚ sa uplatní na vyplatený NFP alebo jeho časť systémom refundácie alebo na úhrnnú sumu celkového NFP alebo jeho časť nezúčtovaných zálohových platieb alebo predfinancovaní, </w:t>
      </w:r>
    </w:p>
    <w:p w14:paraId="5AF03FDB" w14:textId="0B4FD53E" w:rsidR="00CA0D2A" w:rsidRPr="001F71FE"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1F71FE">
        <w:rPr>
          <w:rFonts w:ascii="Times New Roman" w:hAnsi="Times New Roman"/>
          <w:lang w:eastAsia="sk-SK"/>
        </w:rPr>
        <w:t xml:space="preserve">vrátiť NFP alebo jeho časť, ak v súvislosti s Projektom bolo </w:t>
      </w:r>
      <w:r w:rsidRPr="001F71FE">
        <w:rPr>
          <w:rFonts w:ascii="Times New Roman" w:hAnsi="Times New Roman"/>
          <w:b/>
          <w:lang w:eastAsia="sk-SK"/>
        </w:rPr>
        <w:t xml:space="preserve">porušené ustanovenie právneho predpisu SR alebo </w:t>
      </w:r>
      <w:r w:rsidR="00CF1C94" w:rsidRPr="001F71FE">
        <w:rPr>
          <w:rFonts w:ascii="Times New Roman" w:hAnsi="Times New Roman"/>
          <w:b/>
          <w:lang w:eastAsia="sk-SK"/>
        </w:rPr>
        <w:t xml:space="preserve">Právneho </w:t>
      </w:r>
      <w:r w:rsidRPr="001F71FE">
        <w:rPr>
          <w:rFonts w:ascii="Times New Roman" w:hAnsi="Times New Roman"/>
          <w:b/>
          <w:lang w:eastAsia="sk-SK"/>
        </w:rPr>
        <w:t>aktu EÚ</w:t>
      </w:r>
      <w:r w:rsidRPr="001F71FE">
        <w:rPr>
          <w:rFonts w:ascii="Times New Roman" w:hAnsi="Times New Roman"/>
          <w:lang w:eastAsia="sk-SK"/>
        </w:rPr>
        <w:t xml:space="preserve"> (bez ohľadu na konanie alebo opomenutie Prijímateľa alebo jeho zavinenie) a toto porušenie znamená </w:t>
      </w:r>
      <w:r w:rsidRPr="001F71FE">
        <w:rPr>
          <w:rFonts w:ascii="Times New Roman" w:hAnsi="Times New Roman"/>
          <w:b/>
          <w:lang w:eastAsia="sk-SK"/>
        </w:rPr>
        <w:t>Nezrovnalosť</w:t>
      </w:r>
      <w:r w:rsidRPr="001F71FE">
        <w:rPr>
          <w:rFonts w:ascii="Times New Roman" w:hAnsi="Times New Roman"/>
          <w:lang w:eastAsia="sk-SK"/>
        </w:rPr>
        <w:t xml:space="preserve"> a nejde o porušenie finančnej disciplíny podľa § 31 ods</w:t>
      </w:r>
      <w:r w:rsidR="0032539D" w:rsidRPr="001F71FE">
        <w:rPr>
          <w:rFonts w:ascii="Times New Roman" w:hAnsi="Times New Roman"/>
          <w:lang w:eastAsia="sk-SK"/>
        </w:rPr>
        <w:t>.</w:t>
      </w:r>
      <w:r w:rsidRPr="001F71FE">
        <w:rPr>
          <w:rFonts w:ascii="Times New Roman" w:hAnsi="Times New Roman"/>
          <w:lang w:eastAsia="sk-SK"/>
        </w:rPr>
        <w:t xml:space="preserve"> 1 písm</w:t>
      </w:r>
      <w:r w:rsidR="0032539D" w:rsidRPr="001F71FE">
        <w:rPr>
          <w:rFonts w:ascii="Times New Roman" w:hAnsi="Times New Roman"/>
          <w:lang w:eastAsia="sk-SK"/>
        </w:rPr>
        <w:t>.</w:t>
      </w:r>
      <w:r w:rsidRPr="001F71FE">
        <w:rPr>
          <w:rFonts w:ascii="Times New Roman" w:hAnsi="Times New Roman"/>
          <w:lang w:eastAsia="sk-SK"/>
        </w:rPr>
        <w:t xml:space="preserve"> a), b), c) Zákona o rozpočtových pravidlách; vzhľadom k skutočnosti, že za Nezrovnalosť sa považuje také porušenie podmienok poskytnutia NFP, s ktorým sa spája povinnosť vrátenia NFP alebo jeho časti, v prípade, ak Prijímateľ takýto NFP alebo jeho časť nevráti postupom stanoveným v</w:t>
      </w:r>
      <w:r w:rsidR="005A1289" w:rsidRPr="001F71FE">
        <w:rPr>
          <w:rFonts w:ascii="Times New Roman" w:hAnsi="Times New Roman"/>
          <w:lang w:eastAsia="sk-SK"/>
        </w:rPr>
        <w:t> </w:t>
      </w:r>
      <w:r w:rsidRPr="001F71FE">
        <w:rPr>
          <w:rFonts w:ascii="Times New Roman" w:hAnsi="Times New Roman"/>
          <w:lang w:eastAsia="sk-SK"/>
        </w:rPr>
        <w:t>ods</w:t>
      </w:r>
      <w:r w:rsidR="005A1289" w:rsidRPr="001F71FE">
        <w:rPr>
          <w:rFonts w:ascii="Times New Roman" w:hAnsi="Times New Roman"/>
          <w:lang w:eastAsia="sk-SK"/>
        </w:rPr>
        <w:t>.</w:t>
      </w:r>
      <w:r w:rsidRPr="001F71FE">
        <w:rPr>
          <w:rFonts w:ascii="Times New Roman" w:hAnsi="Times New Roman"/>
          <w:lang w:eastAsia="sk-SK"/>
        </w:rPr>
        <w:t xml:space="preserve"> 3 až </w:t>
      </w:r>
      <w:r w:rsidR="00F62F29" w:rsidRPr="001F71FE">
        <w:rPr>
          <w:rFonts w:ascii="Times New Roman" w:hAnsi="Times New Roman"/>
          <w:lang w:eastAsia="sk-SK"/>
        </w:rPr>
        <w:t xml:space="preserve">7 </w:t>
      </w:r>
      <w:r w:rsidRPr="001F71FE">
        <w:rPr>
          <w:rFonts w:ascii="Times New Roman" w:hAnsi="Times New Roman"/>
          <w:lang w:eastAsia="sk-SK"/>
        </w:rPr>
        <w:t>tohto článku</w:t>
      </w:r>
      <w:del w:id="274" w:author="Autor">
        <w:r w:rsidRPr="001F71FE" w:rsidDel="0024630E">
          <w:rPr>
            <w:rFonts w:ascii="Times New Roman" w:hAnsi="Times New Roman"/>
            <w:lang w:eastAsia="sk-SK"/>
          </w:rPr>
          <w:delText xml:space="preserve"> VZP</w:delText>
        </w:r>
      </w:del>
      <w:r w:rsidRPr="001F71FE">
        <w:rPr>
          <w:rFonts w:ascii="Times New Roman" w:hAnsi="Times New Roman"/>
          <w:lang w:eastAsia="sk-SK"/>
        </w:rPr>
        <w:t>, bude sa na toto porušenie podmienok Zmluvy o poskytnutí NFP aplikovať ustanovenie druhej vety § 31 ods</w:t>
      </w:r>
      <w:r w:rsidR="0032539D" w:rsidRPr="001F71FE">
        <w:rPr>
          <w:rFonts w:ascii="Times New Roman" w:hAnsi="Times New Roman"/>
          <w:lang w:eastAsia="sk-SK"/>
        </w:rPr>
        <w:t>.</w:t>
      </w:r>
      <w:r w:rsidRPr="001F71FE">
        <w:rPr>
          <w:rFonts w:ascii="Times New Roman" w:hAnsi="Times New Roman"/>
          <w:lang w:eastAsia="sk-SK"/>
        </w:rPr>
        <w:t xml:space="preserve"> 7 Zákona o rozpočtových pravidlách; suma neprevyšujúca 100 EUR podľa § 35 ods</w:t>
      </w:r>
      <w:r w:rsidR="0032539D" w:rsidRPr="001F71FE">
        <w:rPr>
          <w:rFonts w:ascii="Times New Roman" w:hAnsi="Times New Roman"/>
          <w:lang w:eastAsia="sk-SK"/>
        </w:rPr>
        <w:t>.</w:t>
      </w:r>
      <w:r w:rsidRPr="001F71FE">
        <w:rPr>
          <w:rFonts w:ascii="Times New Roman" w:hAnsi="Times New Roman"/>
          <w:lang w:eastAsia="sk-SK"/>
        </w:rPr>
        <w:t xml:space="preserve"> 2 zákona o príspevkoch z fondov EÚ sa uplatní na úhrnnú sumu Nezrovnalosti, </w:t>
      </w:r>
    </w:p>
    <w:p w14:paraId="4DCEA493" w14:textId="77777777" w:rsidR="00CA0D2A" w:rsidRPr="001F71FE"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1F71FE">
        <w:rPr>
          <w:rFonts w:ascii="Times New Roman" w:hAnsi="Times New Roman"/>
          <w:lang w:eastAsia="sk-SK"/>
        </w:rPr>
        <w:t>vrátiť NFP alebo jeho časť, ak Prijímateľ</w:t>
      </w:r>
      <w:r w:rsidRPr="001F71FE">
        <w:rPr>
          <w:rFonts w:ascii="Times New Roman" w:hAnsi="Times New Roman"/>
          <w:b/>
          <w:lang w:eastAsia="sk-SK"/>
        </w:rPr>
        <w:t xml:space="preserve"> porušil pravidlá a postupy verejného obstarávania</w:t>
      </w:r>
      <w:r w:rsidRPr="001F71FE">
        <w:rPr>
          <w:rFonts w:ascii="Times New Roman" w:hAnsi="Times New Roman"/>
          <w:lang w:eastAsia="sk-SK"/>
        </w:rPr>
        <w:t xml:space="preserve"> a toto porušenie malo alebo mohlo mať vplyv na výsledok verejného </w:t>
      </w:r>
      <w:r w:rsidRPr="001F71FE">
        <w:rPr>
          <w:rFonts w:ascii="Times New Roman" w:hAnsi="Times New Roman"/>
          <w:lang w:eastAsia="sk-SK"/>
        </w:rPr>
        <w:lastRenderedPageBreak/>
        <w:t>obstarávania alebo pravidlá a postupy vzťahujúce sa na obstarávanie služieb, tovarov a stavebných prác, ak takéto obstarávanie nespadá pod zákon o VO; suma neprevyšujúca 100 EUR podľa § 35 ods. 2 zákona o príspevkoch z fondov EÚ sa uplatní na poskytnutý NFP alebo jeho časť,</w:t>
      </w:r>
    </w:p>
    <w:p w14:paraId="0B8C8A73" w14:textId="77777777" w:rsidR="00CA0D2A" w:rsidRPr="001F71FE"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1F71FE">
        <w:rPr>
          <w:rFonts w:ascii="Times New Roman" w:hAnsi="Times New Roman"/>
          <w:lang w:eastAsia="sk-SK"/>
        </w:rPr>
        <w:t>vrátiť NFP alebo jeho časť, ak</w:t>
      </w:r>
      <w:r w:rsidRPr="001F71FE">
        <w:rPr>
          <w:rFonts w:ascii="Times New Roman" w:hAnsi="Times New Roman"/>
          <w:b/>
          <w:lang w:eastAsia="sk-SK"/>
        </w:rPr>
        <w:t xml:space="preserve"> porušil zákaz nelegálneho zamestnávania</w:t>
      </w:r>
      <w:r w:rsidRPr="001F71FE">
        <w:rPr>
          <w:rFonts w:ascii="Times New Roman" w:hAnsi="Times New Roman"/>
          <w:lang w:eastAsia="sk-SK"/>
        </w:rPr>
        <w:t xml:space="preserve"> podľa § 35 ods. 3 zákona o príspevkoch z fondov EÚ; suma neprevyšujúca 100 EUR podľa § 35 ods. 2 zákona o príspevkoch z fondov EÚ sa uplatní na poskytnutý NFP alebo jeho časť,</w:t>
      </w:r>
    </w:p>
    <w:p w14:paraId="29A81899" w14:textId="77777777" w:rsidR="00CA0D2A" w:rsidRPr="001F71FE" w:rsidRDefault="00CA0D2A" w:rsidP="00972BE8">
      <w:pPr>
        <w:numPr>
          <w:ilvl w:val="0"/>
          <w:numId w:val="22"/>
        </w:numPr>
        <w:tabs>
          <w:tab w:val="num" w:pos="-4962"/>
          <w:tab w:val="left" w:pos="567"/>
        </w:tabs>
        <w:spacing w:before="240" w:line="264" w:lineRule="auto"/>
        <w:ind w:left="851" w:hanging="425"/>
        <w:contextualSpacing/>
        <w:jc w:val="both"/>
        <w:rPr>
          <w:rFonts w:ascii="Times New Roman" w:hAnsi="Times New Roman"/>
          <w:lang w:eastAsia="sk-SK"/>
        </w:rPr>
      </w:pPr>
      <w:r w:rsidRPr="001F71FE">
        <w:rPr>
          <w:rFonts w:ascii="Times New Roman" w:hAnsi="Times New Roman"/>
          <w:lang w:eastAsia="sk-SK"/>
        </w:rPr>
        <w:t xml:space="preserve">vrátiť NFP alebo jeho časť </w:t>
      </w:r>
      <w:r w:rsidRPr="001F71FE">
        <w:rPr>
          <w:rFonts w:ascii="Times New Roman" w:hAnsi="Times New Roman"/>
          <w:b/>
          <w:lang w:eastAsia="sk-SK"/>
        </w:rPr>
        <w:t>v iných prípadoch, ak to ustanovuje Zmluva</w:t>
      </w:r>
      <w:r w:rsidRPr="001F71FE">
        <w:rPr>
          <w:rFonts w:ascii="Times New Roman" w:hAnsi="Times New Roman"/>
          <w:lang w:eastAsia="sk-SK"/>
        </w:rPr>
        <w:t xml:space="preserve"> o poskytnutí NFP</w:t>
      </w:r>
      <w:r w:rsidR="00565D6E" w:rsidRPr="001F71FE">
        <w:rPr>
          <w:rFonts w:ascii="Times New Roman" w:hAnsi="Times New Roman"/>
          <w:lang w:eastAsia="sk-SK"/>
        </w:rPr>
        <w:t>,</w:t>
      </w:r>
      <w:r w:rsidRPr="001F71FE">
        <w:rPr>
          <w:rFonts w:ascii="Times New Roman" w:hAnsi="Times New Roman"/>
          <w:lang w:eastAsia="sk-SK"/>
        </w:rPr>
        <w:t xml:space="preserve"> alebo ak došlo k zániku Zmluvy o poskytnutí NFP v zmysle čl</w:t>
      </w:r>
      <w:r w:rsidR="005509F4" w:rsidRPr="001F71FE">
        <w:rPr>
          <w:rFonts w:ascii="Times New Roman" w:hAnsi="Times New Roman"/>
          <w:lang w:eastAsia="sk-SK"/>
        </w:rPr>
        <w:t>.</w:t>
      </w:r>
      <w:r w:rsidRPr="001F71FE">
        <w:rPr>
          <w:rFonts w:ascii="Times New Roman" w:hAnsi="Times New Roman"/>
          <w:lang w:eastAsia="sk-SK"/>
        </w:rPr>
        <w:t xml:space="preserve"> </w:t>
      </w:r>
      <w:r w:rsidR="00972BE8" w:rsidRPr="001F71FE">
        <w:rPr>
          <w:rFonts w:ascii="Times New Roman" w:hAnsi="Times New Roman"/>
          <w:lang w:eastAsia="sk-SK"/>
        </w:rPr>
        <w:t>17</w:t>
      </w:r>
      <w:r w:rsidR="001E77D0" w:rsidRPr="001F71FE">
        <w:rPr>
          <w:rFonts w:ascii="Times New Roman" w:hAnsi="Times New Roman"/>
          <w:lang w:eastAsia="sk-SK"/>
        </w:rPr>
        <w:t xml:space="preserve"> </w:t>
      </w:r>
      <w:r w:rsidRPr="001F71FE">
        <w:rPr>
          <w:rFonts w:ascii="Times New Roman" w:hAnsi="Times New Roman"/>
          <w:lang w:eastAsia="sk-SK"/>
        </w:rPr>
        <w:t>VZP z dôvodu mimoriadneho ukončenia Zmluvy o poskytnutí NFP; suma neprevyšujúca 100 EUR podľa § 35 ods</w:t>
      </w:r>
      <w:r w:rsidR="005A1289" w:rsidRPr="001F71FE">
        <w:rPr>
          <w:rFonts w:ascii="Times New Roman" w:hAnsi="Times New Roman"/>
          <w:lang w:eastAsia="sk-SK"/>
        </w:rPr>
        <w:t>.</w:t>
      </w:r>
      <w:r w:rsidRPr="001F71FE">
        <w:rPr>
          <w:rFonts w:ascii="Times New Roman" w:hAnsi="Times New Roman"/>
          <w:lang w:eastAsia="sk-SK"/>
        </w:rPr>
        <w:t xml:space="preserve"> 2 zákona o príspevkoch  z fondov EÚ sa uplatní na poskytnutý NFP alebo jeho časť,</w:t>
      </w:r>
    </w:p>
    <w:p w14:paraId="30C46F9D" w14:textId="77777777" w:rsidR="00805AD4" w:rsidRPr="001F71FE"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893640">
        <w:rPr>
          <w:rFonts w:ascii="Times New Roman" w:hAnsi="Times New Roman"/>
          <w:b/>
        </w:rPr>
        <w:t xml:space="preserve">vrátiť </w:t>
      </w:r>
      <w:r w:rsidRPr="001F71FE">
        <w:rPr>
          <w:rFonts w:ascii="Times New Roman" w:hAnsi="Times New Roman"/>
          <w:b/>
        </w:rPr>
        <w:t>preplatok</w:t>
      </w:r>
      <w:r w:rsidRPr="001F71FE">
        <w:rPr>
          <w:rFonts w:ascii="Times New Roman" w:hAnsi="Times New Roman"/>
        </w:rPr>
        <w:t xml:space="preserve"> </w:t>
      </w:r>
      <w:r w:rsidRPr="001F71FE">
        <w:rPr>
          <w:rFonts w:ascii="Times New Roman" w:hAnsi="Times New Roman"/>
          <w:lang w:eastAsia="sk-SK"/>
        </w:rPr>
        <w:t xml:space="preserve">vzniknutý na základe zúčtovania </w:t>
      </w:r>
      <w:r w:rsidR="00407DD1" w:rsidRPr="001F71FE">
        <w:rPr>
          <w:rFonts w:ascii="Times New Roman" w:hAnsi="Times New Roman"/>
          <w:lang w:eastAsia="sk-SK"/>
        </w:rPr>
        <w:t>P</w:t>
      </w:r>
      <w:r w:rsidRPr="001F71FE">
        <w:rPr>
          <w:rFonts w:ascii="Times New Roman" w:hAnsi="Times New Roman"/>
          <w:lang w:eastAsia="sk-SK"/>
        </w:rPr>
        <w:t xml:space="preserve">reddavkovej platby </w:t>
      </w:r>
      <w:r w:rsidRPr="001F71FE">
        <w:rPr>
          <w:rFonts w:ascii="Times New Roman" w:hAnsi="Times New Roman"/>
          <w:b/>
          <w:lang w:eastAsia="sk-SK"/>
        </w:rPr>
        <w:t xml:space="preserve">najneskôr spolu s predložením </w:t>
      </w:r>
      <w:r w:rsidR="00F01C1A" w:rsidRPr="001F71FE">
        <w:rPr>
          <w:rFonts w:ascii="Times New Roman" w:hAnsi="Times New Roman"/>
          <w:b/>
          <w:lang w:eastAsia="sk-SK"/>
        </w:rPr>
        <w:t>dokladu</w:t>
      </w:r>
      <w:r w:rsidRPr="001F71FE">
        <w:rPr>
          <w:rFonts w:ascii="Times New Roman" w:hAnsi="Times New Roman"/>
          <w:b/>
          <w:lang w:eastAsia="sk-SK"/>
        </w:rPr>
        <w:t xml:space="preserve"> k preukázaniu dodania predmetu plnenia</w:t>
      </w:r>
      <w:r w:rsidR="00F01C1A" w:rsidRPr="001F71FE">
        <w:rPr>
          <w:rFonts w:ascii="Times New Roman" w:hAnsi="Times New Roman"/>
          <w:lang w:eastAsia="sk-SK"/>
        </w:rPr>
        <w:t xml:space="preserve"> </w:t>
      </w:r>
      <w:r w:rsidR="00F01C1A" w:rsidRPr="001F71FE">
        <w:rPr>
          <w:rFonts w:ascii="Times New Roman" w:hAnsi="Times New Roman"/>
        </w:rPr>
        <w:t>v súvislosti s Preddavkovou platbou</w:t>
      </w:r>
      <w:r w:rsidRPr="001F71FE">
        <w:rPr>
          <w:rFonts w:ascii="Times New Roman" w:hAnsi="Times New Roman"/>
          <w:lang w:eastAsia="sk-SK"/>
        </w:rPr>
        <w:t>; suma neprevyšujúca 100 EUR podľa § 35 ods</w:t>
      </w:r>
      <w:r w:rsidR="005A1289" w:rsidRPr="001F71FE">
        <w:rPr>
          <w:rFonts w:ascii="Times New Roman" w:hAnsi="Times New Roman"/>
          <w:lang w:eastAsia="sk-SK"/>
        </w:rPr>
        <w:t>.</w:t>
      </w:r>
      <w:r w:rsidRPr="001F71FE">
        <w:rPr>
          <w:rFonts w:ascii="Times New Roman" w:hAnsi="Times New Roman"/>
          <w:lang w:eastAsia="sk-SK"/>
        </w:rPr>
        <w:t xml:space="preserve"> 2 zákona o príspevkoch z fondov EÚ sa uplatní na úhrnnú sumu celkového preplatku Preddavkovej platby</w:t>
      </w:r>
      <w:r w:rsidR="00805AD4" w:rsidRPr="001F71FE">
        <w:rPr>
          <w:rFonts w:ascii="Times New Roman" w:hAnsi="Times New Roman"/>
          <w:lang w:eastAsia="sk-SK"/>
        </w:rPr>
        <w:t>,</w:t>
      </w:r>
    </w:p>
    <w:p w14:paraId="7AFA9F31" w14:textId="77777777" w:rsidR="00CA0D2A" w:rsidRPr="001F71FE" w:rsidRDefault="00805AD4" w:rsidP="001D6F73">
      <w:pPr>
        <w:pStyle w:val="Textkomentra"/>
        <w:numPr>
          <w:ilvl w:val="0"/>
          <w:numId w:val="22"/>
        </w:numPr>
        <w:jc w:val="both"/>
        <w:rPr>
          <w:lang w:eastAsia="sk-SK"/>
        </w:rPr>
      </w:pPr>
      <w:r w:rsidRPr="001F71FE">
        <w:rPr>
          <w:b/>
          <w:sz w:val="22"/>
          <w:szCs w:val="22"/>
        </w:rPr>
        <w:t>vrátiť čistý príjem</w:t>
      </w:r>
      <w:r w:rsidRPr="001F71FE">
        <w:rPr>
          <w:sz w:val="22"/>
          <w:szCs w:val="22"/>
        </w:rPr>
        <w:t xml:space="preserve"> </w:t>
      </w:r>
      <w:r w:rsidRPr="001F71FE">
        <w:rPr>
          <w:b/>
          <w:sz w:val="22"/>
          <w:szCs w:val="22"/>
        </w:rPr>
        <w:t>z Projektu</w:t>
      </w:r>
      <w:r w:rsidRPr="001F71FE">
        <w:rPr>
          <w:sz w:val="22"/>
          <w:szCs w:val="22"/>
        </w:rPr>
        <w:t xml:space="preserve"> v prípade, ak bol počas Realizácie Projektu alebo v období troch rokov od Finančného ukončenia Projektu (alebo do 30. septembra 2030, podľa toho čo nastane skôr) vytvorený príjem; suma neprevyšujúca 100 EUR podľa § 35 odsek 2 zákona o príspevkoch z fondov EÚ sa v tomto prípade neuplatňuje“.</w:t>
      </w:r>
    </w:p>
    <w:p w14:paraId="7BBA0DBD" w14:textId="0944CFAA" w:rsidR="00CA0D2A" w:rsidRPr="008E188E" w:rsidRDefault="00CA0D2A" w:rsidP="00972BE8">
      <w:pPr>
        <w:numPr>
          <w:ilvl w:val="0"/>
          <w:numId w:val="9"/>
        </w:numPr>
        <w:tabs>
          <w:tab w:val="num" w:pos="426"/>
        </w:tabs>
        <w:spacing w:before="240" w:after="0" w:line="264" w:lineRule="auto"/>
        <w:ind w:left="426" w:hanging="426"/>
        <w:jc w:val="both"/>
        <w:rPr>
          <w:rFonts w:ascii="Times New Roman" w:hAnsi="Times New Roman"/>
          <w:lang w:eastAsia="sk-SK"/>
        </w:rPr>
      </w:pPr>
      <w:r w:rsidRPr="001F71FE">
        <w:rPr>
          <w:rFonts w:ascii="Times New Roman" w:hAnsi="Times New Roman"/>
          <w:b/>
          <w:lang w:eastAsia="sk-SK"/>
        </w:rPr>
        <w:t>Ak nie je</w:t>
      </w:r>
      <w:r w:rsidRPr="001F71FE">
        <w:rPr>
          <w:rFonts w:ascii="Times New Roman" w:hAnsi="Times New Roman"/>
          <w:lang w:eastAsia="sk-SK"/>
        </w:rPr>
        <w:t xml:space="preserve"> NFP alebo jeho časť </w:t>
      </w:r>
      <w:r w:rsidRPr="001F71FE">
        <w:rPr>
          <w:rFonts w:ascii="Times New Roman" w:hAnsi="Times New Roman"/>
          <w:b/>
          <w:lang w:eastAsia="sk-SK"/>
        </w:rPr>
        <w:t xml:space="preserve">vrátený </w:t>
      </w:r>
      <w:r w:rsidRPr="001F71FE">
        <w:rPr>
          <w:rFonts w:ascii="Times New Roman" w:hAnsi="Times New Roman"/>
          <w:lang w:eastAsia="sk-SK"/>
        </w:rPr>
        <w:t>z dôvodov uvedených v</w:t>
      </w:r>
      <w:r w:rsidR="006840EF" w:rsidRPr="001F71FE">
        <w:rPr>
          <w:rFonts w:ascii="Times New Roman" w:hAnsi="Times New Roman"/>
          <w:lang w:eastAsia="sk-SK"/>
        </w:rPr>
        <w:t> </w:t>
      </w:r>
      <w:r w:rsidRPr="001F71FE">
        <w:rPr>
          <w:rFonts w:ascii="Times New Roman" w:hAnsi="Times New Roman"/>
          <w:lang w:eastAsia="sk-SK"/>
        </w:rPr>
        <w:t>ods</w:t>
      </w:r>
      <w:r w:rsidR="006840EF" w:rsidRPr="001F71FE">
        <w:rPr>
          <w:rFonts w:ascii="Times New Roman" w:hAnsi="Times New Roman"/>
          <w:lang w:eastAsia="sk-SK"/>
        </w:rPr>
        <w:t>.</w:t>
      </w:r>
      <w:r w:rsidRPr="001F71FE">
        <w:rPr>
          <w:rFonts w:ascii="Times New Roman" w:hAnsi="Times New Roman"/>
          <w:lang w:eastAsia="sk-SK"/>
        </w:rPr>
        <w:t xml:space="preserve"> 1 tohto článku </w:t>
      </w:r>
      <w:r w:rsidRPr="001F71FE">
        <w:rPr>
          <w:rFonts w:ascii="Times New Roman" w:hAnsi="Times New Roman"/>
          <w:b/>
          <w:lang w:eastAsia="sk-SK"/>
        </w:rPr>
        <w:t>iniciatívne zo strany Prijímateľa</w:t>
      </w:r>
      <w:r w:rsidRPr="001F71FE">
        <w:rPr>
          <w:rFonts w:ascii="Times New Roman" w:hAnsi="Times New Roman"/>
          <w:lang w:eastAsia="sk-SK"/>
        </w:rPr>
        <w:t xml:space="preserve">,  </w:t>
      </w:r>
      <w:r w:rsidRPr="008E188E">
        <w:rPr>
          <w:rFonts w:ascii="Times New Roman" w:hAnsi="Times New Roman"/>
          <w:lang w:eastAsia="sk-SK"/>
        </w:rPr>
        <w:t xml:space="preserve">sumu vrátenia NFP alebo jeho časti stanoví Poskytovateľ v </w:t>
      </w:r>
      <w:r w:rsidRPr="008E188E">
        <w:rPr>
          <w:rFonts w:ascii="Times New Roman" w:hAnsi="Times New Roman"/>
          <w:b/>
          <w:lang w:eastAsia="sk-SK"/>
        </w:rPr>
        <w:t>ŽoV</w:t>
      </w:r>
      <w:r w:rsidRPr="008E188E">
        <w:rPr>
          <w:rFonts w:ascii="Times New Roman" w:hAnsi="Times New Roman"/>
          <w:lang w:eastAsia="sk-SK"/>
        </w:rPr>
        <w:t xml:space="preserve">, ktorú zašle Prijímateľovi. Poskytovateľ v ŽoV uvedie výšku NFP, ktorú má Prijímateľ vrátiť a zároveň </w:t>
      </w:r>
      <w:ins w:id="275" w:author="Autor">
        <w:r w:rsidR="00F5689C" w:rsidRPr="008E188E">
          <w:rPr>
            <w:rFonts w:ascii="Times New Roman" w:hAnsi="Times New Roman"/>
            <w:lang w:eastAsia="sk-SK"/>
          </w:rPr>
          <w:t>identifikuje prvok ŠR/</w:t>
        </w:r>
      </w:ins>
      <w:r w:rsidRPr="008E188E">
        <w:rPr>
          <w:rFonts w:ascii="Times New Roman" w:hAnsi="Times New Roman"/>
          <w:lang w:eastAsia="sk-SK"/>
        </w:rPr>
        <w:t>určí čísla účtov, na ktoré je Prijímateľ povinný vrátenie vykonať.</w:t>
      </w:r>
    </w:p>
    <w:p w14:paraId="2BADFE14" w14:textId="77777777" w:rsidR="00CA0D2A" w:rsidRPr="001F71FE" w:rsidRDefault="00CA0D2A" w:rsidP="00972BE8">
      <w:pPr>
        <w:numPr>
          <w:ilvl w:val="0"/>
          <w:numId w:val="9"/>
        </w:numPr>
        <w:tabs>
          <w:tab w:val="num" w:pos="426"/>
        </w:tabs>
        <w:spacing w:before="240" w:line="264" w:lineRule="auto"/>
        <w:ind w:left="426" w:hanging="426"/>
        <w:jc w:val="both"/>
        <w:rPr>
          <w:rFonts w:ascii="Times New Roman" w:hAnsi="Times New Roman"/>
        </w:rPr>
      </w:pPr>
      <w:r w:rsidRPr="001F71FE">
        <w:rPr>
          <w:rFonts w:ascii="Times New Roman" w:hAnsi="Times New Roman"/>
          <w:lang w:eastAsia="sk-SK"/>
        </w:rPr>
        <w:t>Prijímateľ</w:t>
      </w:r>
      <w:r w:rsidRPr="001F71FE">
        <w:rPr>
          <w:rFonts w:ascii="Times New Roman" w:hAnsi="Times New Roman"/>
        </w:rPr>
        <w:t xml:space="preserve"> sa zaväzuje </w:t>
      </w:r>
      <w:r w:rsidRPr="001F71FE">
        <w:rPr>
          <w:rFonts w:ascii="Times New Roman" w:hAnsi="Times New Roman"/>
          <w:b/>
        </w:rPr>
        <w:t xml:space="preserve">vrátiť </w:t>
      </w:r>
      <w:r w:rsidRPr="001F71FE">
        <w:rPr>
          <w:rFonts w:ascii="Times New Roman" w:hAnsi="Times New Roman"/>
        </w:rPr>
        <w:t xml:space="preserve">NFP alebo jeho časť uvedený v ŽoV </w:t>
      </w:r>
      <w:r w:rsidRPr="001F71FE">
        <w:rPr>
          <w:rFonts w:ascii="Times New Roman" w:hAnsi="Times New Roman"/>
          <w:b/>
        </w:rPr>
        <w:t xml:space="preserve">do 90 </w:t>
      </w:r>
      <w:r w:rsidR="00750B2E" w:rsidRPr="001F71FE">
        <w:rPr>
          <w:rFonts w:ascii="Times New Roman" w:hAnsi="Times New Roman"/>
          <w:b/>
        </w:rPr>
        <w:t xml:space="preserve">Dní </w:t>
      </w:r>
      <w:r w:rsidRPr="001F71FE">
        <w:rPr>
          <w:rFonts w:ascii="Times New Roman" w:hAnsi="Times New Roman"/>
          <w:b/>
        </w:rPr>
        <w:t>odo dňa doručenia ŽoV Prijímateľovi</w:t>
      </w:r>
      <w:r w:rsidR="00FD752C" w:rsidRPr="001F71FE">
        <w:rPr>
          <w:rFonts w:ascii="Times New Roman" w:hAnsi="Times New Roman"/>
          <w:b/>
        </w:rPr>
        <w:t>.</w:t>
      </w:r>
      <w:r w:rsidRPr="001F71FE">
        <w:rPr>
          <w:rFonts w:ascii="Times New Roman" w:hAnsi="Times New Roman"/>
          <w:b/>
        </w:rPr>
        <w:t xml:space="preserve"> Preplatok vzniknutý na základe zúčtovania Preddavkovej platby je Prijímateľ povinný vrátiť najneskôr spolu s predložením </w:t>
      </w:r>
      <w:r w:rsidR="00DF0E35" w:rsidRPr="001F71FE">
        <w:rPr>
          <w:rFonts w:ascii="Times New Roman" w:hAnsi="Times New Roman"/>
          <w:b/>
        </w:rPr>
        <w:t>dokladu</w:t>
      </w:r>
      <w:r w:rsidRPr="001F71FE">
        <w:rPr>
          <w:rFonts w:ascii="Times New Roman" w:hAnsi="Times New Roman"/>
          <w:b/>
        </w:rPr>
        <w:t xml:space="preserve"> k preukázaniu dodania predmetu plnenia</w:t>
      </w:r>
      <w:r w:rsidR="00F01C1A" w:rsidRPr="001F71FE">
        <w:rPr>
          <w:rFonts w:ascii="Times New Roman" w:hAnsi="Times New Roman"/>
          <w:b/>
        </w:rPr>
        <w:t xml:space="preserve"> v súvislosti s Preddavkovou platbou</w:t>
      </w:r>
      <w:r w:rsidRPr="001F71FE">
        <w:rPr>
          <w:rFonts w:ascii="Times New Roman" w:hAnsi="Times New Roman"/>
        </w:rPr>
        <w:t xml:space="preserve">. </w:t>
      </w:r>
    </w:p>
    <w:p w14:paraId="4CF906D4" w14:textId="77777777" w:rsidR="00CA0D2A" w:rsidRPr="001F71FE" w:rsidRDefault="00CA0D2A" w:rsidP="00972BE8">
      <w:pPr>
        <w:numPr>
          <w:ilvl w:val="0"/>
          <w:numId w:val="9"/>
        </w:numPr>
        <w:tabs>
          <w:tab w:val="num" w:pos="426"/>
        </w:tabs>
        <w:spacing w:before="240" w:line="264" w:lineRule="auto"/>
        <w:ind w:left="426" w:hanging="426"/>
        <w:jc w:val="both"/>
        <w:rPr>
          <w:rFonts w:ascii="Times New Roman" w:hAnsi="Times New Roman"/>
        </w:rPr>
      </w:pPr>
      <w:r w:rsidRPr="001F71FE">
        <w:rPr>
          <w:rFonts w:ascii="Times New Roman" w:hAnsi="Times New Roman"/>
          <w:lang w:eastAsia="sk-SK"/>
        </w:rPr>
        <w:t xml:space="preserve">Prijímateľ realizuje </w:t>
      </w:r>
      <w:r w:rsidRPr="001F71FE">
        <w:rPr>
          <w:rFonts w:ascii="Times New Roman" w:hAnsi="Times New Roman"/>
          <w:b/>
          <w:lang w:eastAsia="sk-SK"/>
        </w:rPr>
        <w:t xml:space="preserve">vrátenie </w:t>
      </w:r>
      <w:r w:rsidRPr="001F71FE">
        <w:rPr>
          <w:rFonts w:ascii="Times New Roman" w:hAnsi="Times New Roman"/>
          <w:lang w:eastAsia="sk-SK"/>
        </w:rPr>
        <w:t>NFP alebo jeho časti</w:t>
      </w:r>
      <w:r w:rsidRPr="001F71FE">
        <w:rPr>
          <w:rFonts w:ascii="Times New Roman" w:hAnsi="Times New Roman"/>
          <w:b/>
          <w:lang w:eastAsia="sk-SK"/>
        </w:rPr>
        <w:t xml:space="preserve"> formou platby na účet</w:t>
      </w:r>
      <w:r w:rsidRPr="001F71FE">
        <w:rPr>
          <w:rFonts w:ascii="Times New Roman" w:hAnsi="Times New Roman"/>
          <w:lang w:eastAsia="sk-SK"/>
        </w:rPr>
        <w:t>. Prijímateľ, ktorý je štátnou rozpočtovou organizáciou</w:t>
      </w:r>
      <w:r w:rsidR="00187F81" w:rsidRPr="001F71FE">
        <w:rPr>
          <w:rFonts w:ascii="Times New Roman" w:hAnsi="Times New Roman"/>
          <w:lang w:eastAsia="sk-SK"/>
        </w:rPr>
        <w:t>,</w:t>
      </w:r>
      <w:r w:rsidRPr="001F71FE">
        <w:rPr>
          <w:rFonts w:ascii="Times New Roman" w:hAnsi="Times New Roman"/>
          <w:lang w:eastAsia="sk-SK"/>
        </w:rPr>
        <w:t xml:space="preserve"> realizuje vrátenie NFP alebo jeho časti formou </w:t>
      </w:r>
      <w:r w:rsidRPr="001F71FE">
        <w:rPr>
          <w:rFonts w:ascii="Times New Roman" w:hAnsi="Times New Roman"/>
          <w:b/>
          <w:lang w:eastAsia="sk-SK"/>
        </w:rPr>
        <w:t>platby na účet alebo formou rozpočtového opatrenia</w:t>
      </w:r>
      <w:r w:rsidRPr="001F71FE">
        <w:rPr>
          <w:rFonts w:ascii="Times New Roman" w:hAnsi="Times New Roman"/>
          <w:lang w:eastAsia="sk-SK"/>
        </w:rPr>
        <w:t xml:space="preserve"> v súlade so ŽoV.</w:t>
      </w:r>
      <w:r w:rsidRPr="001F71FE">
        <w:rPr>
          <w:rFonts w:ascii="Times New Roman" w:hAnsi="Times New Roman"/>
        </w:rPr>
        <w:t xml:space="preserve"> </w:t>
      </w:r>
    </w:p>
    <w:p w14:paraId="0887CA63" w14:textId="77777777" w:rsidR="00CA0D2A" w:rsidRPr="001F71FE" w:rsidRDefault="00CA0D2A" w:rsidP="00972BE8">
      <w:pPr>
        <w:numPr>
          <w:ilvl w:val="0"/>
          <w:numId w:val="9"/>
        </w:numPr>
        <w:tabs>
          <w:tab w:val="num" w:pos="426"/>
        </w:tabs>
        <w:spacing w:before="240" w:line="264" w:lineRule="auto"/>
        <w:ind w:left="426" w:hanging="426"/>
        <w:jc w:val="both"/>
        <w:rPr>
          <w:rFonts w:ascii="Times New Roman" w:hAnsi="Times New Roman"/>
        </w:rPr>
      </w:pPr>
      <w:r w:rsidRPr="001F71FE">
        <w:rPr>
          <w:rFonts w:ascii="Times New Roman" w:hAnsi="Times New Roman"/>
          <w:b/>
          <w:lang w:eastAsia="sk-SK"/>
        </w:rPr>
        <w:t xml:space="preserve">Pohľadávku </w:t>
      </w:r>
      <w:r w:rsidRPr="001F71FE">
        <w:rPr>
          <w:rFonts w:ascii="Times New Roman" w:hAnsi="Times New Roman"/>
          <w:b/>
        </w:rPr>
        <w:t>Poskytovateľa</w:t>
      </w:r>
      <w:r w:rsidRPr="001F71FE">
        <w:rPr>
          <w:rFonts w:ascii="Times New Roman" w:hAnsi="Times New Roman"/>
          <w:lang w:eastAsia="sk-SK"/>
        </w:rPr>
        <w:t xml:space="preserve"> voči Prijímateľovi na vrátenie NFP alebo jeho časti </w:t>
      </w:r>
      <w:r w:rsidRPr="001F71FE">
        <w:rPr>
          <w:rFonts w:ascii="Times New Roman" w:hAnsi="Times New Roman"/>
          <w:b/>
          <w:lang w:eastAsia="sk-SK"/>
        </w:rPr>
        <w:t>a pohľadávku Prijímateľa</w:t>
      </w:r>
      <w:r w:rsidRPr="001F71FE">
        <w:rPr>
          <w:rFonts w:ascii="Times New Roman" w:hAnsi="Times New Roman"/>
          <w:lang w:eastAsia="sk-SK"/>
        </w:rPr>
        <w:t xml:space="preserve"> voči Poskytovateľovi na poskytnutie NFP podľa Zmluvy o poskytnutí NFP </w:t>
      </w:r>
      <w:r w:rsidRPr="001F71FE">
        <w:rPr>
          <w:rFonts w:ascii="Times New Roman" w:hAnsi="Times New Roman"/>
          <w:b/>
          <w:lang w:eastAsia="sk-SK"/>
        </w:rPr>
        <w:t>je možné vzájomne započítať</w:t>
      </w:r>
      <w:r w:rsidRPr="001F71FE">
        <w:rPr>
          <w:rFonts w:ascii="Times New Roman" w:hAnsi="Times New Roman"/>
          <w:lang w:eastAsia="sk-SK"/>
        </w:rPr>
        <w:t xml:space="preserve"> podľa podmienok § 42 zákona o príspevkoch z fondov EÚ; ak k vzájomnému započítaniu nedôjde z dôvodu nesúhlasu Poskytovateľa, Prijímateľ je povinný vrátiť sumu určenú v ŽoV už doručenej Prijímateľovi </w:t>
      </w:r>
      <w:r w:rsidRPr="001F71FE">
        <w:rPr>
          <w:rFonts w:ascii="Times New Roman" w:hAnsi="Times New Roman"/>
        </w:rPr>
        <w:t>podľa ods</w:t>
      </w:r>
      <w:r w:rsidR="001F5166" w:rsidRPr="001F71FE">
        <w:rPr>
          <w:rFonts w:ascii="Times New Roman" w:hAnsi="Times New Roman"/>
        </w:rPr>
        <w:t>.</w:t>
      </w:r>
      <w:r w:rsidRPr="001F71FE">
        <w:rPr>
          <w:rFonts w:ascii="Times New Roman" w:hAnsi="Times New Roman"/>
        </w:rPr>
        <w:t xml:space="preserve"> 2 až </w:t>
      </w:r>
      <w:r w:rsidR="008A45BA" w:rsidRPr="001F71FE">
        <w:rPr>
          <w:rFonts w:ascii="Times New Roman" w:hAnsi="Times New Roman"/>
        </w:rPr>
        <w:t>4</w:t>
      </w:r>
      <w:r w:rsidRPr="001F71FE">
        <w:rPr>
          <w:rFonts w:ascii="Times New Roman" w:hAnsi="Times New Roman"/>
        </w:rPr>
        <w:t xml:space="preserve"> tohto článku do 15 dní od doručenia oznámenia Poskytovateľa, že s vykonaním vzájomného započítania nesúhlasí alebo do uplynutia doby splatnosti uvedenej v ŽoV, podľa toho, ktorá okolnosť nastane neskôr. Ustanovenia ods</w:t>
      </w:r>
      <w:r w:rsidR="001F5166" w:rsidRPr="001F71FE">
        <w:rPr>
          <w:rFonts w:ascii="Times New Roman" w:hAnsi="Times New Roman"/>
        </w:rPr>
        <w:t>.</w:t>
      </w:r>
      <w:r w:rsidRPr="001F71FE">
        <w:rPr>
          <w:rFonts w:ascii="Times New Roman" w:hAnsi="Times New Roman"/>
        </w:rPr>
        <w:t xml:space="preserve"> </w:t>
      </w:r>
      <w:r w:rsidR="008A45BA" w:rsidRPr="001F71FE">
        <w:rPr>
          <w:rFonts w:ascii="Times New Roman" w:hAnsi="Times New Roman"/>
        </w:rPr>
        <w:t>2</w:t>
      </w:r>
      <w:r w:rsidRPr="001F71FE">
        <w:rPr>
          <w:rFonts w:ascii="Times New Roman" w:hAnsi="Times New Roman"/>
        </w:rPr>
        <w:t xml:space="preserve"> až </w:t>
      </w:r>
      <w:r w:rsidR="008A45BA" w:rsidRPr="001F71FE">
        <w:rPr>
          <w:rFonts w:ascii="Times New Roman" w:hAnsi="Times New Roman"/>
        </w:rPr>
        <w:t>4</w:t>
      </w:r>
      <w:r w:rsidRPr="001F71FE">
        <w:rPr>
          <w:rFonts w:ascii="Times New Roman" w:hAnsi="Times New Roman"/>
        </w:rPr>
        <w:t xml:space="preserve"> tohto článku sa použijú primerane.</w:t>
      </w:r>
    </w:p>
    <w:p w14:paraId="5C6BE37F" w14:textId="77777777" w:rsidR="00CA0D2A" w:rsidRPr="001F71FE" w:rsidRDefault="00CA0D2A" w:rsidP="00972BE8">
      <w:pPr>
        <w:numPr>
          <w:ilvl w:val="0"/>
          <w:numId w:val="9"/>
        </w:numPr>
        <w:tabs>
          <w:tab w:val="num" w:pos="426"/>
        </w:tabs>
        <w:spacing w:before="240" w:after="0" w:line="264" w:lineRule="auto"/>
        <w:ind w:left="426" w:hanging="426"/>
        <w:jc w:val="both"/>
        <w:rPr>
          <w:rFonts w:ascii="Times New Roman" w:hAnsi="Times New Roman"/>
          <w:lang w:eastAsia="sk-SK"/>
        </w:rPr>
      </w:pPr>
      <w:r w:rsidRPr="001F71FE">
        <w:rPr>
          <w:rFonts w:ascii="Times New Roman" w:hAnsi="Times New Roman"/>
          <w:b/>
          <w:lang w:eastAsia="sk-SK"/>
        </w:rPr>
        <w:t xml:space="preserve">Ak </w:t>
      </w:r>
      <w:r w:rsidRPr="001F71FE">
        <w:rPr>
          <w:rFonts w:ascii="Times New Roman" w:hAnsi="Times New Roman"/>
          <w:b/>
        </w:rPr>
        <w:t>Prijímateľ</w:t>
      </w:r>
      <w:r w:rsidRPr="001F71FE">
        <w:rPr>
          <w:rFonts w:ascii="Times New Roman" w:hAnsi="Times New Roman"/>
          <w:b/>
          <w:lang w:eastAsia="sk-SK"/>
        </w:rPr>
        <w:t xml:space="preserve"> zistí Nezrovnalosť súvisiacu s Projektom</w:t>
      </w:r>
      <w:r w:rsidRPr="001F71FE">
        <w:rPr>
          <w:rFonts w:ascii="Times New Roman" w:hAnsi="Times New Roman"/>
          <w:lang w:eastAsia="sk-SK"/>
        </w:rPr>
        <w:t>, zaväzuje sa :</w:t>
      </w:r>
    </w:p>
    <w:p w14:paraId="32036D6F" w14:textId="6978E6F8" w:rsidR="00CA0D2A" w:rsidRPr="001F71FE" w:rsidRDefault="003036C8" w:rsidP="00972BE8">
      <w:pPr>
        <w:numPr>
          <w:ilvl w:val="1"/>
          <w:numId w:val="9"/>
        </w:numPr>
        <w:tabs>
          <w:tab w:val="clear" w:pos="1440"/>
          <w:tab w:val="num" w:pos="1134"/>
        </w:tabs>
        <w:spacing w:after="0" w:line="264" w:lineRule="auto"/>
        <w:ind w:left="993"/>
        <w:jc w:val="both"/>
        <w:rPr>
          <w:rFonts w:ascii="Times New Roman" w:hAnsi="Times New Roman"/>
          <w:lang w:eastAsia="sk-SK"/>
        </w:rPr>
      </w:pPr>
      <w:ins w:id="276" w:author="Autor">
        <w:r>
          <w:rPr>
            <w:rFonts w:ascii="Times New Roman" w:hAnsi="Times New Roman"/>
            <w:lang w:eastAsia="sk-SK"/>
          </w:rPr>
          <w:t>B</w:t>
        </w:r>
      </w:ins>
      <w:del w:id="277" w:author="Autor">
        <w:r w:rsidR="00CA0D2A" w:rsidRPr="001F71FE" w:rsidDel="003036C8">
          <w:rPr>
            <w:rFonts w:ascii="Times New Roman" w:hAnsi="Times New Roman"/>
            <w:lang w:eastAsia="sk-SK"/>
          </w:rPr>
          <w:delText>b</w:delText>
        </w:r>
      </w:del>
      <w:r w:rsidR="00CA0D2A" w:rsidRPr="001F71FE">
        <w:rPr>
          <w:rFonts w:ascii="Times New Roman" w:hAnsi="Times New Roman"/>
          <w:lang w:eastAsia="sk-SK"/>
        </w:rPr>
        <w:t xml:space="preserve">ezodkladne </w:t>
      </w:r>
      <w:r w:rsidR="00CA0D2A" w:rsidRPr="001F71FE">
        <w:rPr>
          <w:rFonts w:ascii="Times New Roman" w:hAnsi="Times New Roman"/>
        </w:rPr>
        <w:t>túto</w:t>
      </w:r>
      <w:r w:rsidR="00CA0D2A" w:rsidRPr="001F71FE">
        <w:rPr>
          <w:rFonts w:ascii="Times New Roman" w:hAnsi="Times New Roman"/>
          <w:lang w:eastAsia="sk-SK"/>
        </w:rPr>
        <w:t xml:space="preserve"> Nezrovnalosť oznámiť Poskytovateľovi,</w:t>
      </w:r>
    </w:p>
    <w:p w14:paraId="4889FD30" w14:textId="77777777" w:rsidR="00CA0D2A" w:rsidRPr="001F71FE" w:rsidRDefault="00CA0D2A" w:rsidP="00972BE8">
      <w:pPr>
        <w:numPr>
          <w:ilvl w:val="1"/>
          <w:numId w:val="9"/>
        </w:numPr>
        <w:tabs>
          <w:tab w:val="clear" w:pos="1440"/>
          <w:tab w:val="num" w:pos="1134"/>
        </w:tabs>
        <w:spacing w:after="0" w:line="264" w:lineRule="auto"/>
        <w:ind w:left="993"/>
        <w:jc w:val="both"/>
        <w:rPr>
          <w:rFonts w:ascii="Times New Roman" w:hAnsi="Times New Roman"/>
          <w:lang w:eastAsia="sk-SK"/>
        </w:rPr>
      </w:pPr>
      <w:r w:rsidRPr="001F71FE">
        <w:rPr>
          <w:rFonts w:ascii="Times New Roman" w:hAnsi="Times New Roman"/>
          <w:lang w:eastAsia="sk-SK"/>
        </w:rPr>
        <w:lastRenderedPageBreak/>
        <w:t xml:space="preserve">predložiť Poskytovateľovi </w:t>
      </w:r>
      <w:r w:rsidRPr="001F71FE">
        <w:rPr>
          <w:rFonts w:ascii="Times New Roman" w:hAnsi="Times New Roman"/>
        </w:rPr>
        <w:t>príslušné</w:t>
      </w:r>
      <w:r w:rsidRPr="001F71FE">
        <w:rPr>
          <w:rFonts w:ascii="Times New Roman" w:hAnsi="Times New Roman"/>
          <w:lang w:eastAsia="sk-SK"/>
        </w:rPr>
        <w:t xml:space="preserve"> dokumenty týkajúce sa tejto Nezrovnalosti a</w:t>
      </w:r>
    </w:p>
    <w:p w14:paraId="70C2E750" w14:textId="57C1A2DF" w:rsidR="00CA0D2A" w:rsidRPr="001F71FE" w:rsidRDefault="00CA0D2A" w:rsidP="00972BE8">
      <w:pPr>
        <w:numPr>
          <w:ilvl w:val="1"/>
          <w:numId w:val="9"/>
        </w:numPr>
        <w:tabs>
          <w:tab w:val="clear" w:pos="1440"/>
          <w:tab w:val="num" w:pos="1134"/>
        </w:tabs>
        <w:spacing w:after="0" w:line="264" w:lineRule="auto"/>
        <w:ind w:left="993"/>
        <w:jc w:val="both"/>
        <w:rPr>
          <w:rFonts w:ascii="Times New Roman" w:hAnsi="Times New Roman"/>
          <w:lang w:eastAsia="sk-SK"/>
        </w:rPr>
      </w:pPr>
      <w:r w:rsidRPr="001F71FE">
        <w:rPr>
          <w:rFonts w:ascii="Times New Roman" w:hAnsi="Times New Roman"/>
          <w:lang w:eastAsia="sk-SK"/>
        </w:rPr>
        <w:t>vysporiadať túto Nezrovnalosť postupom podľa ods</w:t>
      </w:r>
      <w:r w:rsidR="00FA54A5" w:rsidRPr="001F71FE">
        <w:rPr>
          <w:rFonts w:ascii="Times New Roman" w:hAnsi="Times New Roman"/>
          <w:lang w:eastAsia="sk-SK"/>
        </w:rPr>
        <w:t>.</w:t>
      </w:r>
      <w:r w:rsidRPr="001F71FE">
        <w:rPr>
          <w:rFonts w:ascii="Times New Roman" w:hAnsi="Times New Roman"/>
          <w:lang w:eastAsia="sk-SK"/>
        </w:rPr>
        <w:t xml:space="preserve"> </w:t>
      </w:r>
      <w:r w:rsidR="000B331F" w:rsidRPr="001F71FE">
        <w:rPr>
          <w:rFonts w:ascii="Times New Roman" w:hAnsi="Times New Roman"/>
          <w:lang w:eastAsia="sk-SK"/>
        </w:rPr>
        <w:t>2</w:t>
      </w:r>
      <w:r w:rsidRPr="001F71FE">
        <w:rPr>
          <w:rFonts w:ascii="Times New Roman" w:hAnsi="Times New Roman"/>
          <w:lang w:eastAsia="sk-SK"/>
        </w:rPr>
        <w:t xml:space="preserve"> až </w:t>
      </w:r>
      <w:r w:rsidR="00FA54A5" w:rsidRPr="001F71FE">
        <w:rPr>
          <w:rFonts w:ascii="Times New Roman" w:hAnsi="Times New Roman"/>
          <w:lang w:eastAsia="sk-SK"/>
        </w:rPr>
        <w:t xml:space="preserve">5 </w:t>
      </w:r>
      <w:r w:rsidRPr="001F71FE">
        <w:rPr>
          <w:rFonts w:ascii="Times New Roman" w:hAnsi="Times New Roman"/>
          <w:lang w:eastAsia="sk-SK"/>
        </w:rPr>
        <w:t>tohto článku</w:t>
      </w:r>
      <w:del w:id="278" w:author="Autor">
        <w:r w:rsidRPr="001F71FE" w:rsidDel="003036C8">
          <w:rPr>
            <w:rFonts w:ascii="Times New Roman" w:hAnsi="Times New Roman"/>
            <w:lang w:eastAsia="sk-SK"/>
          </w:rPr>
          <w:delText>; ustanovenia týkajúce sa ŽoV sa nepoužijú</w:delText>
        </w:r>
      </w:del>
      <w:r w:rsidRPr="001F71FE">
        <w:rPr>
          <w:rFonts w:ascii="Times New Roman" w:hAnsi="Times New Roman"/>
          <w:lang w:eastAsia="sk-SK"/>
        </w:rPr>
        <w:t>.</w:t>
      </w:r>
    </w:p>
    <w:p w14:paraId="0030CFD8" w14:textId="46F1C833" w:rsidR="00CA0D2A" w:rsidRPr="001F71FE" w:rsidRDefault="00CA0D2A" w:rsidP="00CA0D2A">
      <w:pPr>
        <w:spacing w:line="264" w:lineRule="auto"/>
        <w:ind w:left="539"/>
        <w:jc w:val="both"/>
        <w:rPr>
          <w:rFonts w:ascii="Times New Roman" w:hAnsi="Times New Roman"/>
          <w:lang w:eastAsia="sk-SK"/>
        </w:rPr>
      </w:pPr>
      <w:commentRangeStart w:id="279"/>
      <w:r w:rsidRPr="001F71FE">
        <w:rPr>
          <w:rFonts w:ascii="Times New Roman" w:hAnsi="Times New Roman"/>
          <w:b/>
        </w:rPr>
        <w:t>Uvedené</w:t>
      </w:r>
      <w:r w:rsidRPr="001F71FE">
        <w:rPr>
          <w:rFonts w:ascii="Times New Roman" w:hAnsi="Times New Roman"/>
          <w:b/>
          <w:lang w:eastAsia="sk-SK"/>
        </w:rPr>
        <w:t xml:space="preserve"> povinnosti má Prijímateľ </w:t>
      </w:r>
      <w:r w:rsidRPr="00974E7F">
        <w:rPr>
          <w:rFonts w:ascii="Times New Roman" w:hAnsi="Times New Roman"/>
          <w:b/>
          <w:lang w:eastAsia="sk-SK"/>
          <w:rPrChange w:id="280" w:author="Autor">
            <w:rPr>
              <w:rFonts w:ascii="Times New Roman" w:hAnsi="Times New Roman"/>
              <w:b/>
              <w:highlight w:val="yellow"/>
              <w:lang w:eastAsia="sk-SK"/>
            </w:rPr>
          </w:rPrChange>
        </w:rPr>
        <w:t>do</w:t>
      </w:r>
      <w:del w:id="281" w:author="Autor">
        <w:r w:rsidRPr="00974E7F" w:rsidDel="00974E7F">
          <w:rPr>
            <w:rFonts w:ascii="Times New Roman" w:hAnsi="Times New Roman"/>
            <w:b/>
            <w:lang w:eastAsia="sk-SK"/>
            <w:rPrChange w:id="282" w:author="Autor">
              <w:rPr>
                <w:rFonts w:ascii="Times New Roman" w:hAnsi="Times New Roman"/>
                <w:b/>
                <w:highlight w:val="yellow"/>
                <w:lang w:eastAsia="sk-SK"/>
              </w:rPr>
            </w:rPrChange>
          </w:rPr>
          <w:delText xml:space="preserve"> </w:delText>
        </w:r>
      </w:del>
      <w:ins w:id="283" w:author="Autor">
        <w:r w:rsidR="00974E7F">
          <w:rPr>
            <w:rFonts w:ascii="Times New Roman" w:hAnsi="Times New Roman"/>
            <w:b/>
            <w:lang w:eastAsia="sk-SK"/>
          </w:rPr>
          <w:t xml:space="preserve"> 5 rokov od 31. decembra roka, v ktorom došlo k Finančnému ukončeniu projektu</w:t>
        </w:r>
      </w:ins>
      <w:commentRangeStart w:id="284"/>
      <w:del w:id="285" w:author="Autor">
        <w:r w:rsidRPr="00873659" w:rsidDel="00974E7F">
          <w:rPr>
            <w:rFonts w:ascii="Times New Roman" w:hAnsi="Times New Roman"/>
            <w:b/>
            <w:lang w:eastAsia="sk-SK"/>
            <w:rPrChange w:id="286" w:author="Autor">
              <w:rPr>
                <w:rFonts w:ascii="Times New Roman" w:hAnsi="Times New Roman"/>
                <w:b/>
                <w:highlight w:val="yellow"/>
                <w:lang w:eastAsia="sk-SK"/>
              </w:rPr>
            </w:rPrChange>
          </w:rPr>
          <w:delText>31</w:delText>
        </w:r>
        <w:commentRangeEnd w:id="284"/>
        <w:r w:rsidRPr="00873659" w:rsidDel="00974E7F">
          <w:rPr>
            <w:rFonts w:ascii="Times New Roman" w:hAnsi="Times New Roman"/>
            <w:b/>
            <w:lang w:val="x-none" w:eastAsia="x-none"/>
            <w:rPrChange w:id="287" w:author="Autor">
              <w:rPr>
                <w:rFonts w:ascii="Times New Roman" w:hAnsi="Times New Roman"/>
                <w:b/>
                <w:highlight w:val="yellow"/>
                <w:lang w:val="x-none" w:eastAsia="x-none"/>
              </w:rPr>
            </w:rPrChange>
          </w:rPr>
          <w:commentReference w:id="284"/>
        </w:r>
        <w:r w:rsidRPr="00873659" w:rsidDel="00974E7F">
          <w:rPr>
            <w:rFonts w:ascii="Times New Roman" w:hAnsi="Times New Roman"/>
            <w:b/>
            <w:lang w:eastAsia="sk-SK"/>
            <w:rPrChange w:id="288" w:author="Autor">
              <w:rPr>
                <w:rFonts w:ascii="Times New Roman" w:hAnsi="Times New Roman"/>
                <w:b/>
                <w:highlight w:val="yellow"/>
                <w:lang w:eastAsia="sk-SK"/>
              </w:rPr>
            </w:rPrChange>
          </w:rPr>
          <w:delText>.12.2035</w:delText>
        </w:r>
        <w:commentRangeEnd w:id="279"/>
        <w:r w:rsidR="005C1C58" w:rsidRPr="00873659" w:rsidDel="00974E7F">
          <w:rPr>
            <w:rStyle w:val="Odkaznakomentr"/>
            <w:rFonts w:ascii="Times New Roman" w:hAnsi="Times New Roman"/>
            <w:b/>
            <w:lang w:val="x-none" w:eastAsia="x-none"/>
            <w:rPrChange w:id="289" w:author="Autor">
              <w:rPr>
                <w:rStyle w:val="Odkaznakomentr"/>
                <w:rFonts w:ascii="Times New Roman" w:hAnsi="Times New Roman"/>
                <w:b/>
                <w:highlight w:val="yellow"/>
                <w:lang w:val="x-none" w:eastAsia="x-none"/>
              </w:rPr>
            </w:rPrChange>
          </w:rPr>
          <w:commentReference w:id="279"/>
        </w:r>
      </w:del>
      <w:r w:rsidRPr="003C77DC">
        <w:rPr>
          <w:rFonts w:ascii="Times New Roman" w:hAnsi="Times New Roman"/>
          <w:lang w:eastAsia="sk-SK"/>
        </w:rPr>
        <w:t xml:space="preserve">. </w:t>
      </w:r>
      <w:r w:rsidRPr="00873659">
        <w:rPr>
          <w:rFonts w:ascii="Times New Roman" w:hAnsi="Times New Roman"/>
          <w:lang w:eastAsia="sk-SK"/>
          <w:rPrChange w:id="290" w:author="Autor">
            <w:rPr>
              <w:rFonts w:ascii="Times New Roman" w:hAnsi="Times New Roman"/>
              <w:highlight w:val="lightGray"/>
              <w:lang w:eastAsia="sk-SK"/>
            </w:rPr>
          </w:rPrChange>
        </w:rPr>
        <w:t>Táto doba sa predĺži ak nastanú skutočnosti uvedené v</w:t>
      </w:r>
      <w:r w:rsidR="00CC7E00" w:rsidRPr="00873659">
        <w:rPr>
          <w:rFonts w:ascii="Times New Roman" w:hAnsi="Times New Roman"/>
          <w:lang w:eastAsia="sk-SK"/>
          <w:rPrChange w:id="291" w:author="Autor">
            <w:rPr>
              <w:rFonts w:ascii="Times New Roman" w:hAnsi="Times New Roman"/>
              <w:highlight w:val="lightGray"/>
              <w:lang w:eastAsia="sk-SK"/>
            </w:rPr>
          </w:rPrChange>
        </w:rPr>
        <w:t> </w:t>
      </w:r>
      <w:commentRangeStart w:id="292"/>
      <w:r w:rsidRPr="00873659">
        <w:rPr>
          <w:rFonts w:ascii="Times New Roman" w:hAnsi="Times New Roman"/>
          <w:lang w:eastAsia="sk-SK"/>
          <w:rPrChange w:id="293" w:author="Autor">
            <w:rPr>
              <w:rFonts w:ascii="Times New Roman" w:hAnsi="Times New Roman"/>
              <w:highlight w:val="lightGray"/>
              <w:lang w:eastAsia="sk-SK"/>
            </w:rPr>
          </w:rPrChange>
        </w:rPr>
        <w:t>čl</w:t>
      </w:r>
      <w:r w:rsidR="00CC7E00" w:rsidRPr="00873659">
        <w:rPr>
          <w:rFonts w:ascii="Times New Roman" w:hAnsi="Times New Roman"/>
          <w:lang w:eastAsia="sk-SK"/>
          <w:rPrChange w:id="294" w:author="Autor">
            <w:rPr>
              <w:rFonts w:ascii="Times New Roman" w:hAnsi="Times New Roman"/>
              <w:highlight w:val="lightGray"/>
              <w:lang w:eastAsia="sk-SK"/>
            </w:rPr>
          </w:rPrChange>
        </w:rPr>
        <w:t>.</w:t>
      </w:r>
      <w:r w:rsidRPr="00873659">
        <w:rPr>
          <w:rFonts w:ascii="Times New Roman" w:hAnsi="Times New Roman"/>
          <w:lang w:eastAsia="sk-SK"/>
          <w:rPrChange w:id="295" w:author="Autor">
            <w:rPr>
              <w:rFonts w:ascii="Times New Roman" w:hAnsi="Times New Roman"/>
              <w:highlight w:val="lightGray"/>
              <w:lang w:eastAsia="sk-SK"/>
            </w:rPr>
          </w:rPrChange>
        </w:rPr>
        <w:t xml:space="preserve"> 82 </w:t>
      </w:r>
      <w:commentRangeEnd w:id="292"/>
      <w:r w:rsidR="00873659" w:rsidRPr="003C77DC">
        <w:rPr>
          <w:rStyle w:val="Odkaznakomentr"/>
          <w:rFonts w:ascii="Times New Roman" w:hAnsi="Times New Roman"/>
          <w:lang w:val="x-none" w:eastAsia="x-none"/>
        </w:rPr>
        <w:commentReference w:id="292"/>
      </w:r>
      <w:r w:rsidRPr="00873659">
        <w:rPr>
          <w:rFonts w:ascii="Times New Roman" w:hAnsi="Times New Roman"/>
          <w:lang w:eastAsia="sk-SK"/>
          <w:rPrChange w:id="296" w:author="Autor">
            <w:rPr>
              <w:rFonts w:ascii="Times New Roman" w:hAnsi="Times New Roman"/>
              <w:highlight w:val="lightGray"/>
              <w:lang w:eastAsia="sk-SK"/>
            </w:rPr>
          </w:rPrChange>
        </w:rPr>
        <w:t>ods</w:t>
      </w:r>
      <w:r w:rsidR="00CC7E00" w:rsidRPr="00873659">
        <w:rPr>
          <w:rFonts w:ascii="Times New Roman" w:hAnsi="Times New Roman"/>
          <w:lang w:eastAsia="sk-SK"/>
          <w:rPrChange w:id="297" w:author="Autor">
            <w:rPr>
              <w:rFonts w:ascii="Times New Roman" w:hAnsi="Times New Roman"/>
              <w:highlight w:val="lightGray"/>
              <w:lang w:eastAsia="sk-SK"/>
            </w:rPr>
          </w:rPrChange>
        </w:rPr>
        <w:t>.</w:t>
      </w:r>
      <w:r w:rsidRPr="00873659">
        <w:rPr>
          <w:rFonts w:ascii="Times New Roman" w:hAnsi="Times New Roman"/>
          <w:lang w:eastAsia="sk-SK"/>
          <w:rPrChange w:id="298" w:author="Autor">
            <w:rPr>
              <w:rFonts w:ascii="Times New Roman" w:hAnsi="Times New Roman"/>
              <w:highlight w:val="lightGray"/>
              <w:lang w:eastAsia="sk-SK"/>
            </w:rPr>
          </w:rPrChange>
        </w:rPr>
        <w:t xml:space="preserve"> 2 nariadenia</w:t>
      </w:r>
      <w:r w:rsidR="00547EC6" w:rsidRPr="00873659">
        <w:rPr>
          <w:rFonts w:ascii="Times New Roman" w:hAnsi="Times New Roman"/>
          <w:lang w:eastAsia="sk-SK"/>
          <w:rPrChange w:id="299" w:author="Autor">
            <w:rPr>
              <w:rFonts w:ascii="Times New Roman" w:hAnsi="Times New Roman"/>
              <w:highlight w:val="lightGray"/>
              <w:lang w:eastAsia="sk-SK"/>
            </w:rPr>
          </w:rPrChange>
        </w:rPr>
        <w:t xml:space="preserve"> o spoločných ustanoveniach</w:t>
      </w:r>
      <w:r w:rsidRPr="00873659">
        <w:rPr>
          <w:rFonts w:ascii="Times New Roman" w:hAnsi="Times New Roman"/>
          <w:lang w:eastAsia="sk-SK"/>
          <w:rPrChange w:id="300" w:author="Autor">
            <w:rPr>
              <w:rFonts w:ascii="Times New Roman" w:hAnsi="Times New Roman"/>
              <w:highlight w:val="lightGray"/>
              <w:lang w:eastAsia="sk-SK"/>
            </w:rPr>
          </w:rPrChange>
        </w:rPr>
        <w:t>, a to o čas trvania týchto skutočností.</w:t>
      </w:r>
    </w:p>
    <w:p w14:paraId="6BA2349C" w14:textId="77777777" w:rsidR="00CA0D2A" w:rsidRPr="001F71FE" w:rsidRDefault="00CA0D2A" w:rsidP="00972BE8">
      <w:pPr>
        <w:numPr>
          <w:ilvl w:val="0"/>
          <w:numId w:val="9"/>
        </w:numPr>
        <w:tabs>
          <w:tab w:val="num" w:pos="426"/>
        </w:tabs>
        <w:spacing w:before="240" w:line="264" w:lineRule="auto"/>
        <w:ind w:left="426" w:hanging="426"/>
        <w:jc w:val="both"/>
        <w:rPr>
          <w:rFonts w:ascii="Times New Roman" w:hAnsi="Times New Roman"/>
          <w:lang w:eastAsia="sk-SK"/>
        </w:rPr>
      </w:pPr>
      <w:r w:rsidRPr="001F71FE">
        <w:rPr>
          <w:rFonts w:ascii="Times New Roman" w:hAnsi="Times New Roman"/>
          <w:b/>
          <w:lang w:eastAsia="sk-SK"/>
        </w:rPr>
        <w:t>V prípade vrátenia</w:t>
      </w:r>
      <w:r w:rsidRPr="001F71FE">
        <w:rPr>
          <w:rFonts w:ascii="Times New Roman" w:hAnsi="Times New Roman"/>
          <w:lang w:eastAsia="sk-SK"/>
        </w:rPr>
        <w:t xml:space="preserve"> NFP alebo jeho časti </w:t>
      </w:r>
      <w:r w:rsidRPr="001F71FE">
        <w:rPr>
          <w:rFonts w:ascii="Times New Roman" w:hAnsi="Times New Roman"/>
          <w:b/>
          <w:lang w:eastAsia="sk-SK"/>
        </w:rPr>
        <w:t>z vlastnej iniciatívy Prijímateľa</w:t>
      </w:r>
      <w:r w:rsidRPr="001F71FE">
        <w:rPr>
          <w:rFonts w:ascii="Times New Roman" w:hAnsi="Times New Roman"/>
          <w:lang w:eastAsia="sk-SK"/>
        </w:rPr>
        <w:t xml:space="preserve">, Prijímateľ pred realizovaním úhrady oznámi Poskytovateľovi výšku vrátenia. </w:t>
      </w:r>
    </w:p>
    <w:p w14:paraId="48C925C8" w14:textId="77777777" w:rsidR="00CA0D2A" w:rsidRPr="001F71FE" w:rsidRDefault="00CA0D2A" w:rsidP="00972BE8">
      <w:pPr>
        <w:numPr>
          <w:ilvl w:val="0"/>
          <w:numId w:val="9"/>
        </w:numPr>
        <w:tabs>
          <w:tab w:val="num" w:pos="426"/>
        </w:tabs>
        <w:spacing w:before="240" w:line="264" w:lineRule="auto"/>
        <w:ind w:left="426" w:hanging="426"/>
        <w:jc w:val="both"/>
        <w:rPr>
          <w:rFonts w:ascii="Times New Roman" w:hAnsi="Times New Roman"/>
          <w:lang w:eastAsia="sk-SK"/>
        </w:rPr>
      </w:pPr>
      <w:r w:rsidRPr="001F71FE">
        <w:rPr>
          <w:rFonts w:ascii="Times New Roman" w:hAnsi="Times New Roman"/>
          <w:b/>
          <w:lang w:eastAsia="sk-SK"/>
        </w:rPr>
        <w:t xml:space="preserve">Ak </w:t>
      </w:r>
      <w:r w:rsidRPr="001F71FE">
        <w:rPr>
          <w:rFonts w:ascii="Times New Roman" w:hAnsi="Times New Roman"/>
          <w:b/>
        </w:rPr>
        <w:t>Prijímateľ</w:t>
      </w:r>
      <w:r w:rsidRPr="001F71FE">
        <w:rPr>
          <w:rFonts w:ascii="Times New Roman" w:hAnsi="Times New Roman"/>
          <w:b/>
          <w:lang w:eastAsia="sk-SK"/>
        </w:rPr>
        <w:t xml:space="preserve"> nevráti</w:t>
      </w:r>
      <w:r w:rsidRPr="001F71FE">
        <w:rPr>
          <w:rFonts w:ascii="Times New Roman" w:hAnsi="Times New Roman"/>
          <w:lang w:eastAsia="sk-SK"/>
        </w:rPr>
        <w:t xml:space="preserve"> NFP alebo jeho časť, príslušný záväzok Prijímateľa zostáva nesplnený a finančné vzťahy voči Poskytovateľovi sa považujú za nevysporiadané. </w:t>
      </w:r>
    </w:p>
    <w:p w14:paraId="67BB3B1A" w14:textId="77777777" w:rsidR="00CA0D2A" w:rsidRPr="001F71FE" w:rsidRDefault="00CA0D2A" w:rsidP="00972BE8">
      <w:pPr>
        <w:numPr>
          <w:ilvl w:val="0"/>
          <w:numId w:val="9"/>
        </w:numPr>
        <w:tabs>
          <w:tab w:val="num" w:pos="426"/>
        </w:tabs>
        <w:spacing w:before="240" w:line="264" w:lineRule="auto"/>
        <w:ind w:left="426" w:hanging="426"/>
        <w:jc w:val="both"/>
        <w:rPr>
          <w:rFonts w:ascii="Times New Roman" w:hAnsi="Times New Roman"/>
          <w:b/>
          <w:bCs/>
        </w:rPr>
      </w:pPr>
      <w:r w:rsidRPr="001F71FE">
        <w:rPr>
          <w:rFonts w:ascii="Times New Roman" w:hAnsi="Times New Roman"/>
          <w:bCs/>
        </w:rPr>
        <w:t xml:space="preserve">Proti </w:t>
      </w:r>
      <w:r w:rsidRPr="001F71FE">
        <w:rPr>
          <w:rFonts w:ascii="Times New Roman" w:hAnsi="Times New Roman"/>
        </w:rPr>
        <w:t>akejkoľvek</w:t>
      </w:r>
      <w:r w:rsidRPr="001F71FE">
        <w:rPr>
          <w:rFonts w:ascii="Times New Roman" w:hAnsi="Times New Roman"/>
          <w:bCs/>
        </w:rPr>
        <w:t xml:space="preserve"> pohľadávke na vrátenie NFP ako aj proti </w:t>
      </w:r>
      <w:r w:rsidRPr="001F71FE" w:rsidDel="003818D4">
        <w:rPr>
          <w:rFonts w:ascii="Times New Roman" w:hAnsi="Times New Roman"/>
          <w:bCs/>
        </w:rPr>
        <w:t xml:space="preserve">akýmkoľvek </w:t>
      </w:r>
      <w:r w:rsidRPr="001F71FE">
        <w:rPr>
          <w:rFonts w:ascii="Times New Roman" w:hAnsi="Times New Roman"/>
          <w:bCs/>
        </w:rPr>
        <w:t xml:space="preserve">iným pohľadávkam Poskytovateľa voči Prijímateľovi vzniknutých z akéhokoľvek právneho dôvodu </w:t>
      </w:r>
      <w:r w:rsidRPr="001F71FE">
        <w:rPr>
          <w:rFonts w:ascii="Times New Roman" w:hAnsi="Times New Roman"/>
          <w:b/>
          <w:bCs/>
        </w:rPr>
        <w:t xml:space="preserve">Prijímateľ nie je oprávnený jednostranne započítať akúkoľvek svoju pohľadávku. </w:t>
      </w:r>
    </w:p>
    <w:p w14:paraId="14D73F4C" w14:textId="77777777" w:rsidR="002D2C77" w:rsidRPr="001F71FE" w:rsidRDefault="002D2C77" w:rsidP="001C0CC4">
      <w:pPr>
        <w:numPr>
          <w:ilvl w:val="0"/>
          <w:numId w:val="9"/>
        </w:numPr>
        <w:tabs>
          <w:tab w:val="num" w:pos="426"/>
        </w:tabs>
        <w:spacing w:before="240" w:line="264" w:lineRule="auto"/>
        <w:ind w:left="426" w:hanging="426"/>
        <w:jc w:val="both"/>
        <w:rPr>
          <w:rFonts w:ascii="Times New Roman" w:hAnsi="Times New Roman"/>
          <w:b/>
          <w:bCs/>
        </w:rPr>
      </w:pPr>
      <w:r w:rsidRPr="001F71FE">
        <w:rPr>
          <w:rStyle w:val="Odkaznakomentr"/>
          <w:rFonts w:ascii="Times New Roman" w:hAnsi="Times New Roman"/>
          <w:sz w:val="22"/>
          <w:szCs w:val="22"/>
        </w:rPr>
        <w:annotationRef/>
      </w:r>
      <w:r w:rsidRPr="001F71FE">
        <w:rPr>
          <w:rFonts w:ascii="Times New Roman" w:hAnsi="Times New Roman"/>
          <w:b/>
        </w:rPr>
        <w:t>V prípade vzniku</w:t>
      </w:r>
      <w:r w:rsidRPr="001F71FE">
        <w:rPr>
          <w:rFonts w:ascii="Times New Roman" w:hAnsi="Times New Roman"/>
        </w:rPr>
        <w:t xml:space="preserve"> </w:t>
      </w:r>
      <w:r w:rsidRPr="001F71FE">
        <w:rPr>
          <w:rFonts w:ascii="Times New Roman" w:hAnsi="Times New Roman"/>
          <w:b/>
        </w:rPr>
        <w:t>povinnosti vrátenia</w:t>
      </w:r>
      <w:r w:rsidRPr="001F71FE">
        <w:rPr>
          <w:rFonts w:ascii="Times New Roman" w:hAnsi="Times New Roman"/>
        </w:rPr>
        <w:t xml:space="preserve"> </w:t>
      </w:r>
      <w:r w:rsidRPr="001F71FE">
        <w:rPr>
          <w:rFonts w:ascii="Times New Roman" w:hAnsi="Times New Roman"/>
          <w:b/>
        </w:rPr>
        <w:t>čistého príjmu</w:t>
      </w:r>
      <w:r w:rsidRPr="001F71FE">
        <w:rPr>
          <w:rFonts w:ascii="Times New Roman" w:hAnsi="Times New Roman"/>
        </w:rPr>
        <w:t>, Prijímateľ postupuje podľa Právneho dokumentu</w:t>
      </w:r>
      <w:r w:rsidR="00CB771C" w:rsidRPr="001F71FE">
        <w:rPr>
          <w:rFonts w:ascii="Times New Roman" w:hAnsi="Times New Roman"/>
        </w:rPr>
        <w:t xml:space="preserve"> (napr. </w:t>
      </w:r>
      <w:r w:rsidR="00CB771C" w:rsidRPr="001F71FE">
        <w:rPr>
          <w:rFonts w:ascii="Times New Roman" w:hAnsi="Times New Roman"/>
          <w:lang w:eastAsia="sk-SK"/>
        </w:rPr>
        <w:t>Finančn</w:t>
      </w:r>
      <w:r w:rsidR="001C0CC4" w:rsidRPr="001F71FE">
        <w:rPr>
          <w:rFonts w:ascii="Times New Roman" w:hAnsi="Times New Roman"/>
          <w:lang w:eastAsia="sk-SK"/>
        </w:rPr>
        <w:t>é</w:t>
      </w:r>
      <w:r w:rsidR="00CB771C" w:rsidRPr="001F71FE">
        <w:rPr>
          <w:rFonts w:ascii="Times New Roman" w:hAnsi="Times New Roman"/>
          <w:lang w:eastAsia="sk-SK"/>
        </w:rPr>
        <w:t xml:space="preserve"> riaden</w:t>
      </w:r>
      <w:r w:rsidR="001C0CC4" w:rsidRPr="001F71FE">
        <w:rPr>
          <w:rFonts w:ascii="Times New Roman" w:hAnsi="Times New Roman"/>
          <w:lang w:eastAsia="sk-SK"/>
        </w:rPr>
        <w:t>ie</w:t>
      </w:r>
      <w:r w:rsidR="00CB771C" w:rsidRPr="001F71FE">
        <w:rPr>
          <w:rFonts w:ascii="Times New Roman" w:hAnsi="Times New Roman"/>
          <w:lang w:eastAsia="sk-SK"/>
        </w:rPr>
        <w:t xml:space="preserve"> – časť Systému riadenia Fondov pre oblasť vnútorných záležitostí na roky 2021 – 2027)</w:t>
      </w:r>
      <w:r w:rsidRPr="001F71FE">
        <w:rPr>
          <w:rFonts w:ascii="Times New Roman" w:hAnsi="Times New Roman"/>
        </w:rPr>
        <w:t>. Ak Prijímateľ odvedie čistý príjem Riadne a Včas v súlade s Právnym dokumentom, ustanovenia odsekov 2 až 5 tohto článku VZP sa nepoužijú. Ak Prijímateľ čistý príjem riadne a včas nevráti, resp. neodvedie, Poskytovateľ bude postupovať rovnako ako v prípade povinnosti vrátenia NFP alebo jeho časti vzniknutej podľa odseku 1 písm. a) až g) a písm. h) tohto článku VZP a na Prijímateľa sa ustanovenia o vrátení NFP alebo jeho časti podľa odsekov 2 až 5 tohto článku VZP vzťahujú rovnako. Poskytovateľ dohodne s Prijímateľom spôsob m</w:t>
      </w:r>
      <w:r w:rsidR="00C53D1A" w:rsidRPr="001F71FE">
        <w:rPr>
          <w:rFonts w:ascii="Times New Roman" w:hAnsi="Times New Roman"/>
        </w:rPr>
        <w:t>onitorovania čistých príjmov z P</w:t>
      </w:r>
      <w:r w:rsidRPr="001F71FE">
        <w:rPr>
          <w:rFonts w:ascii="Times New Roman" w:hAnsi="Times New Roman"/>
        </w:rPr>
        <w:t xml:space="preserve">rojektu a vedenia záznamov u Prijímateľa, a to na účely zdokladovania a preukázania skutočností týkajúcich sa čistého príjmu z Projektu.  </w:t>
      </w:r>
    </w:p>
    <w:p w14:paraId="20A3FAD6" w14:textId="77777777" w:rsidR="00137A4F" w:rsidRPr="001F71FE" w:rsidRDefault="002D2C77" w:rsidP="005A6048">
      <w:pPr>
        <w:spacing w:before="240" w:line="264" w:lineRule="auto"/>
        <w:jc w:val="both"/>
        <w:rPr>
          <w:b/>
          <w:bCs/>
        </w:rPr>
      </w:pPr>
      <w:r w:rsidRPr="001F71FE">
        <w:rPr>
          <w:rStyle w:val="Odkaznakomentr"/>
        </w:rPr>
        <w:annotationRef/>
      </w:r>
      <w:r w:rsidR="00137A4F" w:rsidRPr="001F71FE">
        <w:rPr>
          <w:rFonts w:ascii="Times New Roman" w:hAnsi="Times New Roman"/>
          <w:b/>
          <w:bCs/>
          <w:sz w:val="26"/>
          <w:szCs w:val="26"/>
        </w:rPr>
        <w:t xml:space="preserve">Článok </w:t>
      </w:r>
      <w:r w:rsidR="00284F45" w:rsidRPr="001F71FE">
        <w:rPr>
          <w:rFonts w:ascii="Times New Roman" w:hAnsi="Times New Roman"/>
          <w:b/>
          <w:bCs/>
          <w:sz w:val="26"/>
          <w:szCs w:val="26"/>
        </w:rPr>
        <w:t>19</w:t>
      </w:r>
      <w:r w:rsidR="008D4A42" w:rsidRPr="001F71FE">
        <w:rPr>
          <w:rFonts w:ascii="Times New Roman" w:hAnsi="Times New Roman"/>
          <w:b/>
          <w:bCs/>
          <w:sz w:val="26"/>
          <w:szCs w:val="26"/>
        </w:rPr>
        <w:t xml:space="preserve"> </w:t>
      </w:r>
      <w:r w:rsidR="00137A4F" w:rsidRPr="001F71FE">
        <w:rPr>
          <w:rFonts w:ascii="Times New Roman" w:hAnsi="Times New Roman"/>
          <w:b/>
          <w:bCs/>
          <w:sz w:val="26"/>
          <w:szCs w:val="26"/>
        </w:rPr>
        <w:t xml:space="preserve"> KOMUNIKÁCIA ZMLUVNÝCH STRÁN A DORUČOVANIE</w:t>
      </w:r>
    </w:p>
    <w:p w14:paraId="4DDAAE5F" w14:textId="2B75CBB6" w:rsidR="00137A4F" w:rsidRPr="001F71FE" w:rsidRDefault="008A205F" w:rsidP="00A97151">
      <w:pPr>
        <w:pStyle w:val="Odsekzoznamu"/>
        <w:numPr>
          <w:ilvl w:val="3"/>
          <w:numId w:val="9"/>
        </w:numPr>
        <w:tabs>
          <w:tab w:val="clear" w:pos="2880"/>
        </w:tabs>
        <w:spacing w:before="120" w:line="259" w:lineRule="auto"/>
        <w:ind w:left="567" w:hanging="567"/>
        <w:jc w:val="both"/>
        <w:rPr>
          <w:sz w:val="22"/>
          <w:szCs w:val="22"/>
        </w:rPr>
      </w:pPr>
      <w:r w:rsidRPr="001F71FE">
        <w:rPr>
          <w:sz w:val="22"/>
          <w:szCs w:val="22"/>
        </w:rPr>
        <w:t xml:space="preserve">Zmluvné strany sa dohodli, že ich komunikácia súvisiaca so Zmluvou o poskytnutí NFP si pre svoju záväznosť vyžaduje </w:t>
      </w:r>
      <w:r w:rsidRPr="001F71FE">
        <w:rPr>
          <w:b/>
          <w:sz w:val="22"/>
          <w:szCs w:val="22"/>
        </w:rPr>
        <w:t>písomnú formu v elektronickej podobe</w:t>
      </w:r>
      <w:r w:rsidR="005E51E1" w:rsidRPr="001F71FE">
        <w:rPr>
          <w:sz w:val="22"/>
          <w:szCs w:val="22"/>
        </w:rPr>
        <w:t>. Zmluvné strany komu</w:t>
      </w:r>
      <w:r w:rsidR="001E2AE5" w:rsidRPr="001F71FE">
        <w:rPr>
          <w:sz w:val="22"/>
          <w:szCs w:val="22"/>
        </w:rPr>
        <w:t>nikujú preferovane prostredníctvom I</w:t>
      </w:r>
      <w:r w:rsidR="00CC3123" w:rsidRPr="001F71FE">
        <w:rPr>
          <w:sz w:val="22"/>
          <w:szCs w:val="22"/>
        </w:rPr>
        <w:t>nformačného</w:t>
      </w:r>
      <w:r w:rsidR="001E2AE5" w:rsidRPr="001F71FE">
        <w:rPr>
          <w:sz w:val="22"/>
          <w:szCs w:val="22"/>
        </w:rPr>
        <w:t xml:space="preserve"> monitorovacieho systému podľa ods. 2 tohto článku. V</w:t>
      </w:r>
      <w:r w:rsidRPr="001F71FE">
        <w:rPr>
          <w:sz w:val="22"/>
          <w:szCs w:val="22"/>
        </w:rPr>
        <w:t xml:space="preserve"> rámci </w:t>
      </w:r>
      <w:r w:rsidR="009309DA" w:rsidRPr="001F71FE">
        <w:rPr>
          <w:sz w:val="22"/>
          <w:szCs w:val="22"/>
        </w:rPr>
        <w:t xml:space="preserve">komunikácie </w:t>
      </w:r>
      <w:r w:rsidRPr="001F71FE">
        <w:rPr>
          <w:sz w:val="22"/>
          <w:szCs w:val="22"/>
        </w:rPr>
        <w:t>sú Zmluvné strany povinné uvádzať kód Projektu a názov Projektu podľa čl</w:t>
      </w:r>
      <w:r w:rsidR="00C251CC" w:rsidRPr="001F71FE">
        <w:rPr>
          <w:sz w:val="22"/>
          <w:szCs w:val="22"/>
        </w:rPr>
        <w:t>.</w:t>
      </w:r>
      <w:r w:rsidRPr="001F71FE">
        <w:rPr>
          <w:sz w:val="22"/>
          <w:szCs w:val="22"/>
        </w:rPr>
        <w:t xml:space="preserve"> 2 ods</w:t>
      </w:r>
      <w:r w:rsidR="00C251CC" w:rsidRPr="001F71FE">
        <w:rPr>
          <w:sz w:val="22"/>
          <w:szCs w:val="22"/>
        </w:rPr>
        <w:t>.</w:t>
      </w:r>
      <w:r w:rsidRPr="001F71FE">
        <w:rPr>
          <w:sz w:val="22"/>
          <w:szCs w:val="22"/>
        </w:rPr>
        <w:t xml:space="preserve"> 2.1 zmluvy. Zmluvné strany sa </w:t>
      </w:r>
      <w:r w:rsidR="009309DA" w:rsidRPr="001F71FE">
        <w:rPr>
          <w:sz w:val="22"/>
          <w:szCs w:val="22"/>
        </w:rPr>
        <w:t>dohodli</w:t>
      </w:r>
      <w:r w:rsidRPr="001F71FE">
        <w:rPr>
          <w:sz w:val="22"/>
          <w:szCs w:val="22"/>
        </w:rPr>
        <w:t xml:space="preserve">, že </w:t>
      </w:r>
      <w:r w:rsidRPr="001F71FE">
        <w:rPr>
          <w:b/>
          <w:sz w:val="22"/>
          <w:szCs w:val="22"/>
        </w:rPr>
        <w:t>v</w:t>
      </w:r>
      <w:ins w:id="301" w:author="Autor">
        <w:r w:rsidR="00655096">
          <w:rPr>
            <w:b/>
            <w:sz w:val="22"/>
            <w:szCs w:val="22"/>
          </w:rPr>
          <w:t>o výnimočných</w:t>
        </w:r>
      </w:ins>
      <w:del w:id="302" w:author="Autor">
        <w:r w:rsidRPr="001F71FE" w:rsidDel="00655096">
          <w:rPr>
            <w:b/>
            <w:sz w:val="22"/>
            <w:szCs w:val="22"/>
          </w:rPr>
          <w:delText> nevyhnutných</w:delText>
        </w:r>
      </w:del>
      <w:r w:rsidRPr="001F71FE">
        <w:rPr>
          <w:b/>
          <w:sz w:val="22"/>
          <w:szCs w:val="22"/>
        </w:rPr>
        <w:t xml:space="preserve"> prípadoch </w:t>
      </w:r>
      <w:ins w:id="303" w:author="Autor">
        <w:r w:rsidR="00655096">
          <w:rPr>
            <w:b/>
            <w:sz w:val="22"/>
            <w:szCs w:val="22"/>
          </w:rPr>
          <w:t xml:space="preserve">a so súhlasom Prijímateľa </w:t>
        </w:r>
      </w:ins>
      <w:r w:rsidRPr="001F71FE">
        <w:rPr>
          <w:b/>
          <w:sz w:val="22"/>
          <w:szCs w:val="22"/>
        </w:rPr>
        <w:t>môže mať takáto komunikácia písomnú formu v listinnej podobe</w:t>
      </w:r>
      <w:ins w:id="304" w:author="Autor">
        <w:r w:rsidR="00BB45B3">
          <w:rPr>
            <w:b/>
            <w:sz w:val="22"/>
            <w:szCs w:val="22"/>
          </w:rPr>
          <w:t>.</w:t>
        </w:r>
      </w:ins>
      <w:r w:rsidRPr="001F71FE">
        <w:rPr>
          <w:sz w:val="22"/>
          <w:szCs w:val="22"/>
        </w:rPr>
        <w:t xml:space="preserve"> </w:t>
      </w:r>
      <w:del w:id="305" w:author="Autor">
        <w:r w:rsidRPr="001F71FE" w:rsidDel="00BB45B3">
          <w:rPr>
            <w:sz w:val="22"/>
            <w:szCs w:val="22"/>
          </w:rPr>
          <w:delText>a</w:delText>
        </w:r>
      </w:del>
      <w:ins w:id="306" w:author="Autor">
        <w:r w:rsidR="00BB45B3">
          <w:rPr>
            <w:sz w:val="22"/>
            <w:szCs w:val="22"/>
          </w:rPr>
          <w:t>V takomto prípade budú</w:t>
        </w:r>
      </w:ins>
      <w:r w:rsidRPr="001F71FE">
        <w:rPr>
          <w:sz w:val="22"/>
          <w:szCs w:val="22"/>
        </w:rPr>
        <w:t xml:space="preserve"> Zmluvné strany </w:t>
      </w:r>
      <w:del w:id="307" w:author="Autor">
        <w:r w:rsidRPr="001F71FE" w:rsidDel="00BB45B3">
          <w:rPr>
            <w:sz w:val="22"/>
            <w:szCs w:val="22"/>
          </w:rPr>
          <w:delText xml:space="preserve">budú v tomto prípade pre vzájomnú písomnú komunikáciu v listinnej podobe </w:delText>
        </w:r>
      </w:del>
      <w:r w:rsidRPr="001F71FE">
        <w:rPr>
          <w:sz w:val="22"/>
          <w:szCs w:val="22"/>
        </w:rPr>
        <w:t xml:space="preserve">používať poštové adresy uvedené v záhlaví Zmluvy o poskytnutí NFP, ak nedošlo k oznámeniu zmeny adresy spôsobom </w:t>
      </w:r>
      <w:ins w:id="308" w:author="Autor">
        <w:r w:rsidR="00BB45B3">
          <w:rPr>
            <w:sz w:val="22"/>
            <w:szCs w:val="22"/>
          </w:rPr>
          <w:t xml:space="preserve">podľa </w:t>
        </w:r>
      </w:ins>
      <w:del w:id="309" w:author="Autor">
        <w:r w:rsidRPr="001F71FE" w:rsidDel="00BB45B3">
          <w:rPr>
            <w:sz w:val="22"/>
            <w:szCs w:val="22"/>
          </w:rPr>
          <w:delText>v súlade s</w:delText>
        </w:r>
        <w:r w:rsidR="00C251CC" w:rsidRPr="001F71FE" w:rsidDel="00BB45B3">
          <w:rPr>
            <w:sz w:val="22"/>
            <w:szCs w:val="22"/>
          </w:rPr>
          <w:delText> </w:delText>
        </w:r>
      </w:del>
      <w:r w:rsidRPr="001F71FE">
        <w:rPr>
          <w:sz w:val="22"/>
          <w:szCs w:val="22"/>
        </w:rPr>
        <w:t>čl</w:t>
      </w:r>
      <w:r w:rsidR="00C251CC" w:rsidRPr="001F71FE">
        <w:rPr>
          <w:sz w:val="22"/>
          <w:szCs w:val="22"/>
        </w:rPr>
        <w:t>.</w:t>
      </w:r>
      <w:r w:rsidRPr="001F71FE">
        <w:rPr>
          <w:sz w:val="22"/>
          <w:szCs w:val="22"/>
        </w:rPr>
        <w:t xml:space="preserve"> </w:t>
      </w:r>
      <w:r w:rsidR="00893B93" w:rsidRPr="001F71FE">
        <w:rPr>
          <w:sz w:val="22"/>
          <w:szCs w:val="22"/>
        </w:rPr>
        <w:t xml:space="preserve">16 </w:t>
      </w:r>
      <w:r w:rsidR="00146CA9" w:rsidRPr="001F71FE">
        <w:rPr>
          <w:sz w:val="22"/>
          <w:szCs w:val="22"/>
        </w:rPr>
        <w:t>VZP</w:t>
      </w:r>
      <w:r w:rsidRPr="001F71FE">
        <w:rPr>
          <w:sz w:val="22"/>
          <w:szCs w:val="22"/>
        </w:rPr>
        <w:t xml:space="preserve">. </w:t>
      </w:r>
      <w:ins w:id="310" w:author="Autor">
        <w:r w:rsidR="009F32F8">
          <w:rPr>
            <w:sz w:val="22"/>
            <w:szCs w:val="22"/>
          </w:rPr>
          <w:t xml:space="preserve">Pri doručovaní </w:t>
        </w:r>
      </w:ins>
      <w:del w:id="311" w:author="Autor">
        <w:r w:rsidRPr="001F71FE" w:rsidDel="009F32F8">
          <w:rPr>
            <w:sz w:val="22"/>
            <w:szCs w:val="22"/>
          </w:rPr>
          <w:delText xml:space="preserve">Zmluvné strany sa dohodli, že písomná forma komunikácie sa bude uskutočňovať v listinnej podobe prostredníctvom doporučeného doručovania zásielok alebo obyčajného doručovania poštou. Zmluvné strany si zároveň dohodli ako mimoriadny spôsob doručovania </w:delText>
        </w:r>
      </w:del>
      <w:r w:rsidRPr="001F71FE">
        <w:rPr>
          <w:sz w:val="22"/>
          <w:szCs w:val="22"/>
        </w:rPr>
        <w:t xml:space="preserve">písomných zásielok v listinnej podobe </w:t>
      </w:r>
      <w:del w:id="312" w:author="Autor">
        <w:r w:rsidRPr="001F71FE" w:rsidDel="009F32F8">
          <w:rPr>
            <w:sz w:val="22"/>
            <w:szCs w:val="22"/>
          </w:rPr>
          <w:delText xml:space="preserve">doručovanie </w:delText>
        </w:r>
      </w:del>
      <w:r w:rsidRPr="001F71FE">
        <w:rPr>
          <w:sz w:val="22"/>
          <w:szCs w:val="22"/>
        </w:rPr>
        <w:t>osobne alebo prostredníctvom kuriéra</w:t>
      </w:r>
      <w:ins w:id="313" w:author="Autor">
        <w:r w:rsidR="009F32F8">
          <w:rPr>
            <w:sz w:val="22"/>
            <w:szCs w:val="22"/>
          </w:rPr>
          <w:t xml:space="preserve"> je</w:t>
        </w:r>
      </w:ins>
      <w:del w:id="314" w:author="Autor">
        <w:r w:rsidRPr="001F71FE" w:rsidDel="009F32F8">
          <w:rPr>
            <w:sz w:val="22"/>
            <w:szCs w:val="22"/>
          </w:rPr>
          <w:delText>;</w:delText>
        </w:r>
      </w:del>
      <w:r w:rsidRPr="001F71FE">
        <w:rPr>
          <w:sz w:val="22"/>
          <w:szCs w:val="22"/>
        </w:rPr>
        <w:t xml:space="preserve"> takéto doručenie Poskytovateľovi </w:t>
      </w:r>
      <w:del w:id="315" w:author="Autor">
        <w:r w:rsidRPr="001F71FE" w:rsidDel="009F32F8">
          <w:rPr>
            <w:sz w:val="22"/>
            <w:szCs w:val="22"/>
          </w:rPr>
          <w:delText xml:space="preserve">je </w:delText>
        </w:r>
      </w:del>
      <w:r w:rsidRPr="001F71FE">
        <w:rPr>
          <w:sz w:val="22"/>
          <w:szCs w:val="22"/>
        </w:rPr>
        <w:t xml:space="preserve">možné výlučne v úradných hodinách </w:t>
      </w:r>
      <w:ins w:id="316" w:author="Autor">
        <w:r w:rsidR="009F32F8">
          <w:rPr>
            <w:sz w:val="22"/>
            <w:szCs w:val="22"/>
          </w:rPr>
          <w:t xml:space="preserve">do </w:t>
        </w:r>
      </w:ins>
      <w:r w:rsidRPr="001F71FE">
        <w:rPr>
          <w:sz w:val="22"/>
          <w:szCs w:val="22"/>
        </w:rPr>
        <w:t xml:space="preserve">podateľne Poskytovateľa zverejnených verejne prístupným spôsobom. </w:t>
      </w:r>
      <w:ins w:id="317" w:author="Autor">
        <w:r w:rsidR="00CE3DE3">
          <w:rPr>
            <w:sz w:val="22"/>
            <w:szCs w:val="22"/>
          </w:rPr>
          <w:t xml:space="preserve">                                                                                                                                                                                                                                               </w:t>
        </w:r>
      </w:ins>
    </w:p>
    <w:p w14:paraId="5960490D" w14:textId="77777777" w:rsidR="00E91577" w:rsidRPr="001F71FE" w:rsidRDefault="00E91577" w:rsidP="00E91577">
      <w:pPr>
        <w:pStyle w:val="Odsekzoznamu"/>
        <w:spacing w:before="120" w:line="259" w:lineRule="auto"/>
        <w:ind w:left="567"/>
        <w:jc w:val="both"/>
        <w:rPr>
          <w:sz w:val="22"/>
          <w:szCs w:val="22"/>
        </w:rPr>
      </w:pPr>
    </w:p>
    <w:p w14:paraId="5DDF700E" w14:textId="4B592F31" w:rsidR="00E91577" w:rsidRPr="001F71FE" w:rsidRDefault="008A205F" w:rsidP="00A147F3">
      <w:pPr>
        <w:pStyle w:val="Odsekzoznamu"/>
        <w:numPr>
          <w:ilvl w:val="3"/>
          <w:numId w:val="9"/>
        </w:numPr>
        <w:tabs>
          <w:tab w:val="clear" w:pos="2880"/>
        </w:tabs>
        <w:spacing w:before="120" w:line="259" w:lineRule="auto"/>
        <w:ind w:left="567" w:hanging="567"/>
        <w:jc w:val="both"/>
        <w:rPr>
          <w:sz w:val="22"/>
          <w:szCs w:val="22"/>
        </w:rPr>
      </w:pPr>
      <w:r w:rsidRPr="001F71FE">
        <w:rPr>
          <w:sz w:val="22"/>
          <w:szCs w:val="22"/>
        </w:rPr>
        <w:t xml:space="preserve">Pod elektronickou podobou komunikácie </w:t>
      </w:r>
      <w:r w:rsidR="00100C64" w:rsidRPr="001F71FE">
        <w:rPr>
          <w:sz w:val="22"/>
          <w:szCs w:val="22"/>
        </w:rPr>
        <w:t>podľa</w:t>
      </w:r>
      <w:r w:rsidRPr="001F71FE">
        <w:rPr>
          <w:sz w:val="22"/>
          <w:szCs w:val="22"/>
        </w:rPr>
        <w:t xml:space="preserve"> ods</w:t>
      </w:r>
      <w:r w:rsidR="00100C64" w:rsidRPr="001F71FE">
        <w:rPr>
          <w:sz w:val="22"/>
          <w:szCs w:val="22"/>
        </w:rPr>
        <w:t>.</w:t>
      </w:r>
      <w:r w:rsidRPr="001F71FE">
        <w:rPr>
          <w:sz w:val="22"/>
          <w:szCs w:val="22"/>
        </w:rPr>
        <w:t xml:space="preserve"> 1 tohto článku sa </w:t>
      </w:r>
      <w:del w:id="318" w:author="Autor">
        <w:r w:rsidRPr="001F71FE" w:rsidDel="00226761">
          <w:rPr>
            <w:sz w:val="22"/>
            <w:szCs w:val="22"/>
          </w:rPr>
          <w:delText xml:space="preserve">rozumie najmä bežná komunikácia </w:delText>
        </w:r>
      </w:del>
      <w:ins w:id="319" w:author="Autor">
        <w:r w:rsidR="00226761">
          <w:rPr>
            <w:sz w:val="22"/>
            <w:szCs w:val="22"/>
          </w:rPr>
          <w:t xml:space="preserve">okrem preferovaného spôsobu </w:t>
        </w:r>
      </w:ins>
      <w:r w:rsidRPr="001F71FE">
        <w:rPr>
          <w:sz w:val="22"/>
          <w:szCs w:val="22"/>
        </w:rPr>
        <w:t xml:space="preserve">prostredníctvom </w:t>
      </w:r>
      <w:r w:rsidRPr="001F71FE">
        <w:rPr>
          <w:b/>
          <w:sz w:val="22"/>
          <w:szCs w:val="22"/>
        </w:rPr>
        <w:t>I</w:t>
      </w:r>
      <w:r w:rsidR="00CC3123" w:rsidRPr="001F71FE">
        <w:rPr>
          <w:b/>
          <w:sz w:val="22"/>
          <w:szCs w:val="22"/>
        </w:rPr>
        <w:t>nformačného</w:t>
      </w:r>
      <w:r w:rsidR="00A96FBA" w:rsidRPr="001F71FE">
        <w:rPr>
          <w:b/>
          <w:sz w:val="22"/>
          <w:szCs w:val="22"/>
        </w:rPr>
        <w:t xml:space="preserve"> </w:t>
      </w:r>
      <w:r w:rsidR="00A96FBA" w:rsidRPr="001F71FE">
        <w:rPr>
          <w:b/>
          <w:sz w:val="22"/>
          <w:szCs w:val="22"/>
        </w:rPr>
        <w:lastRenderedPageBreak/>
        <w:t>monitorovacieho systému</w:t>
      </w:r>
      <w:r w:rsidRPr="001F71FE">
        <w:rPr>
          <w:sz w:val="22"/>
          <w:szCs w:val="22"/>
        </w:rPr>
        <w:t xml:space="preserve"> (netýka sa elektronického podania v I</w:t>
      </w:r>
      <w:r w:rsidR="00CC3123" w:rsidRPr="001F71FE">
        <w:rPr>
          <w:bCs/>
          <w:sz w:val="22"/>
          <w:szCs w:val="22"/>
        </w:rPr>
        <w:t>nformačnom</w:t>
      </w:r>
      <w:r w:rsidR="00A96FBA" w:rsidRPr="001F71FE">
        <w:rPr>
          <w:sz w:val="22"/>
          <w:szCs w:val="22"/>
        </w:rPr>
        <w:t xml:space="preserve"> monitorovacom systéme</w:t>
      </w:r>
      <w:r w:rsidRPr="001F71FE">
        <w:rPr>
          <w:sz w:val="22"/>
          <w:szCs w:val="22"/>
        </w:rPr>
        <w:t>, ktoré je považované za podanie prostredníctvom Ústredného portálu verejnej správy)</w:t>
      </w:r>
      <w:del w:id="320" w:author="Autor">
        <w:r w:rsidRPr="001F71FE" w:rsidDel="00226761">
          <w:rPr>
            <w:sz w:val="22"/>
            <w:szCs w:val="22"/>
          </w:rPr>
          <w:delText>, v ostatných prípadoch</w:delText>
        </w:r>
      </w:del>
      <w:ins w:id="321" w:author="Autor">
        <w:r w:rsidR="00226761">
          <w:rPr>
            <w:sz w:val="22"/>
            <w:szCs w:val="22"/>
          </w:rPr>
          <w:t xml:space="preserve"> rozumie najmä bežná</w:t>
        </w:r>
      </w:ins>
      <w:r w:rsidRPr="001F71FE">
        <w:rPr>
          <w:sz w:val="22"/>
          <w:szCs w:val="22"/>
        </w:rPr>
        <w:t xml:space="preserve"> komunikácia prostredníctvom </w:t>
      </w:r>
      <w:r w:rsidRPr="001F71FE">
        <w:rPr>
          <w:b/>
          <w:sz w:val="22"/>
          <w:szCs w:val="22"/>
        </w:rPr>
        <w:t>elektronickej správy (e-mailu)</w:t>
      </w:r>
      <w:r w:rsidRPr="001F71FE">
        <w:rPr>
          <w:sz w:val="22"/>
          <w:szCs w:val="22"/>
        </w:rPr>
        <w:t xml:space="preserve"> alebo komunikácia prostredníctvom </w:t>
      </w:r>
      <w:r w:rsidRPr="001F71FE">
        <w:rPr>
          <w:b/>
          <w:sz w:val="22"/>
          <w:szCs w:val="22"/>
        </w:rPr>
        <w:t>Ústredného portálu verejnej správy</w:t>
      </w:r>
      <w:r w:rsidRPr="001F71FE">
        <w:rPr>
          <w:sz w:val="22"/>
          <w:szCs w:val="22"/>
        </w:rPr>
        <w:t xml:space="preserve"> (pričom zo strany Poskytovateľa nejde o výkon verejnej moci, iba o využívanie existujúcich technických prostriedkov vhodných na komunikáciu). </w:t>
      </w:r>
    </w:p>
    <w:p w14:paraId="5FDABE59" w14:textId="77777777" w:rsidR="00E91577" w:rsidRPr="001F71FE" w:rsidRDefault="00E91577" w:rsidP="00E91577">
      <w:pPr>
        <w:pStyle w:val="Odsekzoznamu"/>
        <w:spacing w:before="120" w:line="259" w:lineRule="auto"/>
        <w:ind w:left="567"/>
        <w:jc w:val="both"/>
        <w:rPr>
          <w:sz w:val="22"/>
          <w:szCs w:val="22"/>
        </w:rPr>
      </w:pPr>
    </w:p>
    <w:p w14:paraId="65C5406F" w14:textId="77777777" w:rsidR="00226338" w:rsidRPr="001F71FE" w:rsidRDefault="008A205F" w:rsidP="00A97151">
      <w:pPr>
        <w:pStyle w:val="Odsekzoznamu"/>
        <w:numPr>
          <w:ilvl w:val="3"/>
          <w:numId w:val="9"/>
        </w:numPr>
        <w:tabs>
          <w:tab w:val="clear" w:pos="2880"/>
        </w:tabs>
        <w:spacing w:before="120" w:line="259" w:lineRule="auto"/>
        <w:ind w:left="567" w:hanging="567"/>
        <w:jc w:val="both"/>
        <w:rPr>
          <w:sz w:val="22"/>
          <w:szCs w:val="22"/>
        </w:rPr>
      </w:pPr>
      <w:r w:rsidRPr="001F71FE">
        <w:rPr>
          <w:sz w:val="22"/>
          <w:szCs w:val="22"/>
        </w:rPr>
        <w:t>V prípade oznámenia, výzvy, žiadosti alebo iného dokumentu (ďalej ako „</w:t>
      </w:r>
      <w:r w:rsidRPr="001F71FE">
        <w:rPr>
          <w:b/>
          <w:bCs/>
          <w:sz w:val="22"/>
          <w:szCs w:val="22"/>
        </w:rPr>
        <w:t>písomnosť</w:t>
      </w:r>
      <w:r w:rsidRPr="001F71FE">
        <w:rPr>
          <w:sz w:val="22"/>
          <w:szCs w:val="22"/>
        </w:rPr>
        <w:t xml:space="preserve">“) sa za </w:t>
      </w:r>
      <w:r w:rsidRPr="001F71FE">
        <w:rPr>
          <w:b/>
          <w:sz w:val="22"/>
          <w:szCs w:val="22"/>
        </w:rPr>
        <w:t>deň doručenia</w:t>
      </w:r>
      <w:r w:rsidRPr="001F71FE">
        <w:rPr>
          <w:sz w:val="22"/>
          <w:szCs w:val="22"/>
        </w:rPr>
        <w:t xml:space="preserve"> </w:t>
      </w:r>
      <w:r w:rsidR="00226338" w:rsidRPr="001F71FE">
        <w:rPr>
          <w:sz w:val="22"/>
          <w:szCs w:val="22"/>
        </w:rPr>
        <w:t xml:space="preserve">písomnosti </w:t>
      </w:r>
      <w:r w:rsidRPr="001F71FE">
        <w:rPr>
          <w:sz w:val="22"/>
          <w:szCs w:val="22"/>
        </w:rPr>
        <w:t xml:space="preserve">Zmluvnej strane </w:t>
      </w:r>
      <w:r w:rsidR="00060B7F" w:rsidRPr="001F71FE">
        <w:rPr>
          <w:sz w:val="22"/>
          <w:szCs w:val="22"/>
        </w:rPr>
        <w:t xml:space="preserve">považuje: </w:t>
      </w:r>
    </w:p>
    <w:p w14:paraId="5B45D5F0" w14:textId="77777777" w:rsidR="00613A51" w:rsidRPr="001F71FE" w:rsidRDefault="00D94BBC" w:rsidP="00FC4258">
      <w:pPr>
        <w:pStyle w:val="Odsekzoznamu"/>
        <w:numPr>
          <w:ilvl w:val="0"/>
          <w:numId w:val="73"/>
        </w:numPr>
        <w:spacing w:before="120" w:line="259" w:lineRule="auto"/>
        <w:ind w:left="993" w:hanging="426"/>
        <w:jc w:val="both"/>
        <w:rPr>
          <w:sz w:val="22"/>
          <w:szCs w:val="22"/>
        </w:rPr>
      </w:pPr>
      <w:r w:rsidRPr="001F71FE">
        <w:rPr>
          <w:b/>
          <w:sz w:val="22"/>
          <w:szCs w:val="22"/>
        </w:rPr>
        <w:t>kalendárny</w:t>
      </w:r>
      <w:r w:rsidR="00A97151" w:rsidRPr="001F71FE">
        <w:rPr>
          <w:b/>
          <w:sz w:val="22"/>
          <w:szCs w:val="22"/>
        </w:rPr>
        <w:t xml:space="preserve"> </w:t>
      </w:r>
      <w:r w:rsidR="00770BCD" w:rsidRPr="001F71FE">
        <w:rPr>
          <w:b/>
          <w:sz w:val="22"/>
          <w:szCs w:val="22"/>
        </w:rPr>
        <w:t>deň</w:t>
      </w:r>
      <w:r w:rsidR="00770BCD" w:rsidRPr="001F71FE">
        <w:rPr>
          <w:sz w:val="22"/>
          <w:szCs w:val="22"/>
        </w:rPr>
        <w:t xml:space="preserve">, kedy bola </w:t>
      </w:r>
      <w:r w:rsidR="00770BCD" w:rsidRPr="001F71FE">
        <w:rPr>
          <w:b/>
          <w:sz w:val="22"/>
          <w:szCs w:val="22"/>
        </w:rPr>
        <w:t>písomnosť</w:t>
      </w:r>
      <w:r w:rsidR="00770BCD" w:rsidRPr="001F71FE">
        <w:rPr>
          <w:sz w:val="22"/>
          <w:szCs w:val="22"/>
        </w:rPr>
        <w:t xml:space="preserve"> </w:t>
      </w:r>
      <w:r w:rsidR="00770BCD" w:rsidRPr="001F71FE">
        <w:rPr>
          <w:b/>
          <w:sz w:val="22"/>
          <w:szCs w:val="22"/>
        </w:rPr>
        <w:t>odoslaná v I</w:t>
      </w:r>
      <w:r w:rsidR="00CC3123" w:rsidRPr="001F71FE">
        <w:rPr>
          <w:b/>
          <w:bCs/>
          <w:sz w:val="22"/>
          <w:szCs w:val="22"/>
        </w:rPr>
        <w:t>nformačnom</w:t>
      </w:r>
      <w:r w:rsidR="00770BCD" w:rsidRPr="001F71FE">
        <w:rPr>
          <w:b/>
          <w:sz w:val="22"/>
          <w:szCs w:val="22"/>
        </w:rPr>
        <w:t xml:space="preserve"> monitorovacom systéme</w:t>
      </w:r>
      <w:r w:rsidR="00770BCD" w:rsidRPr="001F71FE">
        <w:rPr>
          <w:sz w:val="22"/>
          <w:szCs w:val="22"/>
        </w:rPr>
        <w:t xml:space="preserve"> Zm</w:t>
      </w:r>
      <w:r w:rsidRPr="001F71FE">
        <w:rPr>
          <w:sz w:val="22"/>
          <w:szCs w:val="22"/>
        </w:rPr>
        <w:t>l</w:t>
      </w:r>
      <w:r w:rsidR="00770BCD" w:rsidRPr="001F71FE">
        <w:rPr>
          <w:sz w:val="22"/>
          <w:szCs w:val="22"/>
        </w:rPr>
        <w:t>uvnou stranou</w:t>
      </w:r>
      <w:r w:rsidR="00613A51" w:rsidRPr="001F71FE">
        <w:rPr>
          <w:sz w:val="22"/>
          <w:szCs w:val="22"/>
        </w:rPr>
        <w:t xml:space="preserve"> </w:t>
      </w:r>
      <w:r w:rsidR="00226338" w:rsidRPr="001F71FE">
        <w:rPr>
          <w:sz w:val="22"/>
          <w:szCs w:val="22"/>
        </w:rPr>
        <w:t>prostredníctvom evidencie Komunikácia v I</w:t>
      </w:r>
      <w:r w:rsidR="00CC3123" w:rsidRPr="001F71FE">
        <w:rPr>
          <w:bCs/>
          <w:sz w:val="22"/>
          <w:szCs w:val="22"/>
        </w:rPr>
        <w:t>nformačnom</w:t>
      </w:r>
      <w:r w:rsidR="00226338" w:rsidRPr="001F71FE">
        <w:rPr>
          <w:sz w:val="22"/>
          <w:szCs w:val="22"/>
        </w:rPr>
        <w:t xml:space="preserve"> monitorovacom systéme</w:t>
      </w:r>
      <w:r w:rsidR="00FC4258" w:rsidRPr="001F71FE">
        <w:rPr>
          <w:sz w:val="22"/>
          <w:szCs w:val="22"/>
        </w:rPr>
        <w:t xml:space="preserve">; v prípade </w:t>
      </w:r>
      <w:r w:rsidR="00FC4258" w:rsidRPr="001F71FE">
        <w:rPr>
          <w:bCs/>
          <w:sz w:val="22"/>
          <w:szCs w:val="22"/>
        </w:rPr>
        <w:t xml:space="preserve">doručovania Správy o zistenej nezrovnalosti Prijímateľovi prostredníctvom </w:t>
      </w:r>
      <w:r w:rsidR="00CC3123" w:rsidRPr="001F71FE">
        <w:rPr>
          <w:bCs/>
          <w:sz w:val="22"/>
          <w:szCs w:val="22"/>
        </w:rPr>
        <w:t xml:space="preserve">Informačného </w:t>
      </w:r>
      <w:r w:rsidR="00FC4258" w:rsidRPr="001F71FE">
        <w:rPr>
          <w:sz w:val="22"/>
          <w:szCs w:val="22"/>
        </w:rPr>
        <w:t>monitorovacieho systému</w:t>
      </w:r>
      <w:r w:rsidR="00FC4258" w:rsidRPr="001F71FE">
        <w:rPr>
          <w:bCs/>
          <w:sz w:val="22"/>
          <w:szCs w:val="22"/>
        </w:rPr>
        <w:t xml:space="preserve">, sa bude táto považovať za doručenú momentom </w:t>
      </w:r>
      <w:r w:rsidR="00FC4258" w:rsidRPr="001F71FE">
        <w:rPr>
          <w:b/>
          <w:bCs/>
          <w:sz w:val="22"/>
          <w:szCs w:val="22"/>
        </w:rPr>
        <w:t xml:space="preserve">zverejnenia </w:t>
      </w:r>
      <w:r w:rsidR="00972BE8" w:rsidRPr="001F71FE">
        <w:rPr>
          <w:b/>
          <w:bCs/>
          <w:sz w:val="22"/>
          <w:szCs w:val="22"/>
        </w:rPr>
        <w:t>Správ</w:t>
      </w:r>
      <w:del w:id="322" w:author="Autor">
        <w:r w:rsidR="00972BE8" w:rsidRPr="001F71FE" w:rsidDel="00DB2830">
          <w:rPr>
            <w:b/>
            <w:bCs/>
            <w:sz w:val="22"/>
            <w:szCs w:val="22"/>
          </w:rPr>
          <w:delText>n</w:delText>
        </w:r>
      </w:del>
      <w:r w:rsidR="00972BE8" w:rsidRPr="001F71FE">
        <w:rPr>
          <w:b/>
          <w:bCs/>
          <w:sz w:val="22"/>
          <w:szCs w:val="22"/>
        </w:rPr>
        <w:t xml:space="preserve">y o zistenej </w:t>
      </w:r>
      <w:r w:rsidR="00FC4258" w:rsidRPr="001F71FE">
        <w:rPr>
          <w:b/>
          <w:bCs/>
          <w:sz w:val="22"/>
          <w:szCs w:val="22"/>
        </w:rPr>
        <w:t>nezrovnalosti</w:t>
      </w:r>
      <w:r w:rsidR="00FC4258" w:rsidRPr="001F71FE">
        <w:rPr>
          <w:bCs/>
          <w:sz w:val="22"/>
          <w:szCs w:val="22"/>
        </w:rPr>
        <w:t xml:space="preserve"> vo verejnej časti </w:t>
      </w:r>
      <w:r w:rsidR="00CC3123" w:rsidRPr="001F71FE">
        <w:rPr>
          <w:bCs/>
          <w:sz w:val="22"/>
          <w:szCs w:val="22"/>
        </w:rPr>
        <w:t xml:space="preserve">Informačného </w:t>
      </w:r>
      <w:r w:rsidR="00FC4258" w:rsidRPr="001F71FE">
        <w:rPr>
          <w:sz w:val="22"/>
          <w:szCs w:val="22"/>
        </w:rPr>
        <w:t>monitorovacieho systému</w:t>
      </w:r>
      <w:r w:rsidR="008E2D59" w:rsidRPr="001F71FE">
        <w:rPr>
          <w:sz w:val="22"/>
          <w:szCs w:val="22"/>
        </w:rPr>
        <w:t xml:space="preserve">; v prípade doručovania ŽoV Prijímateľovi prostredníctvom Informačného monitorovacieho systému, sa bude táto považovať za doručenú momentom </w:t>
      </w:r>
      <w:r w:rsidR="008E2D59" w:rsidRPr="001F71FE">
        <w:rPr>
          <w:b/>
          <w:sz w:val="22"/>
          <w:szCs w:val="22"/>
        </w:rPr>
        <w:t>zverejnenia ŽoV</w:t>
      </w:r>
      <w:r w:rsidR="008E2D59" w:rsidRPr="001F71FE">
        <w:rPr>
          <w:sz w:val="22"/>
          <w:szCs w:val="22"/>
        </w:rPr>
        <w:t xml:space="preserve"> vo verejnej časti I</w:t>
      </w:r>
      <w:r w:rsidR="000123FC" w:rsidRPr="001F71FE">
        <w:rPr>
          <w:sz w:val="22"/>
          <w:szCs w:val="22"/>
        </w:rPr>
        <w:t>nformačného</w:t>
      </w:r>
      <w:r w:rsidR="008E2D59" w:rsidRPr="001F71FE">
        <w:rPr>
          <w:sz w:val="22"/>
          <w:szCs w:val="22"/>
        </w:rPr>
        <w:t xml:space="preserve"> monitorovacieho systému</w:t>
      </w:r>
      <w:r w:rsidR="00FC4258" w:rsidRPr="001F71FE">
        <w:rPr>
          <w:bCs/>
          <w:sz w:val="22"/>
          <w:szCs w:val="22"/>
        </w:rPr>
        <w:t>,</w:t>
      </w:r>
    </w:p>
    <w:p w14:paraId="212D3C72" w14:textId="38CA2A18" w:rsidR="00A97151" w:rsidRPr="001F71FE" w:rsidRDefault="00245593" w:rsidP="00E91577">
      <w:pPr>
        <w:pStyle w:val="Odsekzoznamu"/>
        <w:numPr>
          <w:ilvl w:val="0"/>
          <w:numId w:val="73"/>
        </w:numPr>
        <w:spacing w:before="120" w:line="259" w:lineRule="auto"/>
        <w:ind w:left="993" w:hanging="426"/>
        <w:jc w:val="both"/>
        <w:rPr>
          <w:sz w:val="22"/>
          <w:szCs w:val="22"/>
        </w:rPr>
      </w:pPr>
      <w:ins w:id="323" w:author="Autor">
        <w:r>
          <w:rPr>
            <w:b/>
            <w:sz w:val="22"/>
            <w:szCs w:val="22"/>
          </w:rPr>
          <w:t xml:space="preserve">kalendárny </w:t>
        </w:r>
      </w:ins>
      <w:del w:id="324" w:author="Autor">
        <w:r w:rsidR="008A205F" w:rsidRPr="001F71FE" w:rsidDel="00245593">
          <w:rPr>
            <w:b/>
            <w:sz w:val="22"/>
            <w:szCs w:val="22"/>
          </w:rPr>
          <w:delText xml:space="preserve">najbližší pracovný </w:delText>
        </w:r>
      </w:del>
      <w:r w:rsidR="008A205F" w:rsidRPr="001F71FE">
        <w:rPr>
          <w:b/>
          <w:sz w:val="22"/>
          <w:szCs w:val="22"/>
        </w:rPr>
        <w:t>deň</w:t>
      </w:r>
      <w:r w:rsidR="008A205F" w:rsidRPr="001F71FE">
        <w:rPr>
          <w:sz w:val="22"/>
          <w:szCs w:val="22"/>
        </w:rPr>
        <w:t xml:space="preserve"> </w:t>
      </w:r>
      <w:ins w:id="325" w:author="Autor">
        <w:r w:rsidRPr="0032539C">
          <w:rPr>
            <w:b/>
            <w:sz w:val="22"/>
            <w:szCs w:val="22"/>
            <w:rPrChange w:id="326" w:author="Autor">
              <w:rPr>
                <w:sz w:val="22"/>
                <w:szCs w:val="22"/>
              </w:rPr>
            </w:rPrChange>
          </w:rPr>
          <w:t xml:space="preserve">vyplývajúci z § 32 ods. 5 zákona č. 305/2013 Z. z. </w:t>
        </w:r>
        <w:r w:rsidRPr="00691BAC">
          <w:rPr>
            <w:sz w:val="22"/>
            <w:szCs w:val="22"/>
          </w:rPr>
          <w:t xml:space="preserve">o </w:t>
        </w:r>
      </w:ins>
      <w:del w:id="327" w:author="Autor">
        <w:r w:rsidR="008A205F" w:rsidRPr="00CD5944" w:rsidDel="00245593">
          <w:rPr>
            <w:sz w:val="22"/>
            <w:szCs w:val="22"/>
          </w:rPr>
          <w:delText xml:space="preserve">bezprostredne nasledujúci po kalendárnom dni, kedy bola písomnosť uložená do </w:delText>
        </w:r>
      </w:del>
      <w:r w:rsidR="008A205F" w:rsidRPr="00CD5944">
        <w:rPr>
          <w:sz w:val="22"/>
          <w:szCs w:val="22"/>
        </w:rPr>
        <w:t xml:space="preserve">elektronickej </w:t>
      </w:r>
      <w:ins w:id="328" w:author="Autor">
        <w:r w:rsidRPr="00CD5944">
          <w:rPr>
            <w:sz w:val="22"/>
            <w:szCs w:val="22"/>
          </w:rPr>
          <w:t xml:space="preserve">podobe výkonu pôsobnosti orgánov verejnej moci </w:t>
        </w:r>
      </w:ins>
      <w:del w:id="329" w:author="Autor">
        <w:r w:rsidR="008A205F" w:rsidRPr="00CD5944" w:rsidDel="00245593">
          <w:rPr>
            <w:sz w:val="22"/>
            <w:szCs w:val="22"/>
          </w:rPr>
          <w:delText xml:space="preserve">schránky druhej Zmluvnej strany, </w:delText>
        </w:r>
      </w:del>
      <w:r w:rsidR="008A205F" w:rsidRPr="00CD5944">
        <w:rPr>
          <w:sz w:val="22"/>
          <w:szCs w:val="22"/>
        </w:rPr>
        <w:t>a</w:t>
      </w:r>
      <w:del w:id="330" w:author="Autor">
        <w:r w:rsidR="008A205F" w:rsidRPr="00CD5944" w:rsidDel="00245593">
          <w:rPr>
            <w:sz w:val="22"/>
            <w:szCs w:val="22"/>
          </w:rPr>
          <w:delText xml:space="preserve"> </w:delText>
        </w:r>
      </w:del>
      <w:ins w:id="331" w:author="Autor">
        <w:r w:rsidRPr="00CD5944">
          <w:rPr>
            <w:sz w:val="22"/>
            <w:szCs w:val="22"/>
          </w:rPr>
          <w:t> o zmene a doplnení niektorých zákonov (zákon o e-Governmente)</w:t>
        </w:r>
        <w:r>
          <w:rPr>
            <w:sz w:val="22"/>
            <w:szCs w:val="22"/>
          </w:rPr>
          <w:t xml:space="preserve"> v znení neskorších predpisov</w:t>
        </w:r>
      </w:ins>
      <w:del w:id="332" w:author="Autor">
        <w:r w:rsidR="008A205F" w:rsidRPr="001F71FE" w:rsidDel="00245593">
          <w:rPr>
            <w:sz w:val="22"/>
            <w:szCs w:val="22"/>
          </w:rPr>
          <w:delText>to aj vtedy</w:delText>
        </w:r>
      </w:del>
      <w:r w:rsidR="008A205F" w:rsidRPr="001F71FE">
        <w:rPr>
          <w:sz w:val="22"/>
          <w:szCs w:val="22"/>
        </w:rPr>
        <w:t xml:space="preserve">, ak </w:t>
      </w:r>
      <w:ins w:id="333" w:author="Autor">
        <w:r>
          <w:rPr>
            <w:sz w:val="22"/>
            <w:szCs w:val="22"/>
          </w:rPr>
          <w:t>k </w:t>
        </w:r>
        <w:r w:rsidRPr="005559FA">
          <w:rPr>
            <w:b/>
            <w:sz w:val="22"/>
            <w:szCs w:val="22"/>
            <w:rPrChange w:id="334" w:author="Autor">
              <w:rPr>
                <w:sz w:val="22"/>
                <w:szCs w:val="22"/>
              </w:rPr>
            </w:rPrChange>
          </w:rPr>
          <w:t>doručovaniu</w:t>
        </w:r>
        <w:r>
          <w:rPr>
            <w:sz w:val="22"/>
            <w:szCs w:val="22"/>
          </w:rPr>
          <w:t xml:space="preserve"> písomností dochádza </w:t>
        </w:r>
      </w:ins>
      <w:del w:id="335" w:author="Autor">
        <w:r w:rsidR="008A205F" w:rsidRPr="0032539C" w:rsidDel="00245593">
          <w:rPr>
            <w:b/>
            <w:sz w:val="22"/>
            <w:szCs w:val="22"/>
            <w:rPrChange w:id="336" w:author="Autor">
              <w:rPr>
                <w:sz w:val="22"/>
                <w:szCs w:val="22"/>
              </w:rPr>
            </w:rPrChange>
          </w:rPr>
          <w:delText>sa adresát o tom nedozvedel</w:delText>
        </w:r>
        <w:r w:rsidR="00667F98" w:rsidRPr="0032539C" w:rsidDel="00245593">
          <w:rPr>
            <w:b/>
            <w:sz w:val="22"/>
            <w:szCs w:val="22"/>
            <w:rPrChange w:id="337" w:author="Autor">
              <w:rPr>
                <w:sz w:val="22"/>
                <w:szCs w:val="22"/>
              </w:rPr>
            </w:rPrChange>
          </w:rPr>
          <w:delText xml:space="preserve">, ak sa písomnosť doručuje do elektronickej schránky </w:delText>
        </w:r>
      </w:del>
      <w:r w:rsidR="00667F98" w:rsidRPr="0032539C">
        <w:rPr>
          <w:b/>
          <w:sz w:val="22"/>
          <w:szCs w:val="22"/>
          <w:rPrChange w:id="338" w:author="Autor">
            <w:rPr>
              <w:sz w:val="22"/>
              <w:szCs w:val="22"/>
            </w:rPr>
          </w:rPrChange>
        </w:rPr>
        <w:t>prostredníctvom Ústredného portálu verejnej správy</w:t>
      </w:r>
      <w:r w:rsidR="00667F98" w:rsidRPr="001F71FE">
        <w:rPr>
          <w:sz w:val="22"/>
          <w:szCs w:val="22"/>
        </w:rPr>
        <w:t xml:space="preserve"> podľa ods. 2 tohto článku</w:t>
      </w:r>
      <w:r w:rsidR="00A97151" w:rsidRPr="001F71FE">
        <w:rPr>
          <w:sz w:val="22"/>
          <w:szCs w:val="22"/>
        </w:rPr>
        <w:t xml:space="preserve">, </w:t>
      </w:r>
    </w:p>
    <w:p w14:paraId="5F74963D" w14:textId="77777777" w:rsidR="00E91577" w:rsidRPr="001F71FE" w:rsidRDefault="00C61D5C" w:rsidP="00B47148">
      <w:pPr>
        <w:pStyle w:val="Odsekzoznamu"/>
        <w:numPr>
          <w:ilvl w:val="0"/>
          <w:numId w:val="73"/>
        </w:numPr>
        <w:spacing w:before="120" w:line="259" w:lineRule="auto"/>
        <w:ind w:left="993" w:hanging="426"/>
        <w:jc w:val="both"/>
        <w:rPr>
          <w:sz w:val="22"/>
          <w:szCs w:val="22"/>
        </w:rPr>
      </w:pPr>
      <w:r w:rsidRPr="001F71FE">
        <w:rPr>
          <w:b/>
          <w:sz w:val="22"/>
          <w:szCs w:val="22"/>
        </w:rPr>
        <w:t>kalendárny deň</w:t>
      </w:r>
      <w:r w:rsidRPr="001F71FE">
        <w:rPr>
          <w:sz w:val="22"/>
          <w:szCs w:val="22"/>
        </w:rPr>
        <w:t xml:space="preserve">, kedy </w:t>
      </w:r>
      <w:r w:rsidR="00B47148" w:rsidRPr="001F71FE">
        <w:rPr>
          <w:bCs/>
          <w:sz w:val="22"/>
          <w:szCs w:val="22"/>
        </w:rPr>
        <w:t xml:space="preserve">bude </w:t>
      </w:r>
      <w:r w:rsidR="00B47148" w:rsidRPr="001F71FE">
        <w:rPr>
          <w:b/>
          <w:bCs/>
          <w:sz w:val="22"/>
          <w:szCs w:val="22"/>
        </w:rPr>
        <w:t>elektronická správa k dispozícii</w:t>
      </w:r>
      <w:r w:rsidR="00B47148" w:rsidRPr="001F71FE">
        <w:rPr>
          <w:bCs/>
          <w:sz w:val="22"/>
          <w:szCs w:val="22"/>
        </w:rPr>
        <w:t xml:space="preserve">, </w:t>
      </w:r>
      <w:r w:rsidR="00B47148" w:rsidRPr="001F71FE">
        <w:rPr>
          <w:b/>
          <w:bCs/>
          <w:sz w:val="22"/>
          <w:szCs w:val="22"/>
        </w:rPr>
        <w:t>prístupná  na e-mailovom serveri slúžiacom na prijímanie elektronickej pošty Zmluvnej strany</w:t>
      </w:r>
      <w:r w:rsidR="00B47148" w:rsidRPr="001F71FE">
        <w:rPr>
          <w:bCs/>
          <w:sz w:val="22"/>
          <w:szCs w:val="22"/>
        </w:rPr>
        <w:t>, ktorá je adresátom, teda momentom, kedy Zmluvnej strane, ktorá je odosielateľom príde potvrdenie o úspešnom doručení zásielky; ak nie je objektívne z technických dôvodov možné nastaviť automatické potvrdenie o úspešnom doručení zásielky, ako vyplýva z</w:t>
      </w:r>
      <w:r w:rsidR="007D6413" w:rsidRPr="001F71FE">
        <w:rPr>
          <w:bCs/>
          <w:sz w:val="22"/>
          <w:szCs w:val="22"/>
        </w:rPr>
        <w:t xml:space="preserve"> ods. 5 písm. </w:t>
      </w:r>
      <w:r w:rsidR="00B47148" w:rsidRPr="001F71FE">
        <w:rPr>
          <w:bCs/>
          <w:sz w:val="22"/>
          <w:szCs w:val="22"/>
        </w:rPr>
        <w:t xml:space="preserve">c) tohto </w:t>
      </w:r>
      <w:r w:rsidR="007D6413" w:rsidRPr="001F71FE">
        <w:rPr>
          <w:bCs/>
          <w:sz w:val="22"/>
          <w:szCs w:val="22"/>
        </w:rPr>
        <w:t>článku</w:t>
      </w:r>
      <w:r w:rsidR="00B47148" w:rsidRPr="001F71FE">
        <w:rPr>
          <w:bCs/>
          <w:sz w:val="22"/>
          <w:szCs w:val="22"/>
        </w:rPr>
        <w:t>, Zmluvné strany výslovne súhlasia s tým, že zásielka doručovaná elektronicky bude považovaná za doručenú momentom odoslania elektronickej správy Zmluvnou stranou, ak táto Zmluvná strana nedostala automatickú informáciu o nedoručení elektronickej správy alebo momentom, ktorým sa za doručenú považuje zásielka doručovaná v listinnej podobe podľa tejto zmluvy pokiaľ sa ju Poskytovateľ pokúsi doručiť aj v listinnej podobe.</w:t>
      </w:r>
    </w:p>
    <w:p w14:paraId="16B47E2D" w14:textId="77777777" w:rsidR="008A205F" w:rsidRPr="001F71FE" w:rsidRDefault="008A205F" w:rsidP="00E91577">
      <w:pPr>
        <w:pStyle w:val="Odsekzoznamu"/>
        <w:numPr>
          <w:ilvl w:val="3"/>
          <w:numId w:val="9"/>
        </w:numPr>
        <w:tabs>
          <w:tab w:val="clear" w:pos="2880"/>
        </w:tabs>
        <w:spacing w:before="120" w:after="120" w:line="259" w:lineRule="auto"/>
        <w:ind w:left="567" w:hanging="567"/>
        <w:jc w:val="both"/>
        <w:rPr>
          <w:b/>
          <w:sz w:val="22"/>
          <w:szCs w:val="22"/>
        </w:rPr>
      </w:pPr>
      <w:r w:rsidRPr="001F71FE">
        <w:rPr>
          <w:b/>
          <w:sz w:val="22"/>
          <w:szCs w:val="22"/>
        </w:rPr>
        <w:t>Písomnosť zasielaná</w:t>
      </w:r>
      <w:r w:rsidRPr="001F71FE">
        <w:rPr>
          <w:sz w:val="22"/>
          <w:szCs w:val="22"/>
        </w:rPr>
        <w:t xml:space="preserve"> druhej Zmluvnej strane </w:t>
      </w:r>
      <w:r w:rsidRPr="001F71FE">
        <w:rPr>
          <w:b/>
          <w:sz w:val="22"/>
          <w:szCs w:val="22"/>
        </w:rPr>
        <w:t>v listinnej podobe</w:t>
      </w:r>
      <w:r w:rsidRPr="001F71FE">
        <w:rPr>
          <w:sz w:val="22"/>
          <w:szCs w:val="22"/>
        </w:rPr>
        <w:t xml:space="preserve"> podľa Zmluvy o poskytnutí NFP, sa považuje pre účely Zmluvy o poskytnutí NFP za </w:t>
      </w:r>
      <w:r w:rsidRPr="001F71FE">
        <w:rPr>
          <w:b/>
          <w:sz w:val="22"/>
          <w:szCs w:val="22"/>
        </w:rPr>
        <w:t>doručenú</w:t>
      </w:r>
      <w:r w:rsidRPr="001F71FE">
        <w:rPr>
          <w:sz w:val="22"/>
          <w:szCs w:val="22"/>
        </w:rPr>
        <w:t>, ak dôjde do dispozície druhej Zmluvnej strany na adrese uvedenej v záhlaví Zmluvy o poskytnutí NFP (prípadne ak došlo k oznámeniu zmeny adresy v súlade s</w:t>
      </w:r>
      <w:r w:rsidR="00C251CC" w:rsidRPr="001F71FE">
        <w:rPr>
          <w:sz w:val="22"/>
          <w:szCs w:val="22"/>
        </w:rPr>
        <w:t> </w:t>
      </w:r>
      <w:r w:rsidRPr="001F71FE">
        <w:rPr>
          <w:sz w:val="22"/>
          <w:szCs w:val="22"/>
        </w:rPr>
        <w:t>čl</w:t>
      </w:r>
      <w:r w:rsidR="00C251CC" w:rsidRPr="001F71FE">
        <w:rPr>
          <w:sz w:val="22"/>
          <w:szCs w:val="22"/>
        </w:rPr>
        <w:t>.</w:t>
      </w:r>
      <w:r w:rsidRPr="001F71FE">
        <w:rPr>
          <w:sz w:val="22"/>
          <w:szCs w:val="22"/>
        </w:rPr>
        <w:t xml:space="preserve"> </w:t>
      </w:r>
      <w:r w:rsidR="00C251CC" w:rsidRPr="001F71FE">
        <w:rPr>
          <w:sz w:val="22"/>
          <w:szCs w:val="22"/>
        </w:rPr>
        <w:t>16</w:t>
      </w:r>
      <w:r w:rsidR="00146CA9" w:rsidRPr="001F71FE">
        <w:rPr>
          <w:sz w:val="22"/>
          <w:szCs w:val="22"/>
        </w:rPr>
        <w:t xml:space="preserve"> VZP</w:t>
      </w:r>
      <w:r w:rsidRPr="001F71FE">
        <w:rPr>
          <w:sz w:val="22"/>
          <w:szCs w:val="22"/>
        </w:rPr>
        <w:t xml:space="preserve">, na takto oznámenú adresu), a to aj v prípade, ak adresát písomnosť neprevzal, pričom za deň doručenia písomnosti sa považuje </w:t>
      </w:r>
      <w:r w:rsidR="00B26893" w:rsidRPr="001F71FE">
        <w:rPr>
          <w:b/>
          <w:sz w:val="22"/>
          <w:szCs w:val="22"/>
        </w:rPr>
        <w:t xml:space="preserve">kalendárny </w:t>
      </w:r>
      <w:r w:rsidRPr="001F71FE">
        <w:rPr>
          <w:b/>
          <w:sz w:val="22"/>
          <w:szCs w:val="22"/>
        </w:rPr>
        <w:t>deň, kedy došlo k:</w:t>
      </w:r>
    </w:p>
    <w:p w14:paraId="255939EC" w14:textId="77777777" w:rsidR="008A205F" w:rsidRPr="001F71FE" w:rsidRDefault="008A205F" w:rsidP="00E91577">
      <w:pPr>
        <w:pStyle w:val="Odsekzoznamu"/>
        <w:numPr>
          <w:ilvl w:val="1"/>
          <w:numId w:val="34"/>
        </w:numPr>
        <w:spacing w:before="120" w:line="259" w:lineRule="auto"/>
        <w:ind w:left="851" w:hanging="284"/>
        <w:jc w:val="both"/>
        <w:rPr>
          <w:sz w:val="22"/>
          <w:szCs w:val="22"/>
        </w:rPr>
      </w:pPr>
      <w:r w:rsidRPr="001F71FE">
        <w:rPr>
          <w:b/>
          <w:sz w:val="22"/>
          <w:szCs w:val="22"/>
        </w:rPr>
        <w:t>uplynutiu úložnej (odbernej) lehoty</w:t>
      </w:r>
      <w:r w:rsidRPr="001F71FE">
        <w:rPr>
          <w:sz w:val="22"/>
          <w:szCs w:val="22"/>
        </w:rPr>
        <w:t xml:space="preserve"> </w:t>
      </w:r>
      <w:r w:rsidRPr="001F71FE">
        <w:rPr>
          <w:b/>
          <w:sz w:val="22"/>
          <w:szCs w:val="22"/>
        </w:rPr>
        <w:t>písomnosti</w:t>
      </w:r>
      <w:r w:rsidRPr="001F71FE">
        <w:rPr>
          <w:sz w:val="22"/>
          <w:szCs w:val="22"/>
        </w:rPr>
        <w:t xml:space="preserve"> zasielanej poštou druhou Zmluvnou stranou, ak nedôjde k jej vráteniu podľa písm. c</w:t>
      </w:r>
      <w:r w:rsidR="00F0502B" w:rsidRPr="001F71FE">
        <w:rPr>
          <w:sz w:val="22"/>
          <w:szCs w:val="22"/>
        </w:rPr>
        <w:t>)</w:t>
      </w:r>
      <w:r w:rsidRPr="001F71FE">
        <w:rPr>
          <w:sz w:val="22"/>
          <w:szCs w:val="22"/>
        </w:rPr>
        <w:t xml:space="preserve">, </w:t>
      </w:r>
    </w:p>
    <w:p w14:paraId="6B0FE7B3" w14:textId="77777777" w:rsidR="008A205F" w:rsidRPr="001F71FE" w:rsidRDefault="008A205F" w:rsidP="00A97151">
      <w:pPr>
        <w:numPr>
          <w:ilvl w:val="1"/>
          <w:numId w:val="34"/>
        </w:numPr>
        <w:spacing w:before="120" w:after="0" w:line="259" w:lineRule="auto"/>
        <w:ind w:left="851" w:hanging="284"/>
        <w:jc w:val="both"/>
        <w:rPr>
          <w:rFonts w:ascii="Times New Roman" w:hAnsi="Times New Roman"/>
        </w:rPr>
      </w:pPr>
      <w:r w:rsidRPr="001F71FE">
        <w:rPr>
          <w:rFonts w:ascii="Times New Roman" w:hAnsi="Times New Roman"/>
          <w:b/>
        </w:rPr>
        <w:t>odopretiu prijatia písomnosti</w:t>
      </w:r>
      <w:r w:rsidRPr="001F71FE">
        <w:rPr>
          <w:rFonts w:ascii="Times New Roman" w:hAnsi="Times New Roman"/>
        </w:rPr>
        <w:t xml:space="preserve">, v prípade odopretia prevziať písomnosť doručovanú poštou alebo osobným doručením, </w:t>
      </w:r>
    </w:p>
    <w:p w14:paraId="5C38BD7B" w14:textId="77777777" w:rsidR="008A205F" w:rsidRPr="001F71FE" w:rsidRDefault="008A205F" w:rsidP="00A97151">
      <w:pPr>
        <w:numPr>
          <w:ilvl w:val="1"/>
          <w:numId w:val="34"/>
        </w:numPr>
        <w:spacing w:before="120" w:after="0" w:line="259" w:lineRule="auto"/>
        <w:ind w:left="851" w:hanging="284"/>
        <w:jc w:val="both"/>
        <w:rPr>
          <w:rFonts w:ascii="Times New Roman" w:hAnsi="Times New Roman"/>
        </w:rPr>
      </w:pPr>
      <w:r w:rsidRPr="001F71FE">
        <w:rPr>
          <w:rFonts w:ascii="Times New Roman" w:hAnsi="Times New Roman"/>
          <w:b/>
        </w:rPr>
        <w:t>vráteniu písomnosti</w:t>
      </w:r>
      <w:r w:rsidRPr="001F71FE">
        <w:rPr>
          <w:rFonts w:ascii="Times New Roman" w:hAnsi="Times New Roman"/>
        </w:rPr>
        <w:t xml:space="preserve"> odosielateľovi, v prípade vrátenia zásielky späť (bez ohľadu na prípadnú poznámku „adresát neznámy“).</w:t>
      </w:r>
    </w:p>
    <w:p w14:paraId="07C9F07A" w14:textId="77777777" w:rsidR="008A205F" w:rsidRPr="001F71FE" w:rsidRDefault="008A205F" w:rsidP="00A97151">
      <w:pPr>
        <w:pStyle w:val="Odsekzoznamu"/>
        <w:numPr>
          <w:ilvl w:val="3"/>
          <w:numId w:val="9"/>
        </w:numPr>
        <w:tabs>
          <w:tab w:val="clear" w:pos="2880"/>
        </w:tabs>
        <w:spacing w:before="120" w:line="259" w:lineRule="auto"/>
        <w:ind w:left="567" w:hanging="567"/>
        <w:jc w:val="both"/>
        <w:rPr>
          <w:bCs/>
          <w:sz w:val="22"/>
          <w:szCs w:val="22"/>
        </w:rPr>
      </w:pPr>
      <w:r w:rsidRPr="001F71FE">
        <w:rPr>
          <w:bCs/>
          <w:sz w:val="22"/>
          <w:szCs w:val="22"/>
        </w:rPr>
        <w:lastRenderedPageBreak/>
        <w:t xml:space="preserve">Za účelom realizácie </w:t>
      </w:r>
      <w:r w:rsidRPr="001F71FE">
        <w:rPr>
          <w:b/>
          <w:sz w:val="22"/>
          <w:szCs w:val="22"/>
        </w:rPr>
        <w:t>doručovania prostredníctvom e-mailu</w:t>
      </w:r>
      <w:r w:rsidRPr="001F71FE">
        <w:rPr>
          <w:sz w:val="22"/>
          <w:szCs w:val="22"/>
        </w:rPr>
        <w:t xml:space="preserve">, sa Zmluvné strany zaväzujú: </w:t>
      </w:r>
    </w:p>
    <w:p w14:paraId="691B3529" w14:textId="77777777" w:rsidR="008A205F" w:rsidRPr="001F71FE" w:rsidRDefault="008A205F" w:rsidP="00A97151">
      <w:pPr>
        <w:pStyle w:val="Odsekzoznamu"/>
        <w:numPr>
          <w:ilvl w:val="0"/>
          <w:numId w:val="35"/>
        </w:numPr>
        <w:spacing w:before="120" w:line="259" w:lineRule="auto"/>
        <w:ind w:left="851" w:hanging="284"/>
        <w:jc w:val="both"/>
        <w:rPr>
          <w:sz w:val="22"/>
          <w:szCs w:val="22"/>
        </w:rPr>
      </w:pPr>
      <w:r w:rsidRPr="001F71FE">
        <w:rPr>
          <w:sz w:val="22"/>
          <w:szCs w:val="22"/>
        </w:rPr>
        <w:t xml:space="preserve">vzájomne </w:t>
      </w:r>
      <w:r w:rsidRPr="001F71FE">
        <w:rPr>
          <w:b/>
          <w:sz w:val="22"/>
          <w:szCs w:val="22"/>
        </w:rPr>
        <w:t>si písomne oznámiť svoje emailové adresy</w:t>
      </w:r>
      <w:r w:rsidRPr="001F71FE">
        <w:rPr>
          <w:sz w:val="22"/>
          <w:szCs w:val="22"/>
        </w:rPr>
        <w:t>, ktoré budú v rámci tejto formy komunikácie záväzne používať, a ich aktualizáciu, pričom nesplnenie tejto povinnosti bude zaťažovať tú Zmluvnú stranu, ktorá oznámenie aktuálnych údajov nevykonala aj v tom zmysle, že zásielka doručená na neaktuálnu e-mailovú adresu sa bude považovať na účely tejto Zmluvy o poskytnutí NFP za riadne doručenú,</w:t>
      </w:r>
    </w:p>
    <w:p w14:paraId="53D3529D" w14:textId="77777777" w:rsidR="008A205F" w:rsidRPr="001F71FE" w:rsidRDefault="008A205F" w:rsidP="00A97151">
      <w:pPr>
        <w:numPr>
          <w:ilvl w:val="0"/>
          <w:numId w:val="35"/>
        </w:numPr>
        <w:spacing w:before="120" w:after="0" w:line="259" w:lineRule="auto"/>
        <w:ind w:left="851" w:hanging="284"/>
        <w:jc w:val="both"/>
        <w:rPr>
          <w:rFonts w:ascii="Times New Roman" w:hAnsi="Times New Roman"/>
        </w:rPr>
      </w:pPr>
      <w:r w:rsidRPr="001F71FE">
        <w:rPr>
          <w:rFonts w:ascii="Times New Roman" w:hAnsi="Times New Roman"/>
          <w:bCs/>
        </w:rPr>
        <w:t xml:space="preserve">vzájomne </w:t>
      </w:r>
      <w:r w:rsidRPr="001F71FE">
        <w:rPr>
          <w:rFonts w:ascii="Times New Roman" w:hAnsi="Times New Roman"/>
          <w:b/>
          <w:bCs/>
        </w:rPr>
        <w:t>si písomne oznámiť všetky údaje</w:t>
      </w:r>
      <w:r w:rsidRPr="001F71FE">
        <w:rPr>
          <w:rFonts w:ascii="Times New Roman" w:hAnsi="Times New Roman"/>
          <w:bCs/>
        </w:rPr>
        <w:t xml:space="preserve">, ktoré budú potrebné pre tento spôsob doručovania, </w:t>
      </w:r>
    </w:p>
    <w:p w14:paraId="6D154060" w14:textId="77777777" w:rsidR="008A205F" w:rsidRPr="001F71FE" w:rsidRDefault="008A205F" w:rsidP="00A97151">
      <w:pPr>
        <w:numPr>
          <w:ilvl w:val="0"/>
          <w:numId w:val="35"/>
        </w:numPr>
        <w:spacing w:before="120" w:after="0" w:line="259" w:lineRule="auto"/>
        <w:ind w:left="851" w:hanging="284"/>
        <w:jc w:val="both"/>
        <w:rPr>
          <w:rFonts w:ascii="Times New Roman" w:hAnsi="Times New Roman"/>
        </w:rPr>
      </w:pPr>
      <w:r w:rsidRPr="001F71FE">
        <w:rPr>
          <w:rFonts w:ascii="Times New Roman" w:hAnsi="Times New Roman"/>
          <w:b/>
          <w:bCs/>
        </w:rPr>
        <w:t>zabezpečiť nastavenie technického vybavenia (e-mailové konto)</w:t>
      </w:r>
      <w:r w:rsidRPr="001F71FE">
        <w:rPr>
          <w:rFonts w:ascii="Times New Roman" w:hAnsi="Times New Roman"/>
          <w:bCs/>
        </w:rPr>
        <w:t>, ktoré bude spĺňať všetky parametre pre splnenie požiadavky týkajúcej sa potvrdenia doručenia elektronickej správy, vrátane pripojených dokumentov; ak to nie je objektívne možné z technických dôvodov, Zmluvná strana, ktorá má tento technický problém, jeho existenciu oznámi druhej Zmluvnej strane, v dôsledku čoho sa na ňu bude aplikovať výnimka z pravidla o momente doručenia uvedená za bodkočiarkou v</w:t>
      </w:r>
      <w:r w:rsidR="00D40094" w:rsidRPr="001F71FE">
        <w:rPr>
          <w:rFonts w:ascii="Times New Roman" w:hAnsi="Times New Roman"/>
          <w:bCs/>
        </w:rPr>
        <w:t> </w:t>
      </w:r>
      <w:r w:rsidRPr="001F71FE">
        <w:rPr>
          <w:rFonts w:ascii="Times New Roman" w:hAnsi="Times New Roman"/>
          <w:bCs/>
        </w:rPr>
        <w:t>ods</w:t>
      </w:r>
      <w:r w:rsidR="00D40094" w:rsidRPr="001F71FE">
        <w:rPr>
          <w:rFonts w:ascii="Times New Roman" w:hAnsi="Times New Roman"/>
          <w:bCs/>
        </w:rPr>
        <w:t>. 3 písm. c) tohto článku</w:t>
      </w:r>
      <w:r w:rsidRPr="001F71FE">
        <w:rPr>
          <w:rFonts w:ascii="Times New Roman" w:hAnsi="Times New Roman"/>
          <w:bCs/>
        </w:rPr>
        <w:t>.</w:t>
      </w:r>
    </w:p>
    <w:p w14:paraId="63539FEE" w14:textId="77777777" w:rsidR="00504FF3" w:rsidRPr="001F71FE" w:rsidRDefault="008A205F" w:rsidP="00A97151">
      <w:pPr>
        <w:pStyle w:val="Odsekzoznamu"/>
        <w:numPr>
          <w:ilvl w:val="3"/>
          <w:numId w:val="9"/>
        </w:numPr>
        <w:tabs>
          <w:tab w:val="clear" w:pos="2880"/>
          <w:tab w:val="num" w:pos="2410"/>
        </w:tabs>
        <w:spacing w:before="120" w:line="259" w:lineRule="auto"/>
        <w:ind w:left="567" w:hanging="567"/>
        <w:jc w:val="both"/>
        <w:rPr>
          <w:sz w:val="22"/>
          <w:szCs w:val="22"/>
        </w:rPr>
      </w:pPr>
      <w:r w:rsidRPr="001F71FE">
        <w:rPr>
          <w:sz w:val="22"/>
          <w:szCs w:val="22"/>
        </w:rPr>
        <w:t xml:space="preserve">Prijímateľ je zodpovedný za riadne </w:t>
      </w:r>
      <w:r w:rsidRPr="001F71FE">
        <w:rPr>
          <w:b/>
          <w:sz w:val="22"/>
          <w:szCs w:val="22"/>
        </w:rPr>
        <w:t>označenie poštovej schránky</w:t>
      </w:r>
      <w:r w:rsidRPr="001F71FE">
        <w:rPr>
          <w:sz w:val="22"/>
          <w:szCs w:val="22"/>
        </w:rPr>
        <w:t xml:space="preserve"> na účely písomnej komunikácie Zmluvných strán.</w:t>
      </w:r>
    </w:p>
    <w:p w14:paraId="1A2B4D72" w14:textId="77777777" w:rsidR="00D40094" w:rsidRPr="001F71FE" w:rsidRDefault="00D40094" w:rsidP="00D40094">
      <w:pPr>
        <w:pStyle w:val="Odsekzoznamu"/>
        <w:spacing w:before="120" w:line="259" w:lineRule="auto"/>
        <w:ind w:left="567"/>
        <w:jc w:val="both"/>
        <w:rPr>
          <w:sz w:val="22"/>
          <w:szCs w:val="22"/>
        </w:rPr>
      </w:pPr>
    </w:p>
    <w:p w14:paraId="0A46DC0B" w14:textId="77777777" w:rsidR="005A53DA" w:rsidRPr="001F71FE" w:rsidRDefault="008A205F" w:rsidP="005A6048">
      <w:pPr>
        <w:pStyle w:val="Odsekzoznamu"/>
        <w:numPr>
          <w:ilvl w:val="3"/>
          <w:numId w:val="9"/>
        </w:numPr>
        <w:tabs>
          <w:tab w:val="clear" w:pos="2880"/>
          <w:tab w:val="num" w:pos="2410"/>
        </w:tabs>
        <w:spacing w:before="120" w:line="259" w:lineRule="auto"/>
        <w:ind w:left="567" w:hanging="567"/>
        <w:jc w:val="both"/>
        <w:rPr>
          <w:sz w:val="22"/>
          <w:szCs w:val="22"/>
        </w:rPr>
      </w:pPr>
      <w:r w:rsidRPr="001F71FE">
        <w:rPr>
          <w:sz w:val="22"/>
          <w:szCs w:val="22"/>
        </w:rPr>
        <w:t xml:space="preserve">Zmluvné strany sa zaväzujú, že vzájomná komunikácia bude prebiehať </w:t>
      </w:r>
      <w:r w:rsidRPr="001F71FE">
        <w:rPr>
          <w:b/>
          <w:sz w:val="22"/>
          <w:szCs w:val="22"/>
        </w:rPr>
        <w:t>v slovenskom jazyku</w:t>
      </w:r>
      <w:r w:rsidRPr="001F71FE">
        <w:rPr>
          <w:sz w:val="22"/>
          <w:szCs w:val="22"/>
        </w:rPr>
        <w:t xml:space="preserve">. Všetka dokumentácia predkladaná Prijímateľom v súvislosti so Zmluvou o poskytnutí NFP a/alebo s Projektom bude predkladaná v slovenskom jazyku a v prípade, ak bola vyhotovená v inom ako slovenskom jazyku, pre jej použitie pre účely Projektu a/alebo Zmluvy o poskytnutí NFP je potrebný preklad do slovenského jazyka. </w:t>
      </w:r>
    </w:p>
    <w:p w14:paraId="5B744C5D" w14:textId="77777777" w:rsidR="002603CC" w:rsidRPr="001F71FE" w:rsidRDefault="002603CC" w:rsidP="008C4ADC">
      <w:pPr>
        <w:keepNext/>
        <w:spacing w:before="200" w:after="120" w:line="240" w:lineRule="auto"/>
        <w:ind w:left="1440" w:hanging="1440"/>
        <w:jc w:val="both"/>
        <w:outlineLvl w:val="2"/>
        <w:rPr>
          <w:rFonts w:ascii="Times New Roman" w:hAnsi="Times New Roman"/>
          <w:b/>
          <w:bCs/>
          <w:caps/>
          <w:sz w:val="26"/>
          <w:szCs w:val="26"/>
          <w:lang w:eastAsia="sk-SK"/>
        </w:rPr>
      </w:pPr>
      <w:r w:rsidRPr="001F71FE">
        <w:rPr>
          <w:rFonts w:ascii="Times New Roman" w:hAnsi="Times New Roman"/>
          <w:b/>
          <w:bCs/>
          <w:caps/>
          <w:sz w:val="26"/>
          <w:szCs w:val="26"/>
          <w:lang w:eastAsia="sk-SK"/>
        </w:rPr>
        <w:t>Č</w:t>
      </w:r>
      <w:r w:rsidRPr="001F71FE">
        <w:rPr>
          <w:rFonts w:ascii="Times New Roman" w:hAnsi="Times New Roman"/>
          <w:b/>
          <w:bCs/>
          <w:sz w:val="26"/>
          <w:szCs w:val="26"/>
          <w:lang w:eastAsia="sk-SK"/>
        </w:rPr>
        <w:t>lánok</w:t>
      </w:r>
      <w:r w:rsidRPr="001F71FE">
        <w:rPr>
          <w:rFonts w:ascii="Times New Roman" w:hAnsi="Times New Roman"/>
          <w:b/>
          <w:bCs/>
          <w:caps/>
          <w:sz w:val="26"/>
          <w:szCs w:val="26"/>
          <w:lang w:eastAsia="sk-SK"/>
        </w:rPr>
        <w:t xml:space="preserve"> </w:t>
      </w:r>
      <w:r w:rsidR="00346A6A" w:rsidRPr="001F71FE">
        <w:rPr>
          <w:rFonts w:ascii="Times New Roman" w:hAnsi="Times New Roman"/>
          <w:b/>
          <w:bCs/>
          <w:caps/>
          <w:sz w:val="26"/>
          <w:szCs w:val="26"/>
          <w:lang w:eastAsia="sk-SK"/>
        </w:rPr>
        <w:t>20</w:t>
      </w:r>
      <w:r w:rsidR="008D4A42" w:rsidRPr="001F71FE">
        <w:rPr>
          <w:rFonts w:ascii="Times New Roman" w:hAnsi="Times New Roman"/>
          <w:b/>
          <w:bCs/>
          <w:caps/>
          <w:sz w:val="26"/>
          <w:szCs w:val="26"/>
          <w:lang w:eastAsia="sk-SK"/>
        </w:rPr>
        <w:t xml:space="preserve"> </w:t>
      </w:r>
      <w:r w:rsidRPr="001F71FE">
        <w:rPr>
          <w:rFonts w:ascii="Times New Roman" w:hAnsi="Times New Roman"/>
          <w:b/>
          <w:bCs/>
          <w:caps/>
          <w:sz w:val="26"/>
          <w:szCs w:val="26"/>
          <w:lang w:eastAsia="sk-SK"/>
        </w:rPr>
        <w:t xml:space="preserve"> UCHOVÁVANIE DOKUMENTOV</w:t>
      </w:r>
    </w:p>
    <w:p w14:paraId="17A278BC" w14:textId="77777777" w:rsidR="005E6037" w:rsidRPr="001F71FE" w:rsidRDefault="003B2A6B" w:rsidP="00972BE8">
      <w:pPr>
        <w:spacing w:before="120" w:line="264" w:lineRule="auto"/>
        <w:jc w:val="both"/>
        <w:rPr>
          <w:rFonts w:ascii="Times New Roman" w:hAnsi="Times New Roman"/>
        </w:rPr>
      </w:pPr>
      <w:r w:rsidRPr="001F71FE">
        <w:rPr>
          <w:rFonts w:ascii="Times New Roman" w:hAnsi="Times New Roman"/>
        </w:rPr>
        <w:t xml:space="preserve">Prijímateľ je povinný </w:t>
      </w:r>
      <w:r w:rsidRPr="003C1829">
        <w:rPr>
          <w:rFonts w:ascii="Times New Roman" w:hAnsi="Times New Roman"/>
        </w:rPr>
        <w:t>uchovávať Dokumentáciu k Projektu do uplynutia lehôt podľa čl</w:t>
      </w:r>
      <w:r w:rsidR="00C251CC" w:rsidRPr="003C1829">
        <w:rPr>
          <w:rFonts w:ascii="Times New Roman" w:hAnsi="Times New Roman"/>
        </w:rPr>
        <w:t>.</w:t>
      </w:r>
      <w:r w:rsidRPr="003C1829">
        <w:rPr>
          <w:rFonts w:ascii="Times New Roman" w:hAnsi="Times New Roman"/>
        </w:rPr>
        <w:t xml:space="preserve"> </w:t>
      </w:r>
      <w:r w:rsidR="00C251CC" w:rsidRPr="003C1829">
        <w:rPr>
          <w:rFonts w:ascii="Times New Roman" w:hAnsi="Times New Roman"/>
        </w:rPr>
        <w:t>5</w:t>
      </w:r>
      <w:r w:rsidRPr="003C1829">
        <w:rPr>
          <w:rFonts w:ascii="Times New Roman" w:hAnsi="Times New Roman"/>
        </w:rPr>
        <w:t xml:space="preserve"> ods</w:t>
      </w:r>
      <w:r w:rsidR="00C251CC" w:rsidRPr="003C1829">
        <w:rPr>
          <w:rFonts w:ascii="Times New Roman" w:hAnsi="Times New Roman"/>
        </w:rPr>
        <w:t>.</w:t>
      </w:r>
      <w:r w:rsidRPr="003C1829">
        <w:rPr>
          <w:rFonts w:ascii="Times New Roman" w:hAnsi="Times New Roman"/>
        </w:rPr>
        <w:t xml:space="preserve"> </w:t>
      </w:r>
      <w:r w:rsidR="00C251CC" w:rsidRPr="003C1829">
        <w:rPr>
          <w:rFonts w:ascii="Times New Roman" w:hAnsi="Times New Roman"/>
        </w:rPr>
        <w:t>5</w:t>
      </w:r>
      <w:r w:rsidRPr="003C1829">
        <w:rPr>
          <w:rFonts w:ascii="Times New Roman" w:hAnsi="Times New Roman"/>
        </w:rPr>
        <w:t>.2 zmluvy</w:t>
      </w:r>
      <w:r w:rsidRPr="003C1829" w:rsidDel="007A6408">
        <w:rPr>
          <w:rFonts w:ascii="Times New Roman" w:hAnsi="Times New Roman"/>
        </w:rPr>
        <w:t xml:space="preserve"> </w:t>
      </w:r>
      <w:r w:rsidRPr="003C1829">
        <w:rPr>
          <w:rFonts w:ascii="Times New Roman" w:hAnsi="Times New Roman"/>
        </w:rPr>
        <w:t>a do tejto doby strpieť výkon kontroly/auditu zo</w:t>
      </w:r>
      <w:r w:rsidRPr="001F71FE">
        <w:rPr>
          <w:rFonts w:ascii="Times New Roman" w:hAnsi="Times New Roman"/>
        </w:rPr>
        <w:t xml:space="preserve"> strany oprávnených osôb </w:t>
      </w:r>
      <w:r w:rsidR="00C251CC" w:rsidRPr="001F71FE">
        <w:rPr>
          <w:rFonts w:ascii="Times New Roman" w:hAnsi="Times New Roman"/>
        </w:rPr>
        <w:t>podľa</w:t>
      </w:r>
      <w:r w:rsidRPr="001F71FE">
        <w:rPr>
          <w:rFonts w:ascii="Times New Roman" w:hAnsi="Times New Roman"/>
        </w:rPr>
        <w:t xml:space="preserve"> čl</w:t>
      </w:r>
      <w:r w:rsidR="00C251CC" w:rsidRPr="001F71FE">
        <w:rPr>
          <w:rFonts w:ascii="Times New Roman" w:hAnsi="Times New Roman"/>
        </w:rPr>
        <w:t>.</w:t>
      </w:r>
      <w:r w:rsidRPr="001F71FE">
        <w:rPr>
          <w:rFonts w:ascii="Times New Roman" w:hAnsi="Times New Roman"/>
        </w:rPr>
        <w:t xml:space="preserve"> 1</w:t>
      </w:r>
      <w:r w:rsidR="00C251CC" w:rsidRPr="001F71FE">
        <w:rPr>
          <w:rFonts w:ascii="Times New Roman" w:hAnsi="Times New Roman"/>
        </w:rPr>
        <w:t>3</w:t>
      </w:r>
      <w:r w:rsidRPr="001F71FE">
        <w:rPr>
          <w:rFonts w:ascii="Times New Roman" w:hAnsi="Times New Roman"/>
        </w:rPr>
        <w:t xml:space="preserve"> VZP. Stanovená doba podľa prvej vety tohto článku môže byť automaticky predĺžená (</w:t>
      </w:r>
      <w:r w:rsidR="005E1F90" w:rsidRPr="001F71FE">
        <w:rPr>
          <w:rFonts w:ascii="Times New Roman" w:hAnsi="Times New Roman"/>
        </w:rPr>
        <w:t>t. j.</w:t>
      </w:r>
      <w:r w:rsidRPr="001F71FE">
        <w:rPr>
          <w:rFonts w:ascii="Times New Roman" w:hAnsi="Times New Roman"/>
        </w:rPr>
        <w:t xml:space="preserve"> bez potreby vyhotovovania osobitného dodatku k Zmluve o poskytnutí NFP, len na základe oznámenia Poskytovateľa Prijímateľovi) v prípade, ak nastanú skutočnosti uvedené v</w:t>
      </w:r>
      <w:r w:rsidR="00CC7E00" w:rsidRPr="001F71FE">
        <w:rPr>
          <w:rFonts w:ascii="Times New Roman" w:hAnsi="Times New Roman"/>
        </w:rPr>
        <w:t> </w:t>
      </w:r>
      <w:r w:rsidRPr="001F71FE">
        <w:rPr>
          <w:rFonts w:ascii="Times New Roman" w:hAnsi="Times New Roman"/>
        </w:rPr>
        <w:t>čl</w:t>
      </w:r>
      <w:r w:rsidR="00CC7E00" w:rsidRPr="001F71FE">
        <w:rPr>
          <w:rFonts w:ascii="Times New Roman" w:hAnsi="Times New Roman"/>
        </w:rPr>
        <w:t>.</w:t>
      </w:r>
      <w:r w:rsidRPr="001F71FE">
        <w:rPr>
          <w:rFonts w:ascii="Times New Roman" w:hAnsi="Times New Roman"/>
        </w:rPr>
        <w:t xml:space="preserve"> 82 nariadenia </w:t>
      </w:r>
      <w:r w:rsidR="00DF381F" w:rsidRPr="001F71FE">
        <w:rPr>
          <w:rFonts w:ascii="Times New Roman" w:hAnsi="Times New Roman"/>
        </w:rPr>
        <w:t>o spoločných ustanoveniach</w:t>
      </w:r>
      <w:r w:rsidRPr="001F71FE">
        <w:rPr>
          <w:rFonts w:ascii="Times New Roman" w:hAnsi="Times New Roman"/>
        </w:rPr>
        <w:t> </w:t>
      </w:r>
      <w:r w:rsidR="00DF381F" w:rsidRPr="001F71FE">
        <w:rPr>
          <w:rFonts w:ascii="Times New Roman" w:hAnsi="Times New Roman"/>
        </w:rPr>
        <w:t xml:space="preserve">o </w:t>
      </w:r>
      <w:r w:rsidRPr="001F71FE">
        <w:rPr>
          <w:rFonts w:ascii="Times New Roman" w:hAnsi="Times New Roman"/>
        </w:rPr>
        <w:t>čas trvania týchto skutočností. Porušenie povinností vyplývajúcich z tohto článku je podstatným porušením Zmluvy o</w:t>
      </w:r>
      <w:r w:rsidR="00D27D13" w:rsidRPr="001F71FE">
        <w:rPr>
          <w:rFonts w:ascii="Times New Roman" w:hAnsi="Times New Roman"/>
        </w:rPr>
        <w:t xml:space="preserve"> poskytnutí </w:t>
      </w:r>
      <w:r w:rsidRPr="001F71FE">
        <w:rPr>
          <w:rFonts w:ascii="Times New Roman" w:hAnsi="Times New Roman"/>
        </w:rPr>
        <w:t>NFP.</w:t>
      </w:r>
    </w:p>
    <w:p w14:paraId="4EFE7BD1" w14:textId="77777777" w:rsidR="00B14912" w:rsidRPr="001F71FE" w:rsidRDefault="00B14912">
      <w:pPr>
        <w:keepNext/>
        <w:spacing w:before="200" w:after="120" w:line="240" w:lineRule="auto"/>
        <w:ind w:left="1440" w:hanging="1440"/>
        <w:jc w:val="both"/>
        <w:outlineLvl w:val="2"/>
        <w:rPr>
          <w:rFonts w:ascii="Times New Roman" w:hAnsi="Times New Roman"/>
          <w:b/>
          <w:bCs/>
          <w:caps/>
          <w:sz w:val="26"/>
          <w:szCs w:val="26"/>
          <w:lang w:eastAsia="sk-SK"/>
        </w:rPr>
      </w:pPr>
      <w:r w:rsidRPr="001F71FE">
        <w:rPr>
          <w:rFonts w:ascii="Times New Roman" w:hAnsi="Times New Roman"/>
          <w:b/>
          <w:bCs/>
          <w:sz w:val="26"/>
          <w:szCs w:val="26"/>
          <w:lang w:eastAsia="sk-SK"/>
        </w:rPr>
        <w:t>Článok</w:t>
      </w:r>
      <w:r w:rsidRPr="001F71FE">
        <w:rPr>
          <w:rFonts w:ascii="Times New Roman" w:hAnsi="Times New Roman"/>
          <w:b/>
          <w:bCs/>
          <w:caps/>
          <w:sz w:val="26"/>
          <w:szCs w:val="26"/>
          <w:lang w:eastAsia="sk-SK"/>
        </w:rPr>
        <w:t xml:space="preserve"> 21 </w:t>
      </w:r>
      <w:r w:rsidR="00580964" w:rsidRPr="001F71FE">
        <w:rPr>
          <w:rFonts w:ascii="Times New Roman" w:hAnsi="Times New Roman"/>
          <w:b/>
          <w:bCs/>
          <w:caps/>
          <w:sz w:val="26"/>
          <w:szCs w:val="26"/>
          <w:lang w:eastAsia="sk-SK"/>
        </w:rPr>
        <w:t>Dodržiavanie horizontálnych princípov</w:t>
      </w:r>
    </w:p>
    <w:p w14:paraId="13E0F19F" w14:textId="77777777" w:rsidR="00B14912" w:rsidRPr="001F71FE" w:rsidRDefault="00F87EEE" w:rsidP="00972BE8">
      <w:pPr>
        <w:spacing w:before="120" w:line="264" w:lineRule="auto"/>
        <w:jc w:val="both"/>
        <w:rPr>
          <w:rFonts w:ascii="Times New Roman" w:hAnsi="Times New Roman"/>
          <w:lang w:eastAsia="sk-SK"/>
        </w:rPr>
      </w:pPr>
      <w:r w:rsidRPr="001F71FE">
        <w:rPr>
          <w:rFonts w:ascii="Times New Roman" w:hAnsi="Times New Roman"/>
          <w:lang w:eastAsia="sk-SK"/>
        </w:rPr>
        <w:t xml:space="preserve">Pri realizácii Projektu </w:t>
      </w:r>
      <w:r w:rsidR="00B37297" w:rsidRPr="001F71FE">
        <w:rPr>
          <w:rFonts w:ascii="Times New Roman" w:hAnsi="Times New Roman"/>
          <w:highlight w:val="lightGray"/>
        </w:rPr>
        <w:t>a počas Udržateľnosti Projektu</w:t>
      </w:r>
      <w:r w:rsidR="00B37297" w:rsidRPr="001F71FE">
        <w:rPr>
          <w:rFonts w:ascii="Times New Roman" w:hAnsi="Times New Roman"/>
        </w:rPr>
        <w:t xml:space="preserve"> </w:t>
      </w:r>
      <w:r w:rsidRPr="001F71FE">
        <w:rPr>
          <w:rFonts w:ascii="Times New Roman" w:hAnsi="Times New Roman"/>
          <w:lang w:eastAsia="sk-SK"/>
        </w:rPr>
        <w:t xml:space="preserve">je Prijímateľ povinný </w:t>
      </w:r>
      <w:r w:rsidR="00130ED5" w:rsidRPr="001F71FE">
        <w:rPr>
          <w:rFonts w:ascii="Times New Roman" w:hAnsi="Times New Roman"/>
          <w:lang w:eastAsia="sk-SK"/>
        </w:rPr>
        <w:t>dodržia</w:t>
      </w:r>
      <w:r w:rsidR="00DA18FE" w:rsidRPr="001F71FE">
        <w:rPr>
          <w:rFonts w:ascii="Times New Roman" w:hAnsi="Times New Roman"/>
          <w:lang w:eastAsia="sk-SK"/>
        </w:rPr>
        <w:t xml:space="preserve">vať </w:t>
      </w:r>
      <w:r w:rsidR="00580964" w:rsidRPr="001F71FE">
        <w:rPr>
          <w:rFonts w:ascii="Times New Roman" w:hAnsi="Times New Roman"/>
          <w:lang w:eastAsia="sk-SK"/>
        </w:rPr>
        <w:t>horizontálne princípy v zmysle čl. 9 nariadenia o spoločných ustanoveniach.</w:t>
      </w:r>
    </w:p>
    <w:p w14:paraId="37A21B6E" w14:textId="77777777" w:rsidR="00580964" w:rsidRPr="001F71FE" w:rsidRDefault="00580964" w:rsidP="00972BE8">
      <w:pPr>
        <w:spacing w:before="120" w:line="264" w:lineRule="auto"/>
        <w:jc w:val="both"/>
        <w:rPr>
          <w:rFonts w:ascii="Times New Roman" w:hAnsi="Times New Roman"/>
          <w:lang w:eastAsia="sk-SK"/>
        </w:rPr>
      </w:pPr>
    </w:p>
    <w:sectPr w:rsidR="00580964" w:rsidRPr="001F71FE" w:rsidSect="00A66B02">
      <w:footerReference w:type="default" r:id="rId14"/>
      <w:pgSz w:w="11906" w:h="16838" w:code="9"/>
      <w:pgMar w:top="1418" w:right="1418" w:bottom="1418" w:left="1980"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utor" w:initials="A">
    <w:p w14:paraId="1C3C22ED" w14:textId="77777777" w:rsidR="00A43BF1" w:rsidRPr="003E6359" w:rsidRDefault="00A43BF1">
      <w:pPr>
        <w:pStyle w:val="Textkomentra"/>
        <w:rPr>
          <w:lang w:val="sk-SK"/>
        </w:rPr>
      </w:pPr>
      <w:r>
        <w:rPr>
          <w:rStyle w:val="Odkaznakomentr"/>
        </w:rPr>
        <w:annotationRef/>
      </w:r>
      <w:r>
        <w:rPr>
          <w:lang w:val="sk-SK"/>
        </w:rPr>
        <w:t>Ponechať relevantný názov nariadenia</w:t>
      </w:r>
    </w:p>
  </w:comment>
  <w:comment w:id="1" w:author="Autor" w:initials="A">
    <w:p w14:paraId="4A14947F" w14:textId="77777777" w:rsidR="00A43BF1" w:rsidRPr="00171584" w:rsidRDefault="00A43BF1">
      <w:pPr>
        <w:pStyle w:val="Textkomentra"/>
        <w:rPr>
          <w:lang w:val="sk-SK"/>
        </w:rPr>
      </w:pPr>
      <w:r>
        <w:rPr>
          <w:rStyle w:val="Odkaznakomentr"/>
        </w:rPr>
        <w:annotationRef/>
      </w:r>
      <w:r>
        <w:rPr>
          <w:lang w:val="sk-SK"/>
        </w:rPr>
        <w:t>Ponechať relevantný názov.</w:t>
      </w:r>
    </w:p>
  </w:comment>
  <w:comment w:id="17" w:author="Autor" w:initials="A">
    <w:p w14:paraId="1291A109" w14:textId="77777777" w:rsidR="00A43BF1" w:rsidRPr="001E7C8D" w:rsidRDefault="00A43BF1">
      <w:pPr>
        <w:pStyle w:val="Textkomentra"/>
        <w:rPr>
          <w:lang w:val="sk-SK"/>
        </w:rPr>
      </w:pPr>
      <w:r>
        <w:rPr>
          <w:rStyle w:val="Odkaznakomentr"/>
        </w:rPr>
        <w:annotationRef/>
      </w:r>
      <w:r>
        <w:rPr>
          <w:lang w:val="sk-SK"/>
        </w:rPr>
        <w:t>Ponechať relevantný názov nariadenia</w:t>
      </w:r>
    </w:p>
  </w:comment>
  <w:comment w:id="23" w:author="Autor" w:initials="A">
    <w:p w14:paraId="77DB8206" w14:textId="77777777" w:rsidR="00A43BF1" w:rsidRPr="00FC560A" w:rsidRDefault="00A43BF1">
      <w:pPr>
        <w:pStyle w:val="Textkomentra"/>
        <w:rPr>
          <w:lang w:val="sk-SK"/>
        </w:rPr>
      </w:pPr>
      <w:r>
        <w:rPr>
          <w:rStyle w:val="Odkaznakomentr"/>
        </w:rPr>
        <w:annotationRef/>
      </w:r>
      <w:r w:rsidRPr="00FC560A">
        <w:rPr>
          <w:lang w:val="sk-SK"/>
        </w:rPr>
        <w:t>Čl. 16 VZP – Zmena zmluvy</w:t>
      </w:r>
    </w:p>
    <w:p w14:paraId="3B182361" w14:textId="77777777" w:rsidR="00A43BF1" w:rsidRPr="00FC560A" w:rsidRDefault="00A43BF1">
      <w:pPr>
        <w:pStyle w:val="Textkomentra"/>
        <w:rPr>
          <w:lang w:val="sk-SK"/>
        </w:rPr>
      </w:pPr>
      <w:r w:rsidRPr="00FC560A">
        <w:rPr>
          <w:lang w:val="sk-SK"/>
        </w:rPr>
        <w:t>Čl. 6 VZP ods. 4 – majetok, podstatná zmena projektu</w:t>
      </w:r>
    </w:p>
  </w:comment>
  <w:comment w:id="24" w:author="Autor" w:initials="A">
    <w:p w14:paraId="28121C2D" w14:textId="77777777" w:rsidR="00A43BF1" w:rsidRPr="001B74C2" w:rsidRDefault="00A43BF1">
      <w:pPr>
        <w:pStyle w:val="Textkomentra"/>
        <w:rPr>
          <w:lang w:val="sk-SK"/>
        </w:rPr>
      </w:pPr>
      <w:r>
        <w:rPr>
          <w:rStyle w:val="Odkaznakomentr"/>
        </w:rPr>
        <w:annotationRef/>
      </w:r>
      <w:r>
        <w:rPr>
          <w:lang w:val="sk-SK"/>
        </w:rPr>
        <w:t>Ponechať relevantný názov nariadenia</w:t>
      </w:r>
    </w:p>
  </w:comment>
  <w:comment w:id="33" w:author="Autor" w:initials="A">
    <w:p w14:paraId="59CFBF51" w14:textId="77777777" w:rsidR="00A43BF1" w:rsidRPr="00A63BC4" w:rsidRDefault="00A43BF1">
      <w:pPr>
        <w:pStyle w:val="Textkomentra"/>
        <w:rPr>
          <w:lang w:val="sk-SK"/>
        </w:rPr>
      </w:pPr>
      <w:r>
        <w:rPr>
          <w:rStyle w:val="Odkaznakomentr"/>
        </w:rPr>
        <w:annotationRef/>
      </w:r>
      <w:r>
        <w:rPr>
          <w:lang w:val="sk-SK"/>
        </w:rPr>
        <w:t>Príoha č. 3 – Rozpočet projektu</w:t>
      </w:r>
    </w:p>
  </w:comment>
  <w:comment w:id="34" w:author="Autor" w:initials="A">
    <w:p w14:paraId="11EB5F85" w14:textId="77777777" w:rsidR="00A43BF1" w:rsidRPr="003232A7" w:rsidRDefault="00A43BF1">
      <w:pPr>
        <w:pStyle w:val="Textkomentra"/>
        <w:rPr>
          <w:lang w:val="sk-SK"/>
        </w:rPr>
      </w:pPr>
      <w:r>
        <w:rPr>
          <w:rStyle w:val="Odkaznakomentr"/>
        </w:rPr>
        <w:annotationRef/>
      </w:r>
      <w:r>
        <w:rPr>
          <w:lang w:val="sk-SK"/>
        </w:rPr>
        <w:t>Čl. 4 ods. 5 VZP – poskytovanie údajov, informovanie Poskytovateľa</w:t>
      </w:r>
    </w:p>
  </w:comment>
  <w:comment w:id="35" w:author="Autor" w:initials="A">
    <w:p w14:paraId="0DBC23AC" w14:textId="77777777" w:rsidR="00A43BF1" w:rsidRDefault="00A43BF1">
      <w:pPr>
        <w:pStyle w:val="Textkomentra"/>
      </w:pPr>
      <w:r>
        <w:rPr>
          <w:rStyle w:val="Odkaznakomentr"/>
        </w:rPr>
        <w:annotationRef/>
      </w:r>
      <w:r>
        <w:rPr>
          <w:sz w:val="19"/>
          <w:szCs w:val="19"/>
        </w:rPr>
        <w:t>Možnosť e) - je potrebné oznámiť</w:t>
      </w:r>
      <w:r w:rsidRPr="009B7356">
        <w:rPr>
          <w:sz w:val="19"/>
          <w:szCs w:val="19"/>
        </w:rPr>
        <w:t xml:space="preserve"> Poskytovateľovi cez ITMS, ako začala činnosť hlavnej aktivity/hlavných aktivít projektu – </w:t>
      </w:r>
      <w:r w:rsidRPr="003F2C3B">
        <w:rPr>
          <w:b/>
          <w:sz w:val="19"/>
          <w:szCs w:val="19"/>
        </w:rPr>
        <w:t>napr. zápis z pracovného stretnutia, prezenčná listina z prvého stretnutia/zasadnutia atď.</w:t>
      </w:r>
    </w:p>
  </w:comment>
  <w:comment w:id="36" w:author="Autor" w:initials="A">
    <w:p w14:paraId="05B1335D" w14:textId="77777777" w:rsidR="00A43BF1" w:rsidRPr="00B66BA1" w:rsidRDefault="00A43BF1">
      <w:pPr>
        <w:pStyle w:val="Textkomentra"/>
        <w:rPr>
          <w:lang w:val="sk-SK"/>
        </w:rPr>
      </w:pPr>
      <w:r>
        <w:rPr>
          <w:rStyle w:val="Odkaznakomentr"/>
        </w:rPr>
        <w:annotationRef/>
      </w:r>
      <w:r>
        <w:rPr>
          <w:lang w:val="sk-SK"/>
        </w:rPr>
        <w:t>Ponechať relevantný názov</w:t>
      </w:r>
    </w:p>
  </w:comment>
  <w:comment w:id="43" w:author="Autor" w:initials="A">
    <w:p w14:paraId="7A0C1AE6" w14:textId="77777777" w:rsidR="00A43BF1" w:rsidRPr="00CA223D" w:rsidRDefault="00A43BF1">
      <w:pPr>
        <w:pStyle w:val="Textkomentra"/>
        <w:rPr>
          <w:lang w:val="sk-SK"/>
        </w:rPr>
      </w:pPr>
      <w:r>
        <w:rPr>
          <w:rStyle w:val="Odkaznakomentr"/>
        </w:rPr>
        <w:annotationRef/>
      </w:r>
      <w:r>
        <w:rPr>
          <w:lang w:val="sk-SK"/>
        </w:rPr>
        <w:t>Čl. 1 ods. 3 VZP – výkladové pravidlá, pojmy a výrazy</w:t>
      </w:r>
    </w:p>
  </w:comment>
  <w:comment w:id="42" w:author="Autor" w:initials="A">
    <w:p w14:paraId="3D70D886" w14:textId="77777777" w:rsidR="00A43BF1" w:rsidRPr="008D57DD" w:rsidRDefault="00A43BF1">
      <w:pPr>
        <w:pStyle w:val="Textkomentra"/>
        <w:rPr>
          <w:lang w:val="sk-SK"/>
        </w:rPr>
      </w:pPr>
      <w:r>
        <w:rPr>
          <w:rStyle w:val="Odkaznakomentr"/>
        </w:rPr>
        <w:annotationRef/>
      </w:r>
      <w:r>
        <w:rPr>
          <w:lang w:val="sk-SK"/>
        </w:rPr>
        <w:t>Týka sa projektov infraštruktúry</w:t>
      </w:r>
    </w:p>
  </w:comment>
  <w:comment w:id="49" w:author="Autor" w:initials="A">
    <w:p w14:paraId="2D2F66F8" w14:textId="77777777" w:rsidR="00A43BF1" w:rsidRPr="001E7ABF" w:rsidRDefault="00A43BF1">
      <w:pPr>
        <w:pStyle w:val="Textkomentra"/>
        <w:rPr>
          <w:lang w:val="sk-SK"/>
        </w:rPr>
      </w:pPr>
      <w:r>
        <w:rPr>
          <w:rStyle w:val="Odkaznakomentr"/>
        </w:rPr>
        <w:annotationRef/>
      </w:r>
      <w:r>
        <w:rPr>
          <w:lang w:val="sk-SK"/>
        </w:rPr>
        <w:t>čl. 5 ods. 5.2 zmluvy - trvanie a účinnosť zmluvy, výnimky</w:t>
      </w:r>
    </w:p>
  </w:comment>
  <w:comment w:id="59" w:author="Autor" w:initials="A">
    <w:p w14:paraId="0E8E0D37" w14:textId="77777777" w:rsidR="00A43BF1" w:rsidRPr="00B5600A" w:rsidRDefault="00A43BF1" w:rsidP="00C20826">
      <w:pPr>
        <w:pStyle w:val="Textkomentra"/>
        <w:rPr>
          <w:lang w:val="sk-SK"/>
        </w:rPr>
      </w:pPr>
      <w:r>
        <w:rPr>
          <w:rStyle w:val="Odkaznakomentr"/>
        </w:rPr>
        <w:annotationRef/>
      </w:r>
      <w:r>
        <w:rPr>
          <w:lang w:val="sk-SK"/>
        </w:rPr>
        <w:t xml:space="preserve">Uvádza sa len v prípade, ak </w:t>
      </w:r>
      <w:r w:rsidRPr="00B5600A">
        <w:rPr>
          <w:lang w:val="sk-SK"/>
        </w:rPr>
        <w:t>si to vyžadujú špecifické potreby monitorovania stavby a rekonštrukcie budov</w:t>
      </w:r>
      <w:r>
        <w:rPr>
          <w:lang w:val="sk-SK"/>
        </w:rPr>
        <w:t>. Ak nerelevantné, text vymazať.</w:t>
      </w:r>
    </w:p>
  </w:comment>
  <w:comment w:id="60" w:author="Autor" w:initials="A">
    <w:p w14:paraId="7A9DB7A4" w14:textId="77777777" w:rsidR="00A43BF1" w:rsidRDefault="00A43BF1" w:rsidP="000B331F">
      <w:pPr>
        <w:pStyle w:val="Textkomentra"/>
      </w:pPr>
      <w:r>
        <w:rPr>
          <w:rStyle w:val="Odkaznakomentr"/>
        </w:rPr>
        <w:annotationRef/>
      </w:r>
      <w:r w:rsidRPr="00347A0D">
        <w:rPr>
          <w:b/>
        </w:rPr>
        <w:t>Veta sa vypustí v prípade subjektov, na ktoré sa nevzťahuje konkurz, ani reštrukturalizácia podľa osobitného predpisu</w:t>
      </w:r>
      <w:r>
        <w:t xml:space="preserve"> (mestá, obce, VÚC a iné subjekty). </w:t>
      </w:r>
    </w:p>
  </w:comment>
  <w:comment w:id="63" w:author="Autor" w:initials="A">
    <w:p w14:paraId="0F9B056B" w14:textId="77777777" w:rsidR="00A43BF1" w:rsidRPr="00242331" w:rsidRDefault="00A43BF1">
      <w:pPr>
        <w:pStyle w:val="Textkomentra"/>
        <w:rPr>
          <w:lang w:val="sk-SK"/>
        </w:rPr>
      </w:pPr>
      <w:r>
        <w:rPr>
          <w:rStyle w:val="Odkaznakomentr"/>
        </w:rPr>
        <w:annotationRef/>
      </w:r>
      <w:r>
        <w:rPr>
          <w:lang w:val="sk-SK"/>
        </w:rPr>
        <w:t>Zákaz činnosti, zákaz prijímať dotácie...atď</w:t>
      </w:r>
    </w:p>
  </w:comment>
  <w:comment w:id="66" w:author="Autor" w:initials="A">
    <w:p w14:paraId="492B90A5" w14:textId="77777777" w:rsidR="00A43BF1" w:rsidRPr="00EE0E93" w:rsidRDefault="00A43BF1">
      <w:pPr>
        <w:pStyle w:val="Textkomentra"/>
        <w:rPr>
          <w:lang w:val="sk-SK"/>
        </w:rPr>
      </w:pPr>
      <w:r>
        <w:rPr>
          <w:rStyle w:val="Odkaznakomentr"/>
        </w:rPr>
        <w:annotationRef/>
      </w:r>
      <w:r>
        <w:rPr>
          <w:lang w:val="sk-SK"/>
        </w:rPr>
        <w:t>výročná MS, záverečná MS, mimoriadna MS</w:t>
      </w:r>
    </w:p>
  </w:comment>
  <w:comment w:id="99" w:author="Autor" w:initials="A">
    <w:p w14:paraId="2758DB51" w14:textId="77777777" w:rsidR="00A43BF1" w:rsidRPr="00A224AA" w:rsidRDefault="00A43BF1">
      <w:pPr>
        <w:pStyle w:val="Textkomentra"/>
        <w:rPr>
          <w:lang w:val="sk-SK"/>
        </w:rPr>
      </w:pPr>
      <w:r>
        <w:rPr>
          <w:rStyle w:val="Odkaznakomentr"/>
        </w:rPr>
        <w:annotationRef/>
      </w:r>
      <w:r>
        <w:rPr>
          <w:lang w:val="sk-SK"/>
        </w:rPr>
        <w:t>Znak EÚ a povinný text</w:t>
      </w:r>
    </w:p>
  </w:comment>
  <w:comment w:id="100" w:author="Autor" w:initials="A">
    <w:p w14:paraId="16E26FF2" w14:textId="77777777" w:rsidR="00A43BF1" w:rsidRDefault="00A43BF1" w:rsidP="00D913EA">
      <w:pPr>
        <w:pStyle w:val="Textkomentra"/>
      </w:pPr>
      <w:r>
        <w:rPr>
          <w:rStyle w:val="Odkaznakomentr"/>
        </w:rPr>
        <w:annotationRef/>
      </w:r>
      <w:r w:rsidRPr="003C0AF1">
        <w:rPr>
          <w:b/>
        </w:rPr>
        <w:t xml:space="preserve">Obsah článku môže byť zjednodušený vypustením niektorých </w:t>
      </w:r>
      <w:r w:rsidRPr="003C0AF1">
        <w:rPr>
          <w:b/>
          <w:lang w:val="sk-SK"/>
        </w:rPr>
        <w:t>nerelevantných</w:t>
      </w:r>
      <w:r w:rsidRPr="003C0AF1">
        <w:rPr>
          <w:b/>
        </w:rPr>
        <w:t xml:space="preserve"> ustanovení v prípade, ak sú tieto ustanovenia nesúladné s charakterom Projektu a druhom aktivít, ktoré sa v rámci Projektu realizujú</w:t>
      </w:r>
      <w:r>
        <w:t xml:space="preserve"> – napr. publicita, vzdelávacie aktivity, projekty s výlučne nehmotnými výstupmi a pod.</w:t>
      </w:r>
    </w:p>
  </w:comment>
  <w:comment w:id="101" w:author="Autor" w:initials="A">
    <w:p w14:paraId="07ED4F44" w14:textId="77777777" w:rsidR="00A43BF1" w:rsidRPr="00523F6D" w:rsidRDefault="00A43BF1" w:rsidP="00D913EA">
      <w:pPr>
        <w:pStyle w:val="Textkomentra"/>
        <w:rPr>
          <w:lang w:val="sk-SK"/>
        </w:rPr>
      </w:pPr>
      <w:r>
        <w:rPr>
          <w:rStyle w:val="Odkaznakomentr"/>
        </w:rPr>
        <w:annotationRef/>
      </w:r>
      <w:r>
        <w:rPr>
          <w:lang w:val="sk-SK"/>
        </w:rPr>
        <w:t>Potrebné upraviť, ak požiadavky na právny vzťah k Nehnuteľnostiam na realizáciu Projektu nie je nevyhnutné spĺňať počas celého obdobia (napr. projekt pozostávajúci z viacerých aktivít, pričom Nehnuteľnosti na realizáciu projektu sú potrebné len pre niektorú z nich a aktivity sa z časového hľadiska plne neprekrývajú).</w:t>
      </w:r>
    </w:p>
  </w:comment>
  <w:comment w:id="102" w:author="Autor" w:initials="A">
    <w:p w14:paraId="36068798" w14:textId="77777777" w:rsidR="00A43BF1" w:rsidRDefault="00A43BF1" w:rsidP="000B331F">
      <w:pPr>
        <w:pStyle w:val="Textkomentra"/>
      </w:pPr>
      <w:r w:rsidRPr="00AE62C8">
        <w:rPr>
          <w:rStyle w:val="Odkaznakomentr"/>
        </w:rPr>
        <w:annotationRef/>
      </w:r>
      <w:r w:rsidRPr="00AE62C8">
        <w:rPr>
          <w:b/>
        </w:rPr>
        <w:t>Podmienka, že majetok nadobudnutý z NFP musí byť nový a nepoužívaný</w:t>
      </w:r>
      <w:r w:rsidRPr="00AE62C8">
        <w:t xml:space="preserve">, z ktorej sa v navrhovaných VZP vychádza, </w:t>
      </w:r>
      <w:r w:rsidRPr="00AE62C8">
        <w:rPr>
          <w:b/>
        </w:rPr>
        <w:t>môže byť vylúčená</w:t>
      </w:r>
      <w:r w:rsidRPr="00AE62C8">
        <w:t xml:space="preserve">, ak sú splnené </w:t>
      </w:r>
      <w:r w:rsidRPr="00AE62C8">
        <w:rPr>
          <w:lang w:val="sk-SK"/>
        </w:rPr>
        <w:t xml:space="preserve">Poskytovateľom stanovené </w:t>
      </w:r>
      <w:r w:rsidRPr="00AE62C8">
        <w:t>podmienky</w:t>
      </w:r>
    </w:p>
  </w:comment>
  <w:comment w:id="138" w:author="Autor" w:initials="A">
    <w:p w14:paraId="1F52F553" w14:textId="77777777" w:rsidR="00A43BF1" w:rsidRPr="00735AFB" w:rsidRDefault="00A43BF1">
      <w:pPr>
        <w:pStyle w:val="Textkomentra"/>
        <w:rPr>
          <w:lang w:val="sk-SK"/>
        </w:rPr>
      </w:pPr>
      <w:r>
        <w:rPr>
          <w:rStyle w:val="Odkaznakomentr"/>
        </w:rPr>
        <w:annotationRef/>
      </w:r>
      <w:r>
        <w:rPr>
          <w:lang w:val="sk-SK"/>
        </w:rPr>
        <w:t>Overovania/kontroly RO</w:t>
      </w:r>
    </w:p>
  </w:comment>
  <w:comment w:id="156" w:author="Autor" w:initials="A">
    <w:p w14:paraId="54A9560D" w14:textId="77777777" w:rsidR="00A43BF1" w:rsidRDefault="00A43BF1">
      <w:pPr>
        <w:pStyle w:val="Textkomentra"/>
      </w:pPr>
      <w:r>
        <w:rPr>
          <w:rStyle w:val="Odkaznakomentr"/>
        </w:rPr>
        <w:annotationRef/>
      </w:r>
      <w:r w:rsidRPr="00353928">
        <w:rPr>
          <w:lang w:val="sk-SK"/>
        </w:rPr>
        <w:t>Poistenie majetku</w:t>
      </w:r>
    </w:p>
  </w:comment>
  <w:comment w:id="161" w:author="Autor" w:initials="A">
    <w:p w14:paraId="4D41F268" w14:textId="77777777" w:rsidR="00A43BF1" w:rsidRPr="00360E57" w:rsidRDefault="00A43BF1">
      <w:pPr>
        <w:pStyle w:val="Textkomentra"/>
        <w:rPr>
          <w:lang w:val="sk-SK"/>
        </w:rPr>
      </w:pPr>
      <w:r>
        <w:rPr>
          <w:rStyle w:val="Odkaznakomentr"/>
        </w:rPr>
        <w:annotationRef/>
      </w:r>
      <w:r w:rsidRPr="00BA523E">
        <w:rPr>
          <w:lang w:val="sk-SK"/>
        </w:rPr>
        <w:t>Poskytovateľ akceptuje návrh v plnom rozsahu bez akejkoľvek ďalšej zmeny = zmena len oznámením</w:t>
      </w:r>
    </w:p>
  </w:comment>
  <w:comment w:id="162" w:author="Autor" w:initials="A">
    <w:p w14:paraId="75FD5340" w14:textId="77777777" w:rsidR="00A43BF1" w:rsidRDefault="00A43BF1" w:rsidP="00A43409">
      <w:pPr>
        <w:pStyle w:val="Textkomentra"/>
      </w:pPr>
      <w:r>
        <w:rPr>
          <w:rStyle w:val="Odkaznakomentr"/>
        </w:rPr>
        <w:annotationRef/>
      </w:r>
      <w:r>
        <w:t xml:space="preserve">V praktickej rovine to môže vyzerať tak, že poskytovateľ pripne návrh prijímateľa na zmenu, ktorú v plnom rozsahu akceptoval ako prílohu k svojmu oznámeniu, v ktorom ohľadne rozsahu zmeny Zmluvy o poskytnutí NFP len odkáže na návrh prijímateľa pripnutý v prílohe (je jedno, či ide o elektronický alebo o fyzický dokument). Ak medzi návrhom prijímateľa a akceptáciou návrhu poskytovateľom prebehne medzi zmluvnými stranami komunikácia, ktorej dôsledkom bude úprava pôvodného návrhu prijímateľom, potom môže byť pripnutý takýto upravený návrh, ale je treba dať pozor na to, aby bol úplný, zrozumiteľný a určitý o tom, ako sa mení Zmluva o poskytnutí NFP. Podmienky platnosti právneho úkonu podľa Občianskeho zákonníka musia byť bezpodmienečne dodržané. Ak uvedený zjednodušený postup nie je možný, potom musí poskytovateľ do oznámenia komplexne zhrnúť, ako sa mení zmluva a prípadne aj priložiť prílohy, ktoré sa menia. </w:t>
      </w:r>
    </w:p>
  </w:comment>
  <w:comment w:id="163" w:author="Autor" w:initials="A">
    <w:p w14:paraId="126FA56E" w14:textId="77777777" w:rsidR="00A43BF1" w:rsidRPr="00360E57" w:rsidRDefault="00A43BF1">
      <w:pPr>
        <w:pStyle w:val="Textkomentra"/>
        <w:rPr>
          <w:lang w:val="sk-SK"/>
        </w:rPr>
      </w:pPr>
      <w:r>
        <w:rPr>
          <w:rStyle w:val="Odkaznakomentr"/>
        </w:rPr>
        <w:annotationRef/>
      </w:r>
      <w:r w:rsidRPr="00E51CBA">
        <w:rPr>
          <w:lang w:val="sk-SK"/>
        </w:rPr>
        <w:t xml:space="preserve">„Inak“ – poskytovateľ návrh neprijíma v plnom rozsahu, boli potrebné zmeny/modifikácie textu </w:t>
      </w:r>
    </w:p>
  </w:comment>
  <w:comment w:id="164" w:author="Autor" w:initials="A">
    <w:p w14:paraId="602A2515" w14:textId="77777777" w:rsidR="00A43BF1" w:rsidRDefault="00A43BF1" w:rsidP="000B331F">
      <w:pPr>
        <w:pStyle w:val="Textkomentra"/>
      </w:pPr>
      <w:r>
        <w:rPr>
          <w:rStyle w:val="Odkaznakomentr"/>
        </w:rPr>
        <w:annotationRef/>
      </w:r>
      <w:r>
        <w:t>Kvôli bezpečnosti z dôvodu zachovania účinkov fikcie podľa § 22 ods. 8 zákona v spojení s účinkami nezverejnených zmien podľa § 47a ods. 4 Občianskeho zákonníka. V podstate ide o to, aby sa každý naučil, že takúto účinnosť nemá navrhovať, lebo si to len skomplikuje.</w:t>
      </w:r>
    </w:p>
  </w:comment>
  <w:comment w:id="211" w:author="Autor" w:initials="A">
    <w:p w14:paraId="4BDD7257" w14:textId="77777777" w:rsidR="00A43BF1" w:rsidRPr="003C68E1" w:rsidRDefault="00A43BF1">
      <w:pPr>
        <w:pStyle w:val="Textkomentra"/>
        <w:rPr>
          <w:lang w:val="sk-SK"/>
        </w:rPr>
      </w:pPr>
      <w:r>
        <w:rPr>
          <w:rStyle w:val="Odkaznakomentr"/>
        </w:rPr>
        <w:annotationRef/>
      </w:r>
      <w:r>
        <w:rPr>
          <w:lang w:val="sk-SK"/>
        </w:rPr>
        <w:t>Vo výzve - PPP, ďalšie skutočnosti, prílohy</w:t>
      </w:r>
    </w:p>
  </w:comment>
  <w:comment w:id="216" w:author="Autor" w:initials="A">
    <w:p w14:paraId="09785A09" w14:textId="77777777" w:rsidR="00A43BF1" w:rsidRDefault="00A43BF1" w:rsidP="00A147F3">
      <w:pPr>
        <w:pStyle w:val="Textkomentra"/>
      </w:pPr>
      <w:r>
        <w:rPr>
          <w:rStyle w:val="Odkaznakomentr"/>
        </w:rPr>
        <w:annotationRef/>
      </w:r>
      <w:r>
        <w:rPr>
          <w:lang w:val="sk-SK"/>
        </w:rPr>
        <w:t>Uvedie sa len relevantný názov programu</w:t>
      </w:r>
      <w:r>
        <w:t xml:space="preserve"> </w:t>
      </w:r>
    </w:p>
  </w:comment>
  <w:comment w:id="221" w:author="Autor" w:initials="A">
    <w:p w14:paraId="6922CA5B" w14:textId="77777777" w:rsidR="00A43BF1" w:rsidRDefault="00A43BF1">
      <w:pPr>
        <w:pStyle w:val="Textkomentra"/>
        <w:rPr>
          <w:lang w:val="sk-SK"/>
        </w:rPr>
      </w:pPr>
      <w:r>
        <w:rPr>
          <w:rStyle w:val="Odkaznakomentr"/>
        </w:rPr>
        <w:annotationRef/>
      </w:r>
      <w:r>
        <w:rPr>
          <w:lang w:val="sk-SK"/>
        </w:rPr>
        <w:t>Čl. 4 ods. 7 VZP - Informovať RO o súdom, exekučnom a správnom konaní</w:t>
      </w:r>
    </w:p>
    <w:p w14:paraId="76BA0303" w14:textId="77777777" w:rsidR="00A43BF1" w:rsidRDefault="00A43BF1">
      <w:pPr>
        <w:pStyle w:val="Textkomentra"/>
        <w:rPr>
          <w:lang w:val="sk-SK"/>
        </w:rPr>
      </w:pPr>
      <w:r>
        <w:rPr>
          <w:lang w:val="sk-SK"/>
        </w:rPr>
        <w:t>Čl. 18 ods. 1 VZP – Vrátenie nevyčerpaného, alebo nezúčtovaného NFP</w:t>
      </w:r>
    </w:p>
    <w:p w14:paraId="591270E4" w14:textId="77777777" w:rsidR="00A43BF1" w:rsidRPr="00870D59" w:rsidRDefault="00A43BF1">
      <w:pPr>
        <w:pStyle w:val="Textkomentra"/>
        <w:rPr>
          <w:lang w:val="sk-SK"/>
        </w:rPr>
      </w:pPr>
      <w:r>
        <w:rPr>
          <w:lang w:val="sk-SK"/>
        </w:rPr>
        <w:t>Čl. 13 ods. 3 – Umožnenie výkonu kontroly/auditu</w:t>
      </w:r>
    </w:p>
  </w:comment>
  <w:comment w:id="222" w:author="Autor" w:initials="A">
    <w:p w14:paraId="3381BCC3" w14:textId="77777777" w:rsidR="00A43BF1" w:rsidRPr="00733F82" w:rsidRDefault="00A43BF1">
      <w:pPr>
        <w:pStyle w:val="Textkomentra"/>
        <w:rPr>
          <w:lang w:val="sk-SK"/>
        </w:rPr>
      </w:pPr>
      <w:r>
        <w:rPr>
          <w:rStyle w:val="Odkaznakomentr"/>
        </w:rPr>
        <w:annotationRef/>
      </w:r>
      <w:r>
        <w:rPr>
          <w:lang w:val="sk-SK"/>
        </w:rPr>
        <w:t>Premlčacia doba</w:t>
      </w:r>
    </w:p>
  </w:comment>
  <w:comment w:id="273" w:author="Autor" w:initials="A">
    <w:p w14:paraId="133347D4" w14:textId="77777777" w:rsidR="00A43BF1" w:rsidRPr="00526113" w:rsidRDefault="00A43BF1">
      <w:pPr>
        <w:pStyle w:val="Textkomentra"/>
      </w:pPr>
      <w:r>
        <w:rPr>
          <w:rStyle w:val="Odkaznakomentr"/>
        </w:rPr>
        <w:annotationRef/>
      </w:r>
      <w:r w:rsidRPr="00526113">
        <w:rPr>
          <w:lang w:val="sk-SK"/>
        </w:rPr>
        <w:t>Môže sa doplniť</w:t>
      </w:r>
      <w:r w:rsidRPr="00526113">
        <w:t xml:space="preserve"> ods. 1 nové písm. k), ktoré znie: </w:t>
      </w:r>
    </w:p>
    <w:p w14:paraId="31575254" w14:textId="77777777" w:rsidR="00A43BF1" w:rsidRDefault="00A43BF1" w:rsidP="000B331F">
      <w:pPr>
        <w:pStyle w:val="Textkomentra"/>
        <w:rPr>
          <w:lang w:val="sk-SK"/>
        </w:rPr>
      </w:pPr>
      <w:r w:rsidRPr="00526113">
        <w:t>„</w:t>
      </w:r>
      <w:r w:rsidRPr="002B6F37">
        <w:rPr>
          <w:b/>
          <w:lang w:val="sk-SK"/>
        </w:rPr>
        <w:t>j</w:t>
      </w:r>
      <w:r w:rsidRPr="002B6F37">
        <w:rPr>
          <w:b/>
        </w:rPr>
        <w:t>)</w:t>
      </w:r>
      <w:r w:rsidRPr="00526113">
        <w:t xml:space="preserve"> vrátiť čistý príjem z Projektu v prípade, ak bol počas Realizácie Projektu alebo v období troch rokov od Finančného ukončenia Projektu (alebo do 30. septembra 2030, podľa toho čo nastane skôr) vytvorený príjem; suma neprevyšujúca 100 EUR podľa § 35 odsek 2 zákona o príspevkoch</w:t>
      </w:r>
      <w:r>
        <w:t xml:space="preserve"> z fondov EÚ sa v tomto prípade neuplatňuje“</w:t>
      </w:r>
      <w:r>
        <w:rPr>
          <w:lang w:val="sk-SK"/>
        </w:rPr>
        <w:t>.</w:t>
      </w:r>
    </w:p>
    <w:p w14:paraId="7DFE30D6" w14:textId="77777777" w:rsidR="00A43BF1" w:rsidRDefault="00A43BF1" w:rsidP="000B331F">
      <w:pPr>
        <w:pStyle w:val="Textkomentra"/>
        <w:rPr>
          <w:lang w:val="sk-SK"/>
        </w:rPr>
      </w:pPr>
    </w:p>
    <w:p w14:paraId="1BA47728" w14:textId="77777777" w:rsidR="00A43BF1" w:rsidRPr="00490D14" w:rsidRDefault="00A43BF1" w:rsidP="00995438">
      <w:pPr>
        <w:pStyle w:val="Textkomentra"/>
        <w:rPr>
          <w:lang w:val="sk-SK"/>
        </w:rPr>
      </w:pPr>
      <w:r w:rsidRPr="00490D14">
        <w:rPr>
          <w:lang w:val="sk-SK"/>
        </w:rPr>
        <w:t>Zároveň je do čl. 18 potrebné doplniť nový odsek, ktorý znie:</w:t>
      </w:r>
      <w:r w:rsidRPr="00490D14">
        <w:t xml:space="preserve"> </w:t>
      </w:r>
    </w:p>
    <w:p w14:paraId="0F7C0549" w14:textId="77777777" w:rsidR="00A43BF1" w:rsidRDefault="00A43BF1" w:rsidP="00995438">
      <w:pPr>
        <w:pStyle w:val="Textkomentra"/>
      </w:pPr>
      <w:r w:rsidRPr="00490D14">
        <w:t xml:space="preserve">„V prípade vzniku povinnosti vrátenia </w:t>
      </w:r>
      <w:r w:rsidRPr="00490D14">
        <w:rPr>
          <w:strike/>
        </w:rPr>
        <w:t>výnosu alebo</w:t>
      </w:r>
      <w:r w:rsidRPr="00490D14">
        <w:t xml:space="preserve"> čistého príjmu, Prijímateľ postupuje podľa </w:t>
      </w:r>
      <w:r w:rsidRPr="00490D14">
        <w:rPr>
          <w:lang w:val="sk-SK"/>
        </w:rPr>
        <w:t>Právneho dokumentu</w:t>
      </w:r>
      <w:r w:rsidRPr="00490D14">
        <w:t xml:space="preserve">. </w:t>
      </w:r>
      <w:r w:rsidRPr="002B6F37">
        <w:rPr>
          <w:b/>
        </w:rPr>
        <w:t xml:space="preserve">Ak Prijímateľ odvedie </w:t>
      </w:r>
      <w:r w:rsidRPr="002B6F37">
        <w:rPr>
          <w:b/>
          <w:lang w:val="sk-SK"/>
        </w:rPr>
        <w:t>čistý príjem</w:t>
      </w:r>
      <w:r w:rsidRPr="002B6F37">
        <w:rPr>
          <w:b/>
        </w:rPr>
        <w:t xml:space="preserve"> Riadne a Včas v súlade s </w:t>
      </w:r>
      <w:r w:rsidRPr="002B6F37">
        <w:rPr>
          <w:b/>
          <w:lang w:val="sk-SK"/>
        </w:rPr>
        <w:t>Právnym dokumentom</w:t>
      </w:r>
      <w:r w:rsidRPr="002B6F37">
        <w:rPr>
          <w:b/>
        </w:rPr>
        <w:t xml:space="preserve">, ustanovenia odsekov </w:t>
      </w:r>
      <w:r w:rsidRPr="002B6F37">
        <w:rPr>
          <w:b/>
          <w:lang w:val="sk-SK"/>
        </w:rPr>
        <w:t>2</w:t>
      </w:r>
      <w:r w:rsidRPr="002B6F37">
        <w:rPr>
          <w:b/>
        </w:rPr>
        <w:t xml:space="preserve"> až 5 tohto článku VZP sa nepoužijú</w:t>
      </w:r>
      <w:r w:rsidRPr="00490D14">
        <w:t xml:space="preserve">. Ak Prijímateľ čistý príjem </w:t>
      </w:r>
      <w:r w:rsidRPr="00490D14">
        <w:rPr>
          <w:strike/>
        </w:rPr>
        <w:t>alebo výnos</w:t>
      </w:r>
      <w:r w:rsidRPr="00490D14">
        <w:t xml:space="preserve"> riadne a včas nevráti, resp. neodvedie, Poskytovateľ bude postupovať rovnako ako v prípade povinnosti vrátenia NFP alebo jeho časti vzniknutej podľa odseku 1 písm. a) až g) a písm. h</w:t>
      </w:r>
      <w:r w:rsidRPr="00490D14">
        <w:rPr>
          <w:lang w:val="sk-SK"/>
        </w:rPr>
        <w:t>)</w:t>
      </w:r>
      <w:r w:rsidRPr="00490D14">
        <w:t xml:space="preserve"> tohto článku VZP a na Prijímateľa sa ustanovenia o vrátení NFP alebo jeho časti podľa odsekov 2 až 5 tohto článku VZP vzťahujú rovnako. Poskytovateľ dohodne s Prijímateľom spôsob monitorovania čistých príjmov z projektu a vedenia záznamov u Prijímateľa, a to na účely zdokladovania a preukázania skutočností týkajúcich sa čistého príjmu z Projektu.</w:t>
      </w:r>
      <w:r>
        <w:t xml:space="preserve">  </w:t>
      </w:r>
    </w:p>
  </w:comment>
  <w:comment w:id="284" w:author="Autor" w:initials="A">
    <w:p w14:paraId="23E38D80" w14:textId="779A9BA8" w:rsidR="00A43BF1" w:rsidRDefault="00A43BF1" w:rsidP="00CA0D2A">
      <w:pPr>
        <w:rPr>
          <w:rFonts w:ascii="Times New Roman" w:hAnsi="Times New Roman"/>
        </w:rPr>
      </w:pPr>
      <w:r w:rsidRPr="00F5206D">
        <w:rPr>
          <w:rStyle w:val="Odkaznakomentr"/>
          <w:rFonts w:ascii="Times New Roman" w:hAnsi="Times New Roman"/>
        </w:rPr>
        <w:annotationRef/>
      </w:r>
      <w:r>
        <w:rPr>
          <w:rFonts w:ascii="Times New Roman" w:hAnsi="Times New Roman"/>
        </w:rPr>
        <w:t>T</w:t>
      </w:r>
      <w:r w:rsidRPr="006445A9">
        <w:rPr>
          <w:rFonts w:ascii="Times New Roman" w:hAnsi="Times New Roman"/>
        </w:rPr>
        <w:t>ento dátum</w:t>
      </w:r>
      <w:r>
        <w:rPr>
          <w:rFonts w:ascii="Times New Roman" w:hAnsi="Times New Roman"/>
        </w:rPr>
        <w:t xml:space="preserve"> je upravený</w:t>
      </w:r>
      <w:r w:rsidRPr="006445A9">
        <w:rPr>
          <w:rFonts w:ascii="Times New Roman" w:hAnsi="Times New Roman"/>
        </w:rPr>
        <w:t xml:space="preserve"> v nadväznosti na článok 82 nariade</w:t>
      </w:r>
      <w:r>
        <w:rPr>
          <w:rFonts w:ascii="Times New Roman" w:hAnsi="Times New Roman"/>
        </w:rPr>
        <w:t>nia o spoločných ustanoveniach</w:t>
      </w:r>
    </w:p>
    <w:p w14:paraId="6BB82204" w14:textId="77777777" w:rsidR="00A43BF1" w:rsidRDefault="00A43BF1" w:rsidP="00CA0D2A"/>
  </w:comment>
  <w:comment w:id="279" w:author="Autor" w:initials="A">
    <w:p w14:paraId="11FDEE57" w14:textId="77777777" w:rsidR="00A43BF1" w:rsidRPr="005C1C58" w:rsidRDefault="00A43BF1">
      <w:pPr>
        <w:pStyle w:val="Textkomentra"/>
        <w:rPr>
          <w:lang w:val="sk-SK"/>
        </w:rPr>
      </w:pPr>
      <w:r>
        <w:rPr>
          <w:rStyle w:val="Odkaznakomentr"/>
        </w:rPr>
        <w:annotationRef/>
      </w:r>
      <w:r w:rsidRPr="006445A9">
        <w:rPr>
          <w:lang w:val="sk-SK"/>
        </w:rPr>
        <w:t>Otvorený stále tento dátum</w:t>
      </w:r>
      <w:r>
        <w:rPr>
          <w:lang w:val="sk-SK"/>
        </w:rPr>
        <w:t xml:space="preserve"> </w:t>
      </w:r>
    </w:p>
  </w:comment>
  <w:comment w:id="292" w:author="Autor" w:initials="A">
    <w:p w14:paraId="51A2906B" w14:textId="77777777" w:rsidR="00A43BF1" w:rsidRDefault="00A43BF1" w:rsidP="00873659">
      <w:pPr>
        <w:pStyle w:val="Textkomentra"/>
      </w:pPr>
      <w:r>
        <w:rPr>
          <w:rStyle w:val="Odkaznakomentr"/>
        </w:rPr>
        <w:annotationRef/>
      </w:r>
      <w:r>
        <w:t xml:space="preserve">Článok 82 nariadenia o spoločných ustanoveniach znie takto: </w:t>
      </w:r>
    </w:p>
    <w:p w14:paraId="648B2944" w14:textId="77777777" w:rsidR="00A43BF1" w:rsidRDefault="00A43BF1" w:rsidP="00873659">
      <w:pPr>
        <w:pStyle w:val="Textkomentra"/>
      </w:pPr>
    </w:p>
    <w:p w14:paraId="49BB1215" w14:textId="77777777" w:rsidR="00A43BF1" w:rsidRDefault="00A43BF1" w:rsidP="00873659">
      <w:pPr>
        <w:pStyle w:val="Textkomentra"/>
      </w:pPr>
      <w:r>
        <w:t xml:space="preserve">„Dostupnosť dokumentov </w:t>
      </w:r>
    </w:p>
    <w:p w14:paraId="28B19D8D" w14:textId="77777777" w:rsidR="00A43BF1" w:rsidRDefault="00A43BF1" w:rsidP="00873659">
      <w:pPr>
        <w:pStyle w:val="Textkomentra"/>
      </w:pPr>
      <w:r>
        <w:t xml:space="preserve">1. Bez toho, aby boli dotknuté pravidlá, ktorými sa riadi štátna pomoc, riadiaci orgán zabezpečí, aby sa všetky doklady týkajúce sa operácie podporovanej z fondov uchovávali na primeranej úrovni počas obdobia 5 rokov od 31. decembra roka, v ktorom riadiaci orgán vyplatil prijímateľovi poslednú platbu. </w:t>
      </w:r>
    </w:p>
    <w:p w14:paraId="40F5EF9B" w14:textId="77777777" w:rsidR="00A43BF1" w:rsidRDefault="00A43BF1" w:rsidP="00873659">
      <w:pPr>
        <w:pStyle w:val="Textkomentra"/>
      </w:pPr>
      <w:r>
        <w:t xml:space="preserve">2. </w:t>
      </w:r>
      <w:r w:rsidRPr="00326FC2">
        <w:rPr>
          <w:b/>
        </w:rPr>
        <w:t>Časové obdobie uvedené v odseku 1 sa preruší buď v prípade súdneho konania, alebo na základe žiadosti Komisie</w:t>
      </w:r>
      <w:r>
        <w:t>.“</w:t>
      </w:r>
    </w:p>
    <w:p w14:paraId="2CCF3CD9" w14:textId="255E2893" w:rsidR="00A43BF1" w:rsidRDefault="00A43BF1">
      <w:pPr>
        <w:pStyle w:val="Textkomentra"/>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C3C22ED" w15:done="0"/>
  <w15:commentEx w15:paraId="4A14947F" w15:done="0"/>
  <w15:commentEx w15:paraId="1291A109" w15:done="0"/>
  <w15:commentEx w15:paraId="3B182361" w15:done="0"/>
  <w15:commentEx w15:paraId="28121C2D" w15:done="0"/>
  <w15:commentEx w15:paraId="59CFBF51" w15:done="0"/>
  <w15:commentEx w15:paraId="11EB5F85" w15:done="0"/>
  <w15:commentEx w15:paraId="0DBC23AC" w15:done="0"/>
  <w15:commentEx w15:paraId="05B1335D" w15:done="0"/>
  <w15:commentEx w15:paraId="7A0C1AE6" w15:done="0"/>
  <w15:commentEx w15:paraId="3D70D886" w15:done="0"/>
  <w15:commentEx w15:paraId="2D2F66F8" w15:done="0"/>
  <w15:commentEx w15:paraId="0E8E0D37" w15:done="0"/>
  <w15:commentEx w15:paraId="7A9DB7A4" w15:done="0"/>
  <w15:commentEx w15:paraId="0F9B056B" w15:done="0"/>
  <w15:commentEx w15:paraId="492B90A5" w15:done="0"/>
  <w15:commentEx w15:paraId="2758DB51" w15:done="0"/>
  <w15:commentEx w15:paraId="16E26FF2" w15:done="0"/>
  <w15:commentEx w15:paraId="07ED4F44" w15:done="0"/>
  <w15:commentEx w15:paraId="36068798" w15:done="0"/>
  <w15:commentEx w15:paraId="1F52F553" w15:done="0"/>
  <w15:commentEx w15:paraId="54A9560D" w15:done="0"/>
  <w15:commentEx w15:paraId="4D41F268" w15:done="0"/>
  <w15:commentEx w15:paraId="75FD5340" w15:done="0"/>
  <w15:commentEx w15:paraId="126FA56E" w15:done="0"/>
  <w15:commentEx w15:paraId="602A2515" w15:done="0"/>
  <w15:commentEx w15:paraId="4BDD7257" w15:done="0"/>
  <w15:commentEx w15:paraId="09785A09" w15:done="0"/>
  <w15:commentEx w15:paraId="591270E4" w15:done="0"/>
  <w15:commentEx w15:paraId="3381BCC3" w15:done="0"/>
  <w15:commentEx w15:paraId="0F7C0549" w15:done="0"/>
  <w15:commentEx w15:paraId="6BB82204" w15:done="0"/>
  <w15:commentEx w15:paraId="11FDEE57" w15:done="0"/>
  <w15:commentEx w15:paraId="2CCF3CD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C3C22ED" w16cid:durableId="741DCEAB"/>
  <w16cid:commentId w16cid:paraId="4A14947F" w16cid:durableId="2C5205C9"/>
  <w16cid:commentId w16cid:paraId="1291A109" w16cid:durableId="27C1DAE8"/>
  <w16cid:commentId w16cid:paraId="3B182361" w16cid:durableId="0469EA47"/>
  <w16cid:commentId w16cid:paraId="28121C2D" w16cid:durableId="401938C2"/>
  <w16cid:commentId w16cid:paraId="59CFBF51" w16cid:durableId="4DD8C59B"/>
  <w16cid:commentId w16cid:paraId="11EB5F85" w16cid:durableId="101A4E27"/>
  <w16cid:commentId w16cid:paraId="0DBC23AC" w16cid:durableId="4A3E2FD1"/>
  <w16cid:commentId w16cid:paraId="05B1335D" w16cid:durableId="3311F834"/>
  <w16cid:commentId w16cid:paraId="7A0C1AE6" w16cid:durableId="07F902CB"/>
  <w16cid:commentId w16cid:paraId="3D70D886" w16cid:durableId="637959A2"/>
  <w16cid:commentId w16cid:paraId="2D2F66F8" w16cid:durableId="1DF4A7BE"/>
  <w16cid:commentId w16cid:paraId="0E8E0D37" w16cid:durableId="3354B0B1"/>
  <w16cid:commentId w16cid:paraId="7A9DB7A4" w16cid:durableId="2BA140D6"/>
  <w16cid:commentId w16cid:paraId="0F9B056B" w16cid:durableId="48192280"/>
  <w16cid:commentId w16cid:paraId="492B90A5" w16cid:durableId="245A40AF"/>
  <w16cid:commentId w16cid:paraId="2758DB51" w16cid:durableId="513F2B11"/>
  <w16cid:commentId w16cid:paraId="16E26FF2" w16cid:durableId="0F534B6E"/>
  <w16cid:commentId w16cid:paraId="07ED4F44" w16cid:durableId="638DAFA8"/>
  <w16cid:commentId w16cid:paraId="36068798" w16cid:durableId="05A4AD62"/>
  <w16cid:commentId w16cid:paraId="0FF9B2A0" w16cid:durableId="36F93D93"/>
  <w16cid:commentId w16cid:paraId="1F52F553" w16cid:durableId="31F58D9F"/>
  <w16cid:commentId w16cid:paraId="54A9560D" w16cid:durableId="5D125DD4"/>
  <w16cid:commentId w16cid:paraId="4D41F268" w16cid:durableId="5026E512"/>
  <w16cid:commentId w16cid:paraId="75FD5340" w16cid:durableId="4953714B"/>
  <w16cid:commentId w16cid:paraId="126FA56E" w16cid:durableId="70D2EDEB"/>
  <w16cid:commentId w16cid:paraId="602A2515" w16cid:durableId="235BE052"/>
  <w16cid:commentId w16cid:paraId="4BDD7257" w16cid:durableId="50835AB7"/>
  <w16cid:commentId w16cid:paraId="09785A09" w16cid:durableId="37F31AAB"/>
  <w16cid:commentId w16cid:paraId="591270E4" w16cid:durableId="274A2938"/>
  <w16cid:commentId w16cid:paraId="3381BCC3" w16cid:durableId="1386FC6B"/>
  <w16cid:commentId w16cid:paraId="0F7C0549" w16cid:durableId="6243D93F"/>
  <w16cid:commentId w16cid:paraId="6BB82204" w16cid:durableId="7FB72517"/>
  <w16cid:commentId w16cid:paraId="11FDEE57" w16cid:durableId="3221A9F8"/>
  <w16cid:commentId w16cid:paraId="2CCF3CD9" w16cid:durableId="05F71F3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7E8415" w14:textId="77777777" w:rsidR="00A43BF1" w:rsidRDefault="00A43BF1" w:rsidP="00107570">
      <w:pPr>
        <w:spacing w:after="0" w:line="240" w:lineRule="auto"/>
      </w:pPr>
      <w:r>
        <w:separator/>
      </w:r>
    </w:p>
  </w:endnote>
  <w:endnote w:type="continuationSeparator" w:id="0">
    <w:p w14:paraId="4113176D" w14:textId="77777777" w:rsidR="00A43BF1" w:rsidRDefault="00A43BF1" w:rsidP="00107570">
      <w:pPr>
        <w:spacing w:after="0" w:line="240" w:lineRule="auto"/>
      </w:pPr>
      <w:r>
        <w:continuationSeparator/>
      </w:r>
    </w:p>
  </w:endnote>
  <w:endnote w:type="continuationNotice" w:id="1">
    <w:p w14:paraId="22DA9A2A" w14:textId="77777777" w:rsidR="00A43BF1" w:rsidRDefault="00A43BF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1645269"/>
      <w:docPartObj>
        <w:docPartGallery w:val="Page Numbers (Bottom of Page)"/>
        <w:docPartUnique/>
      </w:docPartObj>
    </w:sdtPr>
    <w:sdtEndPr/>
    <w:sdtContent>
      <w:p w14:paraId="6AB2184A" w14:textId="69582889" w:rsidR="00A43BF1" w:rsidRDefault="00A43BF1">
        <w:pPr>
          <w:pStyle w:val="Pta"/>
          <w:jc w:val="right"/>
        </w:pPr>
        <w:r>
          <w:fldChar w:fldCharType="begin"/>
        </w:r>
        <w:r>
          <w:instrText>PAGE   \* MERGEFORMAT</w:instrText>
        </w:r>
        <w:r>
          <w:fldChar w:fldCharType="separate"/>
        </w:r>
        <w:r w:rsidR="006949ED" w:rsidRPr="006949ED">
          <w:rPr>
            <w:noProof/>
            <w:lang w:val="sk-SK"/>
          </w:rPr>
          <w:t>34</w:t>
        </w:r>
        <w:r>
          <w:fldChar w:fldCharType="end"/>
        </w:r>
      </w:p>
    </w:sdtContent>
  </w:sdt>
  <w:p w14:paraId="4D5AC2CC" w14:textId="77777777" w:rsidR="00A43BF1" w:rsidRPr="004405B8" w:rsidRDefault="00A43BF1" w:rsidP="003834BD">
    <w:pPr>
      <w:pStyle w:val="Pta"/>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2078DE" w14:textId="77777777" w:rsidR="00A43BF1" w:rsidRDefault="00A43BF1" w:rsidP="00107570">
      <w:pPr>
        <w:spacing w:after="0" w:line="240" w:lineRule="auto"/>
      </w:pPr>
      <w:r>
        <w:separator/>
      </w:r>
    </w:p>
  </w:footnote>
  <w:footnote w:type="continuationSeparator" w:id="0">
    <w:p w14:paraId="76C2ED85" w14:textId="77777777" w:rsidR="00A43BF1" w:rsidRDefault="00A43BF1" w:rsidP="00107570">
      <w:pPr>
        <w:spacing w:after="0" w:line="240" w:lineRule="auto"/>
      </w:pPr>
      <w:r>
        <w:continuationSeparator/>
      </w:r>
    </w:p>
  </w:footnote>
  <w:footnote w:type="continuationNotice" w:id="1">
    <w:p w14:paraId="539B94A2" w14:textId="77777777" w:rsidR="00A43BF1" w:rsidRDefault="00A43BF1">
      <w:pPr>
        <w:spacing w:after="0" w:line="240" w:lineRule="auto"/>
      </w:pPr>
    </w:p>
  </w:footnote>
  <w:footnote w:id="2">
    <w:p w14:paraId="64FB15C6" w14:textId="77777777" w:rsidR="00A43BF1" w:rsidRPr="001D6F73" w:rsidRDefault="00A43BF1" w:rsidP="001D6F73">
      <w:pPr>
        <w:pStyle w:val="Textpoznmkypodiarou"/>
        <w:jc w:val="both"/>
        <w:rPr>
          <w:lang w:val="sk-SK"/>
        </w:rPr>
      </w:pPr>
      <w:r w:rsidRPr="008B7D86">
        <w:rPr>
          <w:rStyle w:val="Odkaznapoznmkupodiarou"/>
        </w:rPr>
        <w:footnoteRef/>
      </w:r>
      <w:r w:rsidRPr="008B7D86">
        <w:t xml:space="preserve"> </w:t>
      </w:r>
      <w:r w:rsidRPr="008B7D86">
        <w:rPr>
          <w:lang w:val="sk-SK"/>
        </w:rPr>
        <w:t>Všetky prílohy výzvy majú záväzný charakter s výnimkou, ak je v prílohe výzvy vyslovene napísané, že má len odporúčací charakter.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B0E20"/>
    <w:multiLevelType w:val="hybridMultilevel"/>
    <w:tmpl w:val="83027674"/>
    <w:lvl w:ilvl="0" w:tplc="22F8CFB8">
      <w:start w:val="1"/>
      <w:numFmt w:val="lowerLetter"/>
      <w:lvlText w:val="%1)"/>
      <w:lvlJc w:val="left"/>
      <w:pPr>
        <w:ind w:left="786" w:hanging="360"/>
      </w:pPr>
      <w:rPr>
        <w:rFonts w:cstheme="minorBidi"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 w15:restartNumberingAfterBreak="0">
    <w:nsid w:val="04043B64"/>
    <w:multiLevelType w:val="hybridMultilevel"/>
    <w:tmpl w:val="4086D224"/>
    <w:lvl w:ilvl="0" w:tplc="3080EBC8">
      <w:start w:val="1"/>
      <w:numFmt w:val="lowerLetter"/>
      <w:lvlText w:val="%1)"/>
      <w:lvlJc w:val="left"/>
      <w:pPr>
        <w:ind w:left="1287" w:hanging="360"/>
      </w:pPr>
      <w:rPr>
        <w:rFonts w:ascii="Times New Roman" w:eastAsia="Calibri" w:hAnsi="Times New Roman" w:cs="Times New Roman"/>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 w15:restartNumberingAfterBreak="0">
    <w:nsid w:val="06505DFD"/>
    <w:multiLevelType w:val="hybridMultilevel"/>
    <w:tmpl w:val="38CE8ACE"/>
    <w:lvl w:ilvl="0" w:tplc="041B0017">
      <w:start w:val="29"/>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A242588"/>
    <w:multiLevelType w:val="hybridMultilevel"/>
    <w:tmpl w:val="FDF417E6"/>
    <w:lvl w:ilvl="0" w:tplc="8C503FB2">
      <w:start w:val="9"/>
      <w:numFmt w:val="lowerLetter"/>
      <w:lvlText w:val="%1)"/>
      <w:lvlJc w:val="left"/>
      <w:pPr>
        <w:tabs>
          <w:tab w:val="num" w:pos="1800"/>
        </w:tabs>
        <w:ind w:left="1800" w:hanging="720"/>
      </w:pPr>
      <w:rPr>
        <w:rFonts w:ascii="Times New Roman" w:eastAsia="Calibri" w:hAnsi="Times New Roman"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A7024B8"/>
    <w:multiLevelType w:val="multilevel"/>
    <w:tmpl w:val="E270A7D8"/>
    <w:lvl w:ilvl="0">
      <w:start w:val="1"/>
      <w:numFmt w:val="lowerLetter"/>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6" w15:restartNumberingAfterBreak="0">
    <w:nsid w:val="13F9599C"/>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15713B75"/>
    <w:multiLevelType w:val="hybridMultilevel"/>
    <w:tmpl w:val="440E5E48"/>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4BD6C338">
      <w:start w:val="1"/>
      <w:numFmt w:val="lowerRoman"/>
      <w:lvlText w:val="(%6)"/>
      <w:lvlJc w:val="right"/>
      <w:pPr>
        <w:ind w:left="4320" w:hanging="180"/>
      </w:pPr>
      <w:rPr>
        <w:rFonts w:ascii="Times New Roman" w:eastAsia="Calibri" w:hAnsi="Times New Roman" w:cs="Times New Roman"/>
      </w:r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676599D"/>
    <w:multiLevelType w:val="hybridMultilevel"/>
    <w:tmpl w:val="71126436"/>
    <w:lvl w:ilvl="0" w:tplc="1452066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81466F1"/>
    <w:multiLevelType w:val="hybridMultilevel"/>
    <w:tmpl w:val="0DF60C9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97A1670"/>
    <w:multiLevelType w:val="hybridMultilevel"/>
    <w:tmpl w:val="77AA34F6"/>
    <w:lvl w:ilvl="0" w:tplc="E1946558">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C3427CA"/>
    <w:multiLevelType w:val="multilevel"/>
    <w:tmpl w:val="8DAC9BD8"/>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2" w15:restartNumberingAfterBreak="0">
    <w:nsid w:val="1CE10793"/>
    <w:multiLevelType w:val="hybridMultilevel"/>
    <w:tmpl w:val="8DAA1F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1D4C304E"/>
    <w:multiLevelType w:val="hybridMultilevel"/>
    <w:tmpl w:val="B3287F1E"/>
    <w:lvl w:ilvl="0" w:tplc="EC7629D8">
      <w:start w:val="1"/>
      <w:numFmt w:val="decimal"/>
      <w:lvlText w:val="%1."/>
      <w:lvlJc w:val="left"/>
      <w:pPr>
        <w:ind w:left="644" w:hanging="360"/>
      </w:pPr>
      <w:rPr>
        <w:rFonts w:hint="default"/>
      </w:rPr>
    </w:lvl>
    <w:lvl w:ilvl="1" w:tplc="041B0019">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4" w15:restartNumberingAfterBreak="0">
    <w:nsid w:val="1E73553A"/>
    <w:multiLevelType w:val="hybridMultilevel"/>
    <w:tmpl w:val="7F705504"/>
    <w:lvl w:ilvl="0" w:tplc="CBCA9C34">
      <w:start w:val="1"/>
      <w:numFmt w:val="lowerLetter"/>
      <w:lvlText w:val="%1)"/>
      <w:lvlJc w:val="left"/>
      <w:pPr>
        <w:ind w:left="1800" w:hanging="360"/>
      </w:pPr>
      <w:rPr>
        <w:rFonts w:ascii="Times New Roman" w:eastAsia="Calibri" w:hAnsi="Times New Roman" w:cs="Times New Roman"/>
      </w:r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5" w15:restartNumberingAfterBreak="0">
    <w:nsid w:val="20F0416B"/>
    <w:multiLevelType w:val="hybridMultilevel"/>
    <w:tmpl w:val="D58CF2C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132418D"/>
    <w:multiLevelType w:val="hybridMultilevel"/>
    <w:tmpl w:val="02E460D4"/>
    <w:lvl w:ilvl="0" w:tplc="452AAA48">
      <w:start w:val="1"/>
      <w:numFmt w:val="lowerLetter"/>
      <w:lvlText w:val="%1)"/>
      <w:lvlJc w:val="left"/>
      <w:pPr>
        <w:ind w:left="1004" w:hanging="360"/>
      </w:pPr>
      <w:rPr>
        <w:rFonts w:hint="default"/>
      </w:rPr>
    </w:lvl>
    <w:lvl w:ilvl="1" w:tplc="041B0019">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7" w15:restartNumberingAfterBreak="0">
    <w:nsid w:val="214D3F1F"/>
    <w:multiLevelType w:val="hybridMultilevel"/>
    <w:tmpl w:val="E16A22C8"/>
    <w:lvl w:ilvl="0" w:tplc="7FD81D52">
      <w:start w:val="1"/>
      <w:numFmt w:val="decimal"/>
      <w:lvlText w:val="%1."/>
      <w:lvlJc w:val="left"/>
      <w:pPr>
        <w:tabs>
          <w:tab w:val="num" w:pos="966"/>
        </w:tabs>
        <w:ind w:left="966" w:hanging="540"/>
      </w:pPr>
      <w:rPr>
        <w:rFonts w:hint="default"/>
      </w:rPr>
    </w:lvl>
    <w:lvl w:ilvl="1" w:tplc="A78658B0">
      <w:start w:val="1"/>
      <w:numFmt w:val="lowerLetter"/>
      <w:lvlText w:val="%2)"/>
      <w:lvlJc w:val="left"/>
      <w:pPr>
        <w:tabs>
          <w:tab w:val="num" w:pos="1440"/>
        </w:tabs>
        <w:ind w:left="1440" w:hanging="360"/>
      </w:pPr>
      <w:rPr>
        <w:rFonts w:ascii="Times New Roman" w:eastAsia="Calibri" w:hAnsi="Times New Roman" w:cs="Times New Roman"/>
      </w:r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8"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5057258"/>
    <w:multiLevelType w:val="hybridMultilevel"/>
    <w:tmpl w:val="A40A8922"/>
    <w:lvl w:ilvl="0" w:tplc="2AE2AE7E">
      <w:start w:val="1"/>
      <w:numFmt w:val="lowerRoman"/>
      <w:lvlText w:val="(%1)"/>
      <w:lvlJc w:val="left"/>
      <w:pPr>
        <w:ind w:left="1430" w:hanging="720"/>
      </w:pPr>
      <w:rPr>
        <w:rFonts w:hint="default"/>
      </w:rPr>
    </w:lvl>
    <w:lvl w:ilvl="1" w:tplc="041B0019" w:tentative="1">
      <w:start w:val="1"/>
      <w:numFmt w:val="lowerLetter"/>
      <w:lvlText w:val="%2."/>
      <w:lvlJc w:val="left"/>
      <w:pPr>
        <w:ind w:left="1790" w:hanging="360"/>
      </w:pPr>
    </w:lvl>
    <w:lvl w:ilvl="2" w:tplc="041B001B" w:tentative="1">
      <w:start w:val="1"/>
      <w:numFmt w:val="lowerRoman"/>
      <w:lvlText w:val="%3."/>
      <w:lvlJc w:val="right"/>
      <w:pPr>
        <w:ind w:left="2510" w:hanging="180"/>
      </w:pPr>
    </w:lvl>
    <w:lvl w:ilvl="3" w:tplc="041B000F" w:tentative="1">
      <w:start w:val="1"/>
      <w:numFmt w:val="decimal"/>
      <w:lvlText w:val="%4."/>
      <w:lvlJc w:val="left"/>
      <w:pPr>
        <w:ind w:left="3230" w:hanging="360"/>
      </w:pPr>
    </w:lvl>
    <w:lvl w:ilvl="4" w:tplc="041B0019" w:tentative="1">
      <w:start w:val="1"/>
      <w:numFmt w:val="lowerLetter"/>
      <w:lvlText w:val="%5."/>
      <w:lvlJc w:val="left"/>
      <w:pPr>
        <w:ind w:left="3950" w:hanging="360"/>
      </w:pPr>
    </w:lvl>
    <w:lvl w:ilvl="5" w:tplc="041B001B" w:tentative="1">
      <w:start w:val="1"/>
      <w:numFmt w:val="lowerRoman"/>
      <w:lvlText w:val="%6."/>
      <w:lvlJc w:val="right"/>
      <w:pPr>
        <w:ind w:left="4670" w:hanging="180"/>
      </w:pPr>
    </w:lvl>
    <w:lvl w:ilvl="6" w:tplc="041B000F" w:tentative="1">
      <w:start w:val="1"/>
      <w:numFmt w:val="decimal"/>
      <w:lvlText w:val="%7."/>
      <w:lvlJc w:val="left"/>
      <w:pPr>
        <w:ind w:left="5390" w:hanging="360"/>
      </w:pPr>
    </w:lvl>
    <w:lvl w:ilvl="7" w:tplc="041B0019" w:tentative="1">
      <w:start w:val="1"/>
      <w:numFmt w:val="lowerLetter"/>
      <w:lvlText w:val="%8."/>
      <w:lvlJc w:val="left"/>
      <w:pPr>
        <w:ind w:left="6110" w:hanging="360"/>
      </w:pPr>
    </w:lvl>
    <w:lvl w:ilvl="8" w:tplc="041B001B" w:tentative="1">
      <w:start w:val="1"/>
      <w:numFmt w:val="lowerRoman"/>
      <w:lvlText w:val="%9."/>
      <w:lvlJc w:val="right"/>
      <w:pPr>
        <w:ind w:left="6830" w:hanging="180"/>
      </w:pPr>
    </w:lvl>
  </w:abstractNum>
  <w:abstractNum w:abstractNumId="20" w15:restartNumberingAfterBreak="0">
    <w:nsid w:val="2518457D"/>
    <w:multiLevelType w:val="multilevel"/>
    <w:tmpl w:val="48766CDE"/>
    <w:lvl w:ilvl="0">
      <w:start w:val="1"/>
      <w:numFmt w:val="lowerLetter"/>
      <w:lvlText w:val="%1)"/>
      <w:lvlJc w:val="left"/>
      <w:pPr>
        <w:ind w:left="1320" w:hanging="720"/>
      </w:pPr>
    </w:lvl>
    <w:lvl w:ilvl="1">
      <w:start w:val="1"/>
      <w:numFmt w:val="lowerLetter"/>
      <w:lvlText w:val="%2."/>
      <w:lvlJc w:val="left"/>
      <w:pPr>
        <w:ind w:left="1680" w:hanging="360"/>
      </w:pPr>
    </w:lvl>
    <w:lvl w:ilvl="2">
      <w:start w:val="1"/>
      <w:numFmt w:val="lowerRoman"/>
      <w:lvlText w:val="%3."/>
      <w:lvlJc w:val="right"/>
      <w:pPr>
        <w:ind w:left="2400" w:hanging="180"/>
      </w:pPr>
    </w:lvl>
    <w:lvl w:ilvl="3">
      <w:start w:val="1"/>
      <w:numFmt w:val="decimal"/>
      <w:lvlText w:val="%4."/>
      <w:lvlJc w:val="left"/>
      <w:pPr>
        <w:ind w:left="3120" w:hanging="360"/>
      </w:pPr>
    </w:lvl>
    <w:lvl w:ilvl="4">
      <w:start w:val="1"/>
      <w:numFmt w:val="lowerLetter"/>
      <w:lvlText w:val="%5."/>
      <w:lvlJc w:val="left"/>
      <w:pPr>
        <w:ind w:left="3840" w:hanging="360"/>
      </w:pPr>
    </w:lvl>
    <w:lvl w:ilvl="5">
      <w:start w:val="1"/>
      <w:numFmt w:val="lowerRoman"/>
      <w:lvlText w:val="%6."/>
      <w:lvlJc w:val="right"/>
      <w:pPr>
        <w:ind w:left="4560" w:hanging="180"/>
      </w:pPr>
    </w:lvl>
    <w:lvl w:ilvl="6">
      <w:start w:val="1"/>
      <w:numFmt w:val="decimal"/>
      <w:lvlText w:val="%7."/>
      <w:lvlJc w:val="left"/>
      <w:pPr>
        <w:ind w:left="5280" w:hanging="360"/>
      </w:pPr>
    </w:lvl>
    <w:lvl w:ilvl="7">
      <w:start w:val="1"/>
      <w:numFmt w:val="lowerLetter"/>
      <w:lvlText w:val="%8."/>
      <w:lvlJc w:val="left"/>
      <w:pPr>
        <w:ind w:left="6000" w:hanging="360"/>
      </w:pPr>
    </w:lvl>
    <w:lvl w:ilvl="8">
      <w:start w:val="1"/>
      <w:numFmt w:val="lowerRoman"/>
      <w:lvlText w:val="%9."/>
      <w:lvlJc w:val="right"/>
      <w:pPr>
        <w:ind w:left="6720" w:hanging="180"/>
      </w:pPr>
    </w:lvl>
  </w:abstractNum>
  <w:abstractNum w:abstractNumId="21" w15:restartNumberingAfterBreak="0">
    <w:nsid w:val="29776967"/>
    <w:multiLevelType w:val="hybridMultilevel"/>
    <w:tmpl w:val="E48E9ECC"/>
    <w:lvl w:ilvl="0" w:tplc="75DA9802">
      <w:start w:val="1"/>
      <w:numFmt w:val="lowerLetter"/>
      <w:lvlText w:val="%1)"/>
      <w:lvlJc w:val="left"/>
      <w:pPr>
        <w:tabs>
          <w:tab w:val="num" w:pos="717"/>
        </w:tabs>
        <w:ind w:left="717" w:hanging="360"/>
      </w:pPr>
      <w:rPr>
        <w:rFonts w:ascii="Times New Roman" w:hAnsi="Times New Roman" w:cs="Arial" w:hint="default"/>
        <w:b w:val="0"/>
        <w:i w:val="0"/>
        <w:sz w:val="24"/>
        <w:szCs w:val="24"/>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2" w15:restartNumberingAfterBreak="0">
    <w:nsid w:val="29AD05F1"/>
    <w:multiLevelType w:val="hybridMultilevel"/>
    <w:tmpl w:val="AA5CF9B6"/>
    <w:lvl w:ilvl="0" w:tplc="FFFFFFFF">
      <w:start w:val="1"/>
      <w:numFmt w:val="lowerLetter"/>
      <w:lvlText w:val="%1)"/>
      <w:lvlJc w:val="left"/>
      <w:pPr>
        <w:ind w:left="1080" w:hanging="360"/>
      </w:pPr>
      <w:rPr>
        <w:rFonts w:hint="default"/>
      </w:rPr>
    </w:lvl>
    <w:lvl w:ilvl="1" w:tplc="34DADED6">
      <w:start w:val="1"/>
      <w:numFmt w:val="lowerRoman"/>
      <w:lvlText w:val="(%2)"/>
      <w:lvlJc w:val="left"/>
      <w:pPr>
        <w:ind w:left="1800" w:hanging="360"/>
      </w:pPr>
      <w:rPr>
        <w:rFonts w:hint="default"/>
      </w:r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3" w15:restartNumberingAfterBreak="0">
    <w:nsid w:val="2C464142"/>
    <w:multiLevelType w:val="hybridMultilevel"/>
    <w:tmpl w:val="1B2E1C4A"/>
    <w:lvl w:ilvl="0" w:tplc="6472F02E">
      <w:start w:val="1"/>
      <w:numFmt w:val="lowerLetter"/>
      <w:lvlText w:val="%1)"/>
      <w:lvlJc w:val="left"/>
      <w:pPr>
        <w:tabs>
          <w:tab w:val="num" w:pos="720"/>
        </w:tabs>
        <w:ind w:left="720" w:hanging="360"/>
      </w:pPr>
      <w:rPr>
        <w:rFonts w:hint="default"/>
      </w:rPr>
    </w:lvl>
    <w:lvl w:ilvl="1" w:tplc="CC788D4C">
      <w:start w:val="1"/>
      <w:numFmt w:val="lowerLetter"/>
      <w:lvlText w:val="%2)"/>
      <w:lvlJc w:val="left"/>
      <w:pPr>
        <w:tabs>
          <w:tab w:val="num" w:pos="1800"/>
        </w:tabs>
        <w:ind w:left="1800" w:hanging="720"/>
      </w:pPr>
      <w:rPr>
        <w:rFonts w:ascii="Times New Roman" w:eastAsia="Calibri" w:hAnsi="Times New Roman" w:cs="Times New Roman"/>
        <w:b w:val="0"/>
      </w:rPr>
    </w:lvl>
    <w:lvl w:ilvl="2" w:tplc="1C1A5A7E">
      <w:start w:val="2"/>
      <w:numFmt w:val="lowerRoman"/>
      <w:lvlText w:val="%3)"/>
      <w:lvlJc w:val="left"/>
      <w:pPr>
        <w:ind w:left="2700" w:hanging="72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15:restartNumberingAfterBreak="0">
    <w:nsid w:val="2D073217"/>
    <w:multiLevelType w:val="hybridMultilevel"/>
    <w:tmpl w:val="FFFFFFFF"/>
    <w:lvl w:ilvl="0" w:tplc="A4248E16">
      <w:start w:val="1"/>
      <w:numFmt w:val="decimal"/>
      <w:lvlText w:val="%1."/>
      <w:lvlJc w:val="left"/>
      <w:pPr>
        <w:ind w:left="720" w:hanging="360"/>
      </w:pPr>
      <w:rPr>
        <w:rFonts w:cs="Times New Roman" w:hint="default"/>
        <w:b w:val="0"/>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6" w15:restartNumberingAfterBreak="0">
    <w:nsid w:val="2E454B71"/>
    <w:multiLevelType w:val="hybridMultilevel"/>
    <w:tmpl w:val="44E68BB2"/>
    <w:lvl w:ilvl="0" w:tplc="041B0015">
      <w:start w:val="1"/>
      <w:numFmt w:val="upperLetter"/>
      <w:lvlText w:val="%1."/>
      <w:lvlJc w:val="left"/>
      <w:pPr>
        <w:tabs>
          <w:tab w:val="num" w:pos="1080"/>
        </w:tabs>
        <w:ind w:left="1080" w:hanging="360"/>
      </w:pPr>
      <w:rPr>
        <w:rFonts w:hint="default"/>
      </w:rPr>
    </w:lvl>
    <w:lvl w:ilvl="1" w:tplc="041B0019">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27" w15:restartNumberingAfterBreak="0">
    <w:nsid w:val="2F063293"/>
    <w:multiLevelType w:val="hybridMultilevel"/>
    <w:tmpl w:val="0E30882E"/>
    <w:lvl w:ilvl="0" w:tplc="FFFFFFFF">
      <w:start w:val="1"/>
      <w:numFmt w:val="lowerLetter"/>
      <w:lvlText w:val="%1)"/>
      <w:lvlJc w:val="left"/>
      <w:pPr>
        <w:ind w:left="1004" w:hanging="360"/>
      </w:pPr>
      <w:rPr>
        <w:rFonts w:hint="default"/>
      </w:rPr>
    </w:lvl>
    <w:lvl w:ilvl="1" w:tplc="FFFFFFFF">
      <w:start w:val="1"/>
      <w:numFmt w:val="lowerLetter"/>
      <w:lvlText w:val="%2."/>
      <w:lvlJc w:val="left"/>
      <w:pPr>
        <w:ind w:left="1724" w:hanging="360"/>
      </w:pPr>
    </w:lvl>
    <w:lvl w:ilvl="2" w:tplc="5756E006">
      <w:start w:val="1"/>
      <w:numFmt w:val="lowerRoman"/>
      <w:lvlText w:val="(%3)"/>
      <w:lvlJc w:val="left"/>
      <w:pPr>
        <w:ind w:left="2984" w:hanging="720"/>
      </w:pPr>
      <w:rPr>
        <w:rFonts w:hint="default"/>
      </w:rPr>
    </w:lvl>
    <w:lvl w:ilvl="3" w:tplc="93602C5A">
      <w:start w:val="21"/>
      <w:numFmt w:val="decimal"/>
      <w:lvlText w:val="%4."/>
      <w:lvlJc w:val="left"/>
      <w:pPr>
        <w:ind w:left="3164" w:hanging="360"/>
      </w:pPr>
      <w:rPr>
        <w:rFonts w:cstheme="minorBidi" w:hint="default"/>
      </w:rPr>
    </w:lvl>
    <w:lvl w:ilvl="4" w:tplc="FFFFFFFF">
      <w:start w:val="1"/>
      <w:numFmt w:val="lowerLetter"/>
      <w:lvlText w:val="%5."/>
      <w:lvlJc w:val="left"/>
      <w:pPr>
        <w:ind w:left="3884" w:hanging="360"/>
      </w:pPr>
    </w:lvl>
    <w:lvl w:ilvl="5" w:tplc="041B0017">
      <w:start w:val="1"/>
      <w:numFmt w:val="lowerLetter"/>
      <w:lvlText w:val="%6)"/>
      <w:lvlJc w:val="left"/>
      <w:pPr>
        <w:ind w:left="720" w:hanging="36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8" w15:restartNumberingAfterBreak="0">
    <w:nsid w:val="309E53A7"/>
    <w:multiLevelType w:val="hybridMultilevel"/>
    <w:tmpl w:val="F22883F2"/>
    <w:lvl w:ilvl="0" w:tplc="7B1A225C">
      <w:start w:val="1"/>
      <w:numFmt w:val="decimal"/>
      <w:lvlText w:val="%1."/>
      <w:lvlJc w:val="left"/>
      <w:pPr>
        <w:ind w:left="720" w:hanging="360"/>
      </w:pPr>
      <w:rPr>
        <w:rFonts w:ascii="Times New Roman" w:hAnsi="Times New Roman"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9"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30" w15:restartNumberingAfterBreak="0">
    <w:nsid w:val="334113EF"/>
    <w:multiLevelType w:val="hybridMultilevel"/>
    <w:tmpl w:val="FFFFFFFF"/>
    <w:lvl w:ilvl="0" w:tplc="B7223B10">
      <w:start w:val="1"/>
      <w:numFmt w:val="decimal"/>
      <w:lvlText w:val="%1."/>
      <w:lvlJc w:val="left"/>
      <w:pPr>
        <w:ind w:left="720" w:hanging="360"/>
      </w:pPr>
      <w:rPr>
        <w:rFonts w:cs="Times New Roman"/>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1" w15:restartNumberingAfterBreak="0">
    <w:nsid w:val="336860C9"/>
    <w:multiLevelType w:val="multilevel"/>
    <w:tmpl w:val="93E8AEF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Letter"/>
      <w:lvlText w:val="%4)"/>
      <w:lvlJc w:val="left"/>
      <w:pPr>
        <w:tabs>
          <w:tab w:val="num" w:pos="1440"/>
        </w:tabs>
        <w:ind w:left="1440" w:hanging="720"/>
      </w:pPr>
      <w:rPr>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Letter"/>
      <w:lvlText w:val="%6)"/>
      <w:lvlJc w:val="left"/>
      <w:pPr>
        <w:ind w:left="1800" w:hanging="360"/>
      </w:p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32" w15:restartNumberingAfterBreak="0">
    <w:nsid w:val="33AF7C0C"/>
    <w:multiLevelType w:val="hybridMultilevel"/>
    <w:tmpl w:val="5FE660D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36AF2328"/>
    <w:multiLevelType w:val="hybridMultilevel"/>
    <w:tmpl w:val="76E8FE8E"/>
    <w:lvl w:ilvl="0" w:tplc="3986260E">
      <w:start w:val="1"/>
      <w:numFmt w:val="lowerRoman"/>
      <w:lvlText w:val="(%1)"/>
      <w:lvlJc w:val="left"/>
      <w:pPr>
        <w:ind w:left="1429" w:hanging="360"/>
      </w:pPr>
      <w:rPr>
        <w:rFonts w:hint="default"/>
        <w:b w:val="0"/>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4"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5" w15:restartNumberingAfterBreak="0">
    <w:nsid w:val="3C5E1388"/>
    <w:multiLevelType w:val="hybridMultilevel"/>
    <w:tmpl w:val="FF589EE8"/>
    <w:lvl w:ilvl="0" w:tplc="FF483A32">
      <w:start w:val="1"/>
      <w:numFmt w:val="decimal"/>
      <w:lvlText w:val="(%1)"/>
      <w:lvlJc w:val="left"/>
      <w:pPr>
        <w:tabs>
          <w:tab w:val="num" w:pos="374"/>
        </w:tabs>
        <w:ind w:left="374" w:hanging="374"/>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6" w15:restartNumberingAfterBreak="0">
    <w:nsid w:val="3D576841"/>
    <w:multiLevelType w:val="multilevel"/>
    <w:tmpl w:val="FB7EAEC2"/>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7"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1430" w:hanging="720"/>
      </w:pPr>
      <w:rPr>
        <w:rFonts w:hint="default"/>
      </w:rPr>
    </w:lvl>
    <w:lvl w:ilvl="4" w:tplc="041B0019">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8" w15:restartNumberingAfterBreak="0">
    <w:nsid w:val="3FE90120"/>
    <w:multiLevelType w:val="hybridMultilevel"/>
    <w:tmpl w:val="B9DA6140"/>
    <w:lvl w:ilvl="0" w:tplc="1244185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0" w15:restartNumberingAfterBreak="0">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41"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42" w15:restartNumberingAfterBreak="0">
    <w:nsid w:val="474325A9"/>
    <w:multiLevelType w:val="hybridMultilevel"/>
    <w:tmpl w:val="31A4B434"/>
    <w:lvl w:ilvl="0" w:tplc="AC165234">
      <w:start w:val="1"/>
      <w:numFmt w:val="decimal"/>
      <w:lvlText w:val="(%1)"/>
      <w:lvlJc w:val="left"/>
      <w:pPr>
        <w:tabs>
          <w:tab w:val="num" w:pos="360"/>
        </w:tabs>
        <w:ind w:left="360" w:hanging="360"/>
      </w:pPr>
      <w:rPr>
        <w:rFonts w:hint="default"/>
        <w:color w:val="auto"/>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3" w15:restartNumberingAfterBreak="0">
    <w:nsid w:val="483C65BA"/>
    <w:multiLevelType w:val="hybridMultilevel"/>
    <w:tmpl w:val="F6ACC432"/>
    <w:lvl w:ilvl="0" w:tplc="2766FE4A">
      <w:start w:val="1"/>
      <w:numFmt w:val="lowerRoman"/>
      <w:lvlText w:val="(%1)"/>
      <w:lvlJc w:val="left"/>
      <w:pPr>
        <w:ind w:left="1620" w:hanging="720"/>
      </w:pPr>
      <w:rPr>
        <w:rFonts w:eastAsia="Calibri" w:cs="Calibri"/>
      </w:rPr>
    </w:lvl>
    <w:lvl w:ilvl="1" w:tplc="041B0019">
      <w:start w:val="1"/>
      <w:numFmt w:val="lowerLetter"/>
      <w:lvlText w:val="%2."/>
      <w:lvlJc w:val="left"/>
      <w:pPr>
        <w:ind w:left="1991" w:hanging="360"/>
      </w:pPr>
    </w:lvl>
    <w:lvl w:ilvl="2" w:tplc="041B001B">
      <w:start w:val="1"/>
      <w:numFmt w:val="lowerRoman"/>
      <w:lvlText w:val="%3."/>
      <w:lvlJc w:val="right"/>
      <w:pPr>
        <w:ind w:left="2711" w:hanging="180"/>
      </w:pPr>
    </w:lvl>
    <w:lvl w:ilvl="3" w:tplc="041B000F">
      <w:start w:val="1"/>
      <w:numFmt w:val="decimal"/>
      <w:lvlText w:val="%4."/>
      <w:lvlJc w:val="left"/>
      <w:pPr>
        <w:ind w:left="3431" w:hanging="360"/>
      </w:pPr>
    </w:lvl>
    <w:lvl w:ilvl="4" w:tplc="041B0019">
      <w:start w:val="1"/>
      <w:numFmt w:val="lowerLetter"/>
      <w:lvlText w:val="%5."/>
      <w:lvlJc w:val="left"/>
      <w:pPr>
        <w:ind w:left="4151" w:hanging="360"/>
      </w:pPr>
    </w:lvl>
    <w:lvl w:ilvl="5" w:tplc="041B001B">
      <w:start w:val="1"/>
      <w:numFmt w:val="lowerRoman"/>
      <w:lvlText w:val="%6."/>
      <w:lvlJc w:val="right"/>
      <w:pPr>
        <w:ind w:left="4871" w:hanging="180"/>
      </w:pPr>
    </w:lvl>
    <w:lvl w:ilvl="6" w:tplc="041B000F">
      <w:start w:val="1"/>
      <w:numFmt w:val="decimal"/>
      <w:lvlText w:val="%7."/>
      <w:lvlJc w:val="left"/>
      <w:pPr>
        <w:ind w:left="5591" w:hanging="360"/>
      </w:pPr>
    </w:lvl>
    <w:lvl w:ilvl="7" w:tplc="041B0019">
      <w:start w:val="1"/>
      <w:numFmt w:val="lowerLetter"/>
      <w:lvlText w:val="%8."/>
      <w:lvlJc w:val="left"/>
      <w:pPr>
        <w:ind w:left="6311" w:hanging="360"/>
      </w:pPr>
    </w:lvl>
    <w:lvl w:ilvl="8" w:tplc="041B001B">
      <w:start w:val="1"/>
      <w:numFmt w:val="lowerRoman"/>
      <w:lvlText w:val="%9."/>
      <w:lvlJc w:val="right"/>
      <w:pPr>
        <w:ind w:left="7031" w:hanging="180"/>
      </w:pPr>
    </w:lvl>
  </w:abstractNum>
  <w:abstractNum w:abstractNumId="44" w15:restartNumberingAfterBreak="0">
    <w:nsid w:val="49C666C9"/>
    <w:multiLevelType w:val="hybridMultilevel"/>
    <w:tmpl w:val="E69A5D8A"/>
    <w:lvl w:ilvl="0" w:tplc="969EA092">
      <w:start w:val="1"/>
      <w:numFmt w:val="decimal"/>
      <w:lvlText w:val="%1."/>
      <w:lvlJc w:val="left"/>
      <w:pPr>
        <w:ind w:left="720" w:hanging="360"/>
      </w:pPr>
      <w:rPr>
        <w:rFonts w:cs="Times New Roman" w:hint="default"/>
        <w:b w:val="0"/>
      </w:rPr>
    </w:lvl>
    <w:lvl w:ilvl="1" w:tplc="12441850">
      <w:start w:val="1"/>
      <w:numFmt w:val="lowerLetter"/>
      <w:lvlText w:val="%2)"/>
      <w:lvlJc w:val="left"/>
      <w:pPr>
        <w:ind w:left="1440" w:hanging="360"/>
      </w:pPr>
      <w:rPr>
        <w:rFonts w:hint="default"/>
        <w:sz w:val="22"/>
        <w:szCs w:val="22"/>
      </w:rPr>
    </w:lvl>
    <w:lvl w:ilvl="2" w:tplc="E4B4791E">
      <w:start w:val="20"/>
      <w:numFmt w:val="decimal"/>
      <w:lvlText w:val="%3)"/>
      <w:lvlJc w:val="left"/>
      <w:pPr>
        <w:ind w:left="2340" w:hanging="360"/>
      </w:pPr>
      <w:rPr>
        <w:rFonts w:hint="default"/>
        <w:b w:val="0"/>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5"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6" w15:restartNumberingAfterBreak="0">
    <w:nsid w:val="4B2B7BB4"/>
    <w:multiLevelType w:val="hybridMultilevel"/>
    <w:tmpl w:val="D88037C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8"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9" w15:restartNumberingAfterBreak="0">
    <w:nsid w:val="4E902870"/>
    <w:multiLevelType w:val="hybridMultilevel"/>
    <w:tmpl w:val="CEBCA40C"/>
    <w:lvl w:ilvl="0" w:tplc="2396B712">
      <w:start w:val="1"/>
      <w:numFmt w:val="lowerLetter"/>
      <w:lvlText w:val="%1)"/>
      <w:lvlJc w:val="left"/>
      <w:pPr>
        <w:ind w:left="360" w:hanging="360"/>
      </w:pPr>
      <w:rPr>
        <w:rFonts w:hint="default"/>
      </w:r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0" w15:restartNumberingAfterBreak="0">
    <w:nsid w:val="505E7D15"/>
    <w:multiLevelType w:val="multilevel"/>
    <w:tmpl w:val="2A94B414"/>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ind w:left="1080" w:hanging="360"/>
      </w:pPr>
      <w:rPr>
        <w:rFonts w:hint="default"/>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1" w15:restartNumberingAfterBreak="0">
    <w:nsid w:val="51916A23"/>
    <w:multiLevelType w:val="hybridMultilevel"/>
    <w:tmpl w:val="47645C46"/>
    <w:lvl w:ilvl="0" w:tplc="49604186">
      <w:start w:val="1"/>
      <w:numFmt w:val="lowerRoman"/>
      <w:lvlText w:val="(%1)"/>
      <w:lvlJc w:val="left"/>
      <w:pPr>
        <w:ind w:left="1429" w:hanging="360"/>
      </w:pPr>
      <w:rPr>
        <w:rFonts w:hint="default"/>
        <w:b w:val="0"/>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52" w15:restartNumberingAfterBreak="0">
    <w:nsid w:val="58086DB5"/>
    <w:multiLevelType w:val="hybridMultilevel"/>
    <w:tmpl w:val="529ED1E8"/>
    <w:lvl w:ilvl="0" w:tplc="F5F8E47E">
      <w:start w:val="1"/>
      <w:numFmt w:val="lowerRoman"/>
      <w:lvlText w:val="(%1)"/>
      <w:lvlJc w:val="left"/>
      <w:pPr>
        <w:ind w:left="1429" w:hanging="72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53" w15:restartNumberingAfterBreak="0">
    <w:nsid w:val="58601F3D"/>
    <w:multiLevelType w:val="hybridMultilevel"/>
    <w:tmpl w:val="445037A6"/>
    <w:lvl w:ilvl="0" w:tplc="4BD6C338">
      <w:start w:val="1"/>
      <w:numFmt w:val="lowerRoman"/>
      <w:lvlText w:val="(%1)"/>
      <w:lvlJc w:val="right"/>
      <w:pPr>
        <w:ind w:left="1429" w:hanging="360"/>
      </w:pPr>
      <w:rPr>
        <w:rFonts w:ascii="Times New Roman" w:eastAsia="Calibri" w:hAnsi="Times New Roman" w:cs="Times New Roman"/>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54" w15:restartNumberingAfterBreak="0">
    <w:nsid w:val="5A7E4AAA"/>
    <w:multiLevelType w:val="multilevel"/>
    <w:tmpl w:val="FFFFFFFF"/>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55"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6" w15:restartNumberingAfterBreak="0">
    <w:nsid w:val="5CA45C78"/>
    <w:multiLevelType w:val="multilevel"/>
    <w:tmpl w:val="3E326B96"/>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2"/>
        <w:szCs w:val="22"/>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57" w15:restartNumberingAfterBreak="0">
    <w:nsid w:val="5E6A4C7C"/>
    <w:multiLevelType w:val="multilevel"/>
    <w:tmpl w:val="628E7576"/>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8" w15:restartNumberingAfterBreak="0">
    <w:nsid w:val="62F06D73"/>
    <w:multiLevelType w:val="hybridMultilevel"/>
    <w:tmpl w:val="461E80F8"/>
    <w:lvl w:ilvl="0" w:tplc="041B0017">
      <w:start w:val="1"/>
      <w:numFmt w:val="lowerLetter"/>
      <w:lvlText w:val="%1)"/>
      <w:lvlJc w:val="left"/>
      <w:pPr>
        <w:ind w:left="1284" w:hanging="360"/>
      </w:pPr>
      <w:rPr>
        <w:rFonts w:hint="default"/>
      </w:rPr>
    </w:lvl>
    <w:lvl w:ilvl="1" w:tplc="FFFFFFFF" w:tentative="1">
      <w:start w:val="1"/>
      <w:numFmt w:val="lowerLetter"/>
      <w:lvlText w:val="%2."/>
      <w:lvlJc w:val="left"/>
      <w:pPr>
        <w:ind w:left="2004" w:hanging="360"/>
      </w:pPr>
    </w:lvl>
    <w:lvl w:ilvl="2" w:tplc="FFFFFFFF" w:tentative="1">
      <w:start w:val="1"/>
      <w:numFmt w:val="lowerRoman"/>
      <w:lvlText w:val="%3."/>
      <w:lvlJc w:val="right"/>
      <w:pPr>
        <w:ind w:left="2724" w:hanging="180"/>
      </w:pPr>
    </w:lvl>
    <w:lvl w:ilvl="3" w:tplc="FFFFFFFF" w:tentative="1">
      <w:start w:val="1"/>
      <w:numFmt w:val="decimal"/>
      <w:lvlText w:val="%4."/>
      <w:lvlJc w:val="left"/>
      <w:pPr>
        <w:ind w:left="3444" w:hanging="360"/>
      </w:pPr>
    </w:lvl>
    <w:lvl w:ilvl="4" w:tplc="FFFFFFFF" w:tentative="1">
      <w:start w:val="1"/>
      <w:numFmt w:val="lowerLetter"/>
      <w:lvlText w:val="%5."/>
      <w:lvlJc w:val="left"/>
      <w:pPr>
        <w:ind w:left="4164" w:hanging="360"/>
      </w:pPr>
    </w:lvl>
    <w:lvl w:ilvl="5" w:tplc="FFFFFFFF" w:tentative="1">
      <w:start w:val="1"/>
      <w:numFmt w:val="lowerRoman"/>
      <w:lvlText w:val="%6."/>
      <w:lvlJc w:val="right"/>
      <w:pPr>
        <w:ind w:left="4884" w:hanging="180"/>
      </w:pPr>
    </w:lvl>
    <w:lvl w:ilvl="6" w:tplc="FFFFFFFF" w:tentative="1">
      <w:start w:val="1"/>
      <w:numFmt w:val="decimal"/>
      <w:lvlText w:val="%7."/>
      <w:lvlJc w:val="left"/>
      <w:pPr>
        <w:ind w:left="5604" w:hanging="360"/>
      </w:pPr>
    </w:lvl>
    <w:lvl w:ilvl="7" w:tplc="FFFFFFFF" w:tentative="1">
      <w:start w:val="1"/>
      <w:numFmt w:val="lowerLetter"/>
      <w:lvlText w:val="%8."/>
      <w:lvlJc w:val="left"/>
      <w:pPr>
        <w:ind w:left="6324" w:hanging="360"/>
      </w:pPr>
    </w:lvl>
    <w:lvl w:ilvl="8" w:tplc="FFFFFFFF" w:tentative="1">
      <w:start w:val="1"/>
      <w:numFmt w:val="lowerRoman"/>
      <w:lvlText w:val="%9."/>
      <w:lvlJc w:val="right"/>
      <w:pPr>
        <w:ind w:left="7044" w:hanging="180"/>
      </w:pPr>
    </w:lvl>
  </w:abstractNum>
  <w:abstractNum w:abstractNumId="59" w15:restartNumberingAfterBreak="0">
    <w:nsid w:val="63E170C0"/>
    <w:multiLevelType w:val="hybridMultilevel"/>
    <w:tmpl w:val="5E4852F2"/>
    <w:lvl w:ilvl="0" w:tplc="E75C53BA">
      <w:start w:val="5"/>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0" w15:restartNumberingAfterBreak="0">
    <w:nsid w:val="643A56DF"/>
    <w:multiLevelType w:val="hybridMultilevel"/>
    <w:tmpl w:val="55B2F5E6"/>
    <w:lvl w:ilvl="0" w:tplc="3C54C7F4">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1"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2" w15:restartNumberingAfterBreak="0">
    <w:nsid w:val="66F924B9"/>
    <w:multiLevelType w:val="hybridMultilevel"/>
    <w:tmpl w:val="41E2C8AC"/>
    <w:lvl w:ilvl="0" w:tplc="A2729714">
      <w:start w:val="1"/>
      <w:numFmt w:val="lowerRoman"/>
      <w:lvlText w:val="(%1)"/>
      <w:lvlJc w:val="left"/>
      <w:pPr>
        <w:ind w:left="1571" w:hanging="72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63" w15:restartNumberingAfterBreak="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4" w15:restartNumberingAfterBreak="0">
    <w:nsid w:val="6AB1618D"/>
    <w:multiLevelType w:val="hybridMultilevel"/>
    <w:tmpl w:val="43DE0A3A"/>
    <w:lvl w:ilvl="0" w:tplc="BCE071CE">
      <w:start w:val="1"/>
      <w:numFmt w:val="lowerRoman"/>
      <w:lvlText w:val="(%1)"/>
      <w:lvlJc w:val="left"/>
      <w:pPr>
        <w:ind w:left="1430" w:hanging="360"/>
      </w:pPr>
      <w:rPr>
        <w:rFonts w:hint="default"/>
        <w:b w:val="0"/>
      </w:rPr>
    </w:lvl>
    <w:lvl w:ilvl="1" w:tplc="041B0019" w:tentative="1">
      <w:start w:val="1"/>
      <w:numFmt w:val="lowerLetter"/>
      <w:lvlText w:val="%2."/>
      <w:lvlJc w:val="left"/>
      <w:pPr>
        <w:ind w:left="2150" w:hanging="360"/>
      </w:pPr>
    </w:lvl>
    <w:lvl w:ilvl="2" w:tplc="041B001B" w:tentative="1">
      <w:start w:val="1"/>
      <w:numFmt w:val="lowerRoman"/>
      <w:lvlText w:val="%3."/>
      <w:lvlJc w:val="right"/>
      <w:pPr>
        <w:ind w:left="2870" w:hanging="180"/>
      </w:pPr>
    </w:lvl>
    <w:lvl w:ilvl="3" w:tplc="041B000F" w:tentative="1">
      <w:start w:val="1"/>
      <w:numFmt w:val="decimal"/>
      <w:lvlText w:val="%4."/>
      <w:lvlJc w:val="left"/>
      <w:pPr>
        <w:ind w:left="3590" w:hanging="360"/>
      </w:pPr>
    </w:lvl>
    <w:lvl w:ilvl="4" w:tplc="041B0019" w:tentative="1">
      <w:start w:val="1"/>
      <w:numFmt w:val="lowerLetter"/>
      <w:lvlText w:val="%5."/>
      <w:lvlJc w:val="left"/>
      <w:pPr>
        <w:ind w:left="4310" w:hanging="360"/>
      </w:pPr>
    </w:lvl>
    <w:lvl w:ilvl="5" w:tplc="041B001B" w:tentative="1">
      <w:start w:val="1"/>
      <w:numFmt w:val="lowerRoman"/>
      <w:lvlText w:val="%6."/>
      <w:lvlJc w:val="right"/>
      <w:pPr>
        <w:ind w:left="5030" w:hanging="180"/>
      </w:pPr>
    </w:lvl>
    <w:lvl w:ilvl="6" w:tplc="041B000F" w:tentative="1">
      <w:start w:val="1"/>
      <w:numFmt w:val="decimal"/>
      <w:lvlText w:val="%7."/>
      <w:lvlJc w:val="left"/>
      <w:pPr>
        <w:ind w:left="5750" w:hanging="360"/>
      </w:pPr>
    </w:lvl>
    <w:lvl w:ilvl="7" w:tplc="041B0019" w:tentative="1">
      <w:start w:val="1"/>
      <w:numFmt w:val="lowerLetter"/>
      <w:lvlText w:val="%8."/>
      <w:lvlJc w:val="left"/>
      <w:pPr>
        <w:ind w:left="6470" w:hanging="360"/>
      </w:pPr>
    </w:lvl>
    <w:lvl w:ilvl="8" w:tplc="041B001B" w:tentative="1">
      <w:start w:val="1"/>
      <w:numFmt w:val="lowerRoman"/>
      <w:lvlText w:val="%9."/>
      <w:lvlJc w:val="right"/>
      <w:pPr>
        <w:ind w:left="7190" w:hanging="180"/>
      </w:pPr>
    </w:lvl>
  </w:abstractNum>
  <w:abstractNum w:abstractNumId="65" w15:restartNumberingAfterBreak="0">
    <w:nsid w:val="6B0D295C"/>
    <w:multiLevelType w:val="hybridMultilevel"/>
    <w:tmpl w:val="68DAFA26"/>
    <w:lvl w:ilvl="0" w:tplc="041B0017">
      <w:start w:val="1"/>
      <w:numFmt w:val="lowerLetter"/>
      <w:lvlText w:val="%1)"/>
      <w:lvlJc w:val="left"/>
      <w:pPr>
        <w:ind w:left="1080" w:hanging="360"/>
      </w:pPr>
    </w:lvl>
    <w:lvl w:ilvl="1" w:tplc="12048426">
      <w:start w:val="1"/>
      <w:numFmt w:val="lowerLetter"/>
      <w:lvlText w:val="%2)"/>
      <w:lvlJc w:val="left"/>
      <w:pPr>
        <w:ind w:left="1800" w:hanging="360"/>
      </w:pPr>
      <w:rPr>
        <w:rFonts w:ascii="Times New Roman" w:eastAsia="Calibri" w:hAnsi="Times New Roman" w:cs="Times New Roman"/>
      </w:r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66" w15:restartNumberingAfterBreak="0">
    <w:nsid w:val="6E0B5CA0"/>
    <w:multiLevelType w:val="hybridMultilevel"/>
    <w:tmpl w:val="472A685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6F025FAA"/>
    <w:multiLevelType w:val="multilevel"/>
    <w:tmpl w:val="A4B6726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68" w15:restartNumberingAfterBreak="0">
    <w:nsid w:val="702207B5"/>
    <w:multiLevelType w:val="multilevel"/>
    <w:tmpl w:val="90A8F444"/>
    <w:lvl w:ilvl="0">
      <w:start w:val="1"/>
      <w:numFmt w:val="lowerLetter"/>
      <w:lvlText w:val="%1)"/>
      <w:lvlJc w:val="left"/>
      <w:pPr>
        <w:ind w:left="1260" w:hanging="360"/>
      </w:p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69" w15:restartNumberingAfterBreak="0">
    <w:nsid w:val="708E34E8"/>
    <w:multiLevelType w:val="multilevel"/>
    <w:tmpl w:val="37D43E7C"/>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70" w15:restartNumberingAfterBreak="0">
    <w:nsid w:val="74D02EA4"/>
    <w:multiLevelType w:val="hybridMultilevel"/>
    <w:tmpl w:val="5E6E0CAA"/>
    <w:lvl w:ilvl="0" w:tplc="8FE49DB2">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71" w15:restartNumberingAfterBreak="0">
    <w:nsid w:val="7674021F"/>
    <w:multiLevelType w:val="hybridMultilevel"/>
    <w:tmpl w:val="677C6D6C"/>
    <w:lvl w:ilvl="0" w:tplc="5B32F1D4">
      <w:start w:val="1"/>
      <w:numFmt w:val="lowerLetter"/>
      <w:lvlText w:val="%1)"/>
      <w:lvlJc w:val="left"/>
      <w:pPr>
        <w:tabs>
          <w:tab w:val="num" w:pos="1713"/>
        </w:tabs>
        <w:ind w:left="1713" w:hanging="720"/>
      </w:pPr>
      <w:rPr>
        <w:rFonts w:hint="default"/>
        <w:b w:val="0"/>
      </w:rPr>
    </w:lvl>
    <w:lvl w:ilvl="1" w:tplc="041B0001">
      <w:start w:val="1"/>
      <w:numFmt w:val="bullet"/>
      <w:lvlText w:val=""/>
      <w:lvlJc w:val="left"/>
      <w:pPr>
        <w:tabs>
          <w:tab w:val="num" w:pos="2073"/>
        </w:tabs>
        <w:ind w:left="2073" w:hanging="360"/>
      </w:pPr>
      <w:rPr>
        <w:rFonts w:ascii="Symbol" w:hAnsi="Symbol" w:hint="default"/>
        <w:b/>
      </w:rPr>
    </w:lvl>
    <w:lvl w:ilvl="2" w:tplc="56A2E8CE">
      <w:start w:val="1"/>
      <w:numFmt w:val="lowerLetter"/>
      <w:lvlText w:val="%3)"/>
      <w:lvlJc w:val="left"/>
      <w:pPr>
        <w:tabs>
          <w:tab w:val="num" w:pos="2973"/>
        </w:tabs>
        <w:ind w:left="2973" w:hanging="360"/>
      </w:pPr>
      <w:rPr>
        <w:rFonts w:hint="default"/>
        <w:b/>
      </w:r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72" w15:restartNumberingAfterBreak="0">
    <w:nsid w:val="778D239C"/>
    <w:multiLevelType w:val="multilevel"/>
    <w:tmpl w:val="FFFFFFFF"/>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77E135B5"/>
    <w:multiLevelType w:val="multilevel"/>
    <w:tmpl w:val="5FF25DC2"/>
    <w:lvl w:ilvl="0">
      <w:start w:val="1"/>
      <w:numFmt w:val="decimal"/>
      <w:lvlText w:val="%1"/>
      <w:lvlJc w:val="left"/>
      <w:pPr>
        <w:ind w:left="540" w:hanging="540"/>
      </w:pPr>
      <w:rPr>
        <w:rFonts w:cs="Times New Roman"/>
        <w:b w:val="0"/>
        <w:bCs w:val="0"/>
      </w:rPr>
    </w:lvl>
    <w:lvl w:ilvl="1">
      <w:start w:val="1"/>
      <w:numFmt w:val="decimal"/>
      <w:lvlText w:val="%2."/>
      <w:lvlJc w:val="left"/>
      <w:pPr>
        <w:ind w:left="540" w:hanging="540"/>
      </w:pPr>
      <w:rPr>
        <w:b w:val="0"/>
        <w:bCs w:val="0"/>
        <w:i w:val="0"/>
        <w:iCs w:val="0"/>
        <w:sz w:val="22"/>
        <w:szCs w:val="22"/>
      </w:rPr>
    </w:lvl>
    <w:lvl w:ilvl="2">
      <w:start w:val="1"/>
      <w:numFmt w:val="decimal"/>
      <w:lvlText w:val="%1.%2.%3"/>
      <w:lvlJc w:val="left"/>
      <w:pPr>
        <w:ind w:left="720" w:hanging="720"/>
      </w:pPr>
      <w:rPr>
        <w:rFonts w:cs="Times New Roman"/>
        <w:b w:val="0"/>
        <w:bCs w:val="0"/>
      </w:rPr>
    </w:lvl>
    <w:lvl w:ilvl="3">
      <w:start w:val="1"/>
      <w:numFmt w:val="decimal"/>
      <w:lvlText w:val="%1.%2.%3.%4"/>
      <w:lvlJc w:val="left"/>
      <w:pPr>
        <w:ind w:left="720" w:hanging="720"/>
      </w:pPr>
      <w:rPr>
        <w:rFonts w:cs="Times New Roman"/>
        <w:b w:val="0"/>
        <w:bCs w:val="0"/>
      </w:rPr>
    </w:lvl>
    <w:lvl w:ilvl="4">
      <w:start w:val="1"/>
      <w:numFmt w:val="decimal"/>
      <w:lvlText w:val="%1.%2.%3.%4.%5"/>
      <w:lvlJc w:val="left"/>
      <w:pPr>
        <w:ind w:left="1080" w:hanging="1080"/>
      </w:pPr>
      <w:rPr>
        <w:rFonts w:cs="Times New Roman"/>
        <w:b w:val="0"/>
        <w:bCs w:val="0"/>
      </w:rPr>
    </w:lvl>
    <w:lvl w:ilvl="5">
      <w:start w:val="1"/>
      <w:numFmt w:val="decimal"/>
      <w:lvlText w:val="%1.%2.%3.%4.%5.%6"/>
      <w:lvlJc w:val="left"/>
      <w:pPr>
        <w:ind w:left="1080" w:hanging="1080"/>
      </w:pPr>
      <w:rPr>
        <w:rFonts w:cs="Times New Roman"/>
        <w:b w:val="0"/>
        <w:bCs w:val="0"/>
      </w:rPr>
    </w:lvl>
    <w:lvl w:ilvl="6">
      <w:start w:val="1"/>
      <w:numFmt w:val="decimal"/>
      <w:lvlText w:val="%1.%2.%3.%4.%5.%6.%7"/>
      <w:lvlJc w:val="left"/>
      <w:pPr>
        <w:ind w:left="1440" w:hanging="1440"/>
      </w:pPr>
      <w:rPr>
        <w:rFonts w:cs="Times New Roman"/>
        <w:b w:val="0"/>
        <w:bCs w:val="0"/>
      </w:rPr>
    </w:lvl>
    <w:lvl w:ilvl="7">
      <w:start w:val="1"/>
      <w:numFmt w:val="decimal"/>
      <w:lvlText w:val="%1.%2.%3.%4.%5.%6.%7.%8"/>
      <w:lvlJc w:val="left"/>
      <w:pPr>
        <w:ind w:left="1440" w:hanging="1440"/>
      </w:pPr>
      <w:rPr>
        <w:rFonts w:cs="Times New Roman"/>
        <w:b w:val="0"/>
        <w:bCs w:val="0"/>
      </w:rPr>
    </w:lvl>
    <w:lvl w:ilvl="8">
      <w:start w:val="1"/>
      <w:numFmt w:val="decimal"/>
      <w:lvlText w:val="%1.%2.%3.%4.%5.%6.%7.%8.%9"/>
      <w:lvlJc w:val="left"/>
      <w:pPr>
        <w:ind w:left="1800" w:hanging="1800"/>
      </w:pPr>
      <w:rPr>
        <w:rFonts w:cs="Times New Roman"/>
        <w:b w:val="0"/>
        <w:bCs w:val="0"/>
      </w:rPr>
    </w:lvl>
  </w:abstractNum>
  <w:abstractNum w:abstractNumId="74" w15:restartNumberingAfterBreak="0">
    <w:nsid w:val="792B369C"/>
    <w:multiLevelType w:val="hybridMultilevel"/>
    <w:tmpl w:val="729A14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6" w15:restartNumberingAfterBreak="0">
    <w:nsid w:val="7BA07258"/>
    <w:multiLevelType w:val="hybridMultilevel"/>
    <w:tmpl w:val="3E164D1E"/>
    <w:lvl w:ilvl="0" w:tplc="041B000F">
      <w:start w:val="1"/>
      <w:numFmt w:val="decimal"/>
      <w:lvlText w:val="%1."/>
      <w:lvlJc w:val="left"/>
      <w:pPr>
        <w:tabs>
          <w:tab w:val="num" w:pos="360"/>
        </w:tabs>
        <w:ind w:left="360" w:hanging="360"/>
      </w:pPr>
      <w:rPr>
        <w:rFonts w:hint="default"/>
      </w:rPr>
    </w:lvl>
    <w:lvl w:ilvl="1" w:tplc="0B9A7680">
      <w:start w:val="1"/>
      <w:numFmt w:val="lowerLetter"/>
      <w:lvlText w:val="%2)"/>
      <w:lvlJc w:val="left"/>
      <w:pPr>
        <w:tabs>
          <w:tab w:val="num" w:pos="1080"/>
        </w:tabs>
        <w:ind w:left="1080" w:hanging="360"/>
      </w:pPr>
      <w:rPr>
        <w:rFonts w:ascii="Times New Roman" w:eastAsia="Calibri" w:hAnsi="Times New Roman" w:cs="Times New Roman" w:hint="default"/>
        <w:sz w:val="22"/>
        <w:szCs w:val="22"/>
      </w:rPr>
    </w:lvl>
    <w:lvl w:ilvl="2" w:tplc="D1A8BF3C">
      <w:numFmt w:val="bullet"/>
      <w:lvlText w:val="-"/>
      <w:lvlJc w:val="left"/>
      <w:pPr>
        <w:tabs>
          <w:tab w:val="num" w:pos="1495"/>
        </w:tabs>
        <w:ind w:left="1495"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77" w15:restartNumberingAfterBreak="0">
    <w:nsid w:val="7D021560"/>
    <w:multiLevelType w:val="hybridMultilevel"/>
    <w:tmpl w:val="53D471E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78" w15:restartNumberingAfterBreak="0">
    <w:nsid w:val="7D2B39FE"/>
    <w:multiLevelType w:val="hybridMultilevel"/>
    <w:tmpl w:val="B39E6750"/>
    <w:lvl w:ilvl="0" w:tplc="81F65086">
      <w:start w:val="1"/>
      <w:numFmt w:val="lowerRoman"/>
      <w:lvlText w:val="(%1)"/>
      <w:lvlJc w:val="left"/>
      <w:pPr>
        <w:ind w:left="1429" w:hanging="72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num w:numId="1">
    <w:abstractNumId w:val="36"/>
  </w:num>
  <w:num w:numId="2">
    <w:abstractNumId w:val="37"/>
  </w:num>
  <w:num w:numId="3">
    <w:abstractNumId w:val="11"/>
  </w:num>
  <w:num w:numId="4">
    <w:abstractNumId w:val="69"/>
  </w:num>
  <w:num w:numId="5">
    <w:abstractNumId w:val="3"/>
  </w:num>
  <w:num w:numId="6">
    <w:abstractNumId w:val="57"/>
  </w:num>
  <w:num w:numId="7">
    <w:abstractNumId w:val="61"/>
  </w:num>
  <w:num w:numId="8">
    <w:abstractNumId w:val="76"/>
  </w:num>
  <w:num w:numId="9">
    <w:abstractNumId w:val="17"/>
  </w:num>
  <w:num w:numId="10">
    <w:abstractNumId w:val="48"/>
  </w:num>
  <w:num w:numId="11">
    <w:abstractNumId w:val="34"/>
  </w:num>
  <w:num w:numId="12">
    <w:abstractNumId w:val="45"/>
  </w:num>
  <w:num w:numId="13">
    <w:abstractNumId w:val="23"/>
  </w:num>
  <w:num w:numId="14">
    <w:abstractNumId w:val="41"/>
  </w:num>
  <w:num w:numId="15">
    <w:abstractNumId w:val="25"/>
  </w:num>
  <w:num w:numId="16">
    <w:abstractNumId w:val="18"/>
  </w:num>
  <w:num w:numId="17">
    <w:abstractNumId w:val="71"/>
  </w:num>
  <w:num w:numId="18">
    <w:abstractNumId w:val="67"/>
  </w:num>
  <w:num w:numId="19">
    <w:abstractNumId w:val="47"/>
  </w:num>
  <w:num w:numId="20">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9"/>
  </w:num>
  <w:num w:numId="23">
    <w:abstractNumId w:val="75"/>
  </w:num>
  <w:num w:numId="24">
    <w:abstractNumId w:val="63"/>
  </w:num>
  <w:num w:numId="25">
    <w:abstractNumId w:val="60"/>
  </w:num>
  <w:num w:numId="26">
    <w:abstractNumId w:val="55"/>
  </w:num>
  <w:num w:numId="27">
    <w:abstractNumId w:val="29"/>
  </w:num>
  <w:num w:numId="28">
    <w:abstractNumId w:val="26"/>
  </w:num>
  <w:num w:numId="29">
    <w:abstractNumId w:val="7"/>
  </w:num>
  <w:num w:numId="30">
    <w:abstractNumId w:val="59"/>
  </w:num>
  <w:num w:numId="31">
    <w:abstractNumId w:val="40"/>
  </w:num>
  <w:num w:numId="32">
    <w:abstractNumId w:val="6"/>
  </w:num>
  <w:num w:numId="33">
    <w:abstractNumId w:val="1"/>
  </w:num>
  <w:num w:numId="34">
    <w:abstractNumId w:val="65"/>
  </w:num>
  <w:num w:numId="35">
    <w:abstractNumId w:val="14"/>
  </w:num>
  <w:num w:numId="36">
    <w:abstractNumId w:val="8"/>
  </w:num>
  <w:num w:numId="37">
    <w:abstractNumId w:val="10"/>
  </w:num>
  <w:num w:numId="38">
    <w:abstractNumId w:val="13"/>
  </w:num>
  <w:num w:numId="39">
    <w:abstractNumId w:val="70"/>
  </w:num>
  <w:num w:numId="40">
    <w:abstractNumId w:val="16"/>
  </w:num>
  <w:num w:numId="41">
    <w:abstractNumId w:val="46"/>
  </w:num>
  <w:num w:numId="42">
    <w:abstractNumId w:val="74"/>
  </w:num>
  <w:num w:numId="43">
    <w:abstractNumId w:val="27"/>
  </w:num>
  <w:num w:numId="44">
    <w:abstractNumId w:val="49"/>
  </w:num>
  <w:num w:numId="45">
    <w:abstractNumId w:val="22"/>
  </w:num>
  <w:num w:numId="46">
    <w:abstractNumId w:val="62"/>
  </w:num>
  <w:num w:numId="47">
    <w:abstractNumId w:val="0"/>
  </w:num>
  <w:num w:numId="48">
    <w:abstractNumId w:val="73"/>
  </w:num>
  <w:num w:numId="49">
    <w:abstractNumId w:val="73"/>
    <w:lvlOverride w:ilvl="0">
      <w:startOverride w:val="1"/>
    </w:lvlOverride>
    <w:lvlOverride w:ilvl="1">
      <w:startOverride w:val="1"/>
    </w:lvlOverride>
  </w:num>
  <w:num w:numId="50">
    <w:abstractNumId w:val="68"/>
  </w:num>
  <w:num w:numId="51">
    <w:abstractNumId w:val="20"/>
  </w:num>
  <w:num w:numId="52">
    <w:abstractNumId w:val="5"/>
  </w:num>
  <w:num w:numId="53">
    <w:abstractNumId w:val="76"/>
  </w:num>
  <w:num w:numId="54">
    <w:abstractNumId w:val="77"/>
  </w:num>
  <w:num w:numId="55">
    <w:abstractNumId w:val="31"/>
  </w:num>
  <w:num w:numId="56">
    <w:abstractNumId w:val="58"/>
  </w:num>
  <w:num w:numId="57">
    <w:abstractNumId w:val="50"/>
  </w:num>
  <w:num w:numId="58">
    <w:abstractNumId w:val="64"/>
  </w:num>
  <w:num w:numId="59">
    <w:abstractNumId w:val="19"/>
  </w:num>
  <w:num w:numId="60">
    <w:abstractNumId w:val="53"/>
  </w:num>
  <w:num w:numId="61">
    <w:abstractNumId w:val="78"/>
  </w:num>
  <w:num w:numId="62">
    <w:abstractNumId w:val="51"/>
  </w:num>
  <w:num w:numId="63">
    <w:abstractNumId w:val="33"/>
  </w:num>
  <w:num w:numId="64">
    <w:abstractNumId w:val="52"/>
  </w:num>
  <w:num w:numId="65">
    <w:abstractNumId w:val="28"/>
  </w:num>
  <w:num w:numId="66">
    <w:abstractNumId w:val="24"/>
  </w:num>
  <w:num w:numId="67">
    <w:abstractNumId w:val="72"/>
  </w:num>
  <w:num w:numId="68">
    <w:abstractNumId w:val="44"/>
  </w:num>
  <w:num w:numId="69">
    <w:abstractNumId w:val="9"/>
  </w:num>
  <w:num w:numId="70">
    <w:abstractNumId w:val="66"/>
  </w:num>
  <w:num w:numId="71">
    <w:abstractNumId w:val="15"/>
  </w:num>
  <w:num w:numId="72">
    <w:abstractNumId w:val="32"/>
  </w:num>
  <w:num w:numId="73">
    <w:abstractNumId w:val="38"/>
  </w:num>
  <w:num w:numId="7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30"/>
  </w:num>
  <w:num w:numId="76">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2"/>
  </w:num>
  <w:num w:numId="80">
    <w:abstractNumId w:val="42"/>
  </w:num>
  <w:num w:numId="81">
    <w:abstractNumId w:val="4"/>
  </w:num>
  <w:num w:numId="82">
    <w:abstractNumId w:val="35"/>
  </w:num>
  <w:num w:numId="83">
    <w:abstractNumId w:val="21"/>
  </w:num>
  <w:num w:numId="84">
    <w:abstractNumId w:val="2"/>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removePersonalInformation/>
  <w:removeDateAndTime/>
  <w:trackRevisions/>
  <w:defaultTabStop w:val="708"/>
  <w:hyphenationZone w:val="425"/>
  <w:characterSpacingControl w:val="doNotCompress"/>
  <w:hdrShapeDefaults>
    <o:shapedefaults v:ext="edit" spidmax="532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570"/>
    <w:rsid w:val="00000460"/>
    <w:rsid w:val="00000ACA"/>
    <w:rsid w:val="00001415"/>
    <w:rsid w:val="00001FB7"/>
    <w:rsid w:val="00002835"/>
    <w:rsid w:val="0000290E"/>
    <w:rsid w:val="000039E0"/>
    <w:rsid w:val="00003C1F"/>
    <w:rsid w:val="000054AC"/>
    <w:rsid w:val="000054B2"/>
    <w:rsid w:val="000055BB"/>
    <w:rsid w:val="0000596F"/>
    <w:rsid w:val="00005FF4"/>
    <w:rsid w:val="000066DC"/>
    <w:rsid w:val="000067AA"/>
    <w:rsid w:val="00006DCD"/>
    <w:rsid w:val="000074AC"/>
    <w:rsid w:val="0000760C"/>
    <w:rsid w:val="00007633"/>
    <w:rsid w:val="00007972"/>
    <w:rsid w:val="00007C88"/>
    <w:rsid w:val="00007E2F"/>
    <w:rsid w:val="00010436"/>
    <w:rsid w:val="000105E1"/>
    <w:rsid w:val="00010A5C"/>
    <w:rsid w:val="000112B5"/>
    <w:rsid w:val="0001152B"/>
    <w:rsid w:val="00011CF8"/>
    <w:rsid w:val="00011D0B"/>
    <w:rsid w:val="000123FC"/>
    <w:rsid w:val="000125B9"/>
    <w:rsid w:val="000135C4"/>
    <w:rsid w:val="000136C3"/>
    <w:rsid w:val="00013A32"/>
    <w:rsid w:val="00013D0F"/>
    <w:rsid w:val="00013E84"/>
    <w:rsid w:val="00014061"/>
    <w:rsid w:val="0001456A"/>
    <w:rsid w:val="00014637"/>
    <w:rsid w:val="00014716"/>
    <w:rsid w:val="00014D59"/>
    <w:rsid w:val="00014E5C"/>
    <w:rsid w:val="00016700"/>
    <w:rsid w:val="00016D30"/>
    <w:rsid w:val="00017579"/>
    <w:rsid w:val="000176A6"/>
    <w:rsid w:val="00017DE7"/>
    <w:rsid w:val="00020959"/>
    <w:rsid w:val="000210FB"/>
    <w:rsid w:val="000214CF"/>
    <w:rsid w:val="00021643"/>
    <w:rsid w:val="000217AF"/>
    <w:rsid w:val="000222F4"/>
    <w:rsid w:val="00022327"/>
    <w:rsid w:val="000224FB"/>
    <w:rsid w:val="00022818"/>
    <w:rsid w:val="00022910"/>
    <w:rsid w:val="00022F7D"/>
    <w:rsid w:val="00023117"/>
    <w:rsid w:val="00023D83"/>
    <w:rsid w:val="000242DD"/>
    <w:rsid w:val="00024A00"/>
    <w:rsid w:val="000256D6"/>
    <w:rsid w:val="000260EB"/>
    <w:rsid w:val="00026C2F"/>
    <w:rsid w:val="00026FCD"/>
    <w:rsid w:val="0002779C"/>
    <w:rsid w:val="00027899"/>
    <w:rsid w:val="00027AC8"/>
    <w:rsid w:val="000301D7"/>
    <w:rsid w:val="00030D2E"/>
    <w:rsid w:val="00030D6B"/>
    <w:rsid w:val="00030F01"/>
    <w:rsid w:val="00030F14"/>
    <w:rsid w:val="0003116C"/>
    <w:rsid w:val="000313BB"/>
    <w:rsid w:val="0003242F"/>
    <w:rsid w:val="0003254D"/>
    <w:rsid w:val="0003264F"/>
    <w:rsid w:val="0003287A"/>
    <w:rsid w:val="00032E66"/>
    <w:rsid w:val="00032E74"/>
    <w:rsid w:val="0003353F"/>
    <w:rsid w:val="00033900"/>
    <w:rsid w:val="00034474"/>
    <w:rsid w:val="00034880"/>
    <w:rsid w:val="00034C56"/>
    <w:rsid w:val="000352AB"/>
    <w:rsid w:val="000356F4"/>
    <w:rsid w:val="0003575E"/>
    <w:rsid w:val="00035CC0"/>
    <w:rsid w:val="000360C7"/>
    <w:rsid w:val="00036AB3"/>
    <w:rsid w:val="00036C55"/>
    <w:rsid w:val="00037167"/>
    <w:rsid w:val="000376F5"/>
    <w:rsid w:val="0003793C"/>
    <w:rsid w:val="000409A4"/>
    <w:rsid w:val="00040A31"/>
    <w:rsid w:val="00040BB7"/>
    <w:rsid w:val="00041A84"/>
    <w:rsid w:val="00041EB6"/>
    <w:rsid w:val="00042109"/>
    <w:rsid w:val="0004249C"/>
    <w:rsid w:val="0004251D"/>
    <w:rsid w:val="00042A03"/>
    <w:rsid w:val="00043C56"/>
    <w:rsid w:val="00046258"/>
    <w:rsid w:val="00046348"/>
    <w:rsid w:val="0004643F"/>
    <w:rsid w:val="000465E7"/>
    <w:rsid w:val="00046786"/>
    <w:rsid w:val="000468ED"/>
    <w:rsid w:val="00046966"/>
    <w:rsid w:val="000476A0"/>
    <w:rsid w:val="000478C1"/>
    <w:rsid w:val="00047927"/>
    <w:rsid w:val="00047BC3"/>
    <w:rsid w:val="00050134"/>
    <w:rsid w:val="00050199"/>
    <w:rsid w:val="000518F7"/>
    <w:rsid w:val="00051A48"/>
    <w:rsid w:val="00051F77"/>
    <w:rsid w:val="000526EB"/>
    <w:rsid w:val="000531CA"/>
    <w:rsid w:val="000532EB"/>
    <w:rsid w:val="00053319"/>
    <w:rsid w:val="000535E6"/>
    <w:rsid w:val="0005406A"/>
    <w:rsid w:val="000547B7"/>
    <w:rsid w:val="00054E0E"/>
    <w:rsid w:val="0005508B"/>
    <w:rsid w:val="00055133"/>
    <w:rsid w:val="000551AE"/>
    <w:rsid w:val="000555B6"/>
    <w:rsid w:val="00055720"/>
    <w:rsid w:val="0005588F"/>
    <w:rsid w:val="00055A31"/>
    <w:rsid w:val="00055BFB"/>
    <w:rsid w:val="00056B1C"/>
    <w:rsid w:val="00057109"/>
    <w:rsid w:val="000575B8"/>
    <w:rsid w:val="00057A5E"/>
    <w:rsid w:val="00060119"/>
    <w:rsid w:val="00060B31"/>
    <w:rsid w:val="00060B7F"/>
    <w:rsid w:val="00061050"/>
    <w:rsid w:val="00061440"/>
    <w:rsid w:val="00061C58"/>
    <w:rsid w:val="00061FC4"/>
    <w:rsid w:val="000620EA"/>
    <w:rsid w:val="00062374"/>
    <w:rsid w:val="0006268E"/>
    <w:rsid w:val="00062A62"/>
    <w:rsid w:val="00062D87"/>
    <w:rsid w:val="00062E0F"/>
    <w:rsid w:val="00063791"/>
    <w:rsid w:val="00064015"/>
    <w:rsid w:val="00064432"/>
    <w:rsid w:val="000659CB"/>
    <w:rsid w:val="00065A9E"/>
    <w:rsid w:val="0006626A"/>
    <w:rsid w:val="00066628"/>
    <w:rsid w:val="00066774"/>
    <w:rsid w:val="00066A58"/>
    <w:rsid w:val="00066F77"/>
    <w:rsid w:val="0006714F"/>
    <w:rsid w:val="00067253"/>
    <w:rsid w:val="000674E3"/>
    <w:rsid w:val="000675C4"/>
    <w:rsid w:val="000678BB"/>
    <w:rsid w:val="00067906"/>
    <w:rsid w:val="00067A06"/>
    <w:rsid w:val="00067C09"/>
    <w:rsid w:val="000700A5"/>
    <w:rsid w:val="0007015E"/>
    <w:rsid w:val="0007042D"/>
    <w:rsid w:val="00070919"/>
    <w:rsid w:val="00070FC0"/>
    <w:rsid w:val="00071456"/>
    <w:rsid w:val="00071B0D"/>
    <w:rsid w:val="00072044"/>
    <w:rsid w:val="000721C6"/>
    <w:rsid w:val="00072246"/>
    <w:rsid w:val="0007280E"/>
    <w:rsid w:val="00072A15"/>
    <w:rsid w:val="00072AB2"/>
    <w:rsid w:val="00073777"/>
    <w:rsid w:val="000737A5"/>
    <w:rsid w:val="00073A3B"/>
    <w:rsid w:val="00074079"/>
    <w:rsid w:val="00074AA6"/>
    <w:rsid w:val="00074C58"/>
    <w:rsid w:val="00074E49"/>
    <w:rsid w:val="00074E7C"/>
    <w:rsid w:val="00075EF3"/>
    <w:rsid w:val="0007666D"/>
    <w:rsid w:val="00077305"/>
    <w:rsid w:val="00077414"/>
    <w:rsid w:val="000777AD"/>
    <w:rsid w:val="00080FA4"/>
    <w:rsid w:val="00081A17"/>
    <w:rsid w:val="00081CA1"/>
    <w:rsid w:val="00082209"/>
    <w:rsid w:val="000824C9"/>
    <w:rsid w:val="00082B9B"/>
    <w:rsid w:val="00083681"/>
    <w:rsid w:val="000836FA"/>
    <w:rsid w:val="00083845"/>
    <w:rsid w:val="00083E9E"/>
    <w:rsid w:val="00083EF9"/>
    <w:rsid w:val="00083F3F"/>
    <w:rsid w:val="00084222"/>
    <w:rsid w:val="000842A2"/>
    <w:rsid w:val="00084340"/>
    <w:rsid w:val="00084FE2"/>
    <w:rsid w:val="00085458"/>
    <w:rsid w:val="0008577F"/>
    <w:rsid w:val="0008595F"/>
    <w:rsid w:val="00085ABD"/>
    <w:rsid w:val="000862BC"/>
    <w:rsid w:val="000869AA"/>
    <w:rsid w:val="00086DDF"/>
    <w:rsid w:val="00087001"/>
    <w:rsid w:val="000871FA"/>
    <w:rsid w:val="00087418"/>
    <w:rsid w:val="00087569"/>
    <w:rsid w:val="00090305"/>
    <w:rsid w:val="00090429"/>
    <w:rsid w:val="00090C27"/>
    <w:rsid w:val="000919CB"/>
    <w:rsid w:val="00091A4F"/>
    <w:rsid w:val="00091D36"/>
    <w:rsid w:val="00091F66"/>
    <w:rsid w:val="000922AE"/>
    <w:rsid w:val="000922D8"/>
    <w:rsid w:val="000925C2"/>
    <w:rsid w:val="00092E61"/>
    <w:rsid w:val="00093490"/>
    <w:rsid w:val="00093527"/>
    <w:rsid w:val="0009365C"/>
    <w:rsid w:val="0009400B"/>
    <w:rsid w:val="00094374"/>
    <w:rsid w:val="0009474E"/>
    <w:rsid w:val="00094A5D"/>
    <w:rsid w:val="00094C10"/>
    <w:rsid w:val="0009507C"/>
    <w:rsid w:val="00095DC5"/>
    <w:rsid w:val="0009622D"/>
    <w:rsid w:val="00096358"/>
    <w:rsid w:val="00096AC1"/>
    <w:rsid w:val="00096B29"/>
    <w:rsid w:val="00096FD8"/>
    <w:rsid w:val="000970EB"/>
    <w:rsid w:val="00097AAB"/>
    <w:rsid w:val="00097C49"/>
    <w:rsid w:val="00097E3B"/>
    <w:rsid w:val="000A07B0"/>
    <w:rsid w:val="000A13D1"/>
    <w:rsid w:val="000A14C4"/>
    <w:rsid w:val="000A1969"/>
    <w:rsid w:val="000A1DAC"/>
    <w:rsid w:val="000A251F"/>
    <w:rsid w:val="000A2791"/>
    <w:rsid w:val="000A34F7"/>
    <w:rsid w:val="000A398C"/>
    <w:rsid w:val="000A3AFD"/>
    <w:rsid w:val="000A52B1"/>
    <w:rsid w:val="000A5604"/>
    <w:rsid w:val="000A580A"/>
    <w:rsid w:val="000A5C51"/>
    <w:rsid w:val="000A5D55"/>
    <w:rsid w:val="000A5D56"/>
    <w:rsid w:val="000A5DA3"/>
    <w:rsid w:val="000A69C5"/>
    <w:rsid w:val="000A7056"/>
    <w:rsid w:val="000A717C"/>
    <w:rsid w:val="000A7C7F"/>
    <w:rsid w:val="000B013C"/>
    <w:rsid w:val="000B0C0E"/>
    <w:rsid w:val="000B0EE5"/>
    <w:rsid w:val="000B128B"/>
    <w:rsid w:val="000B1CB0"/>
    <w:rsid w:val="000B20A9"/>
    <w:rsid w:val="000B28EB"/>
    <w:rsid w:val="000B2CE3"/>
    <w:rsid w:val="000B2E62"/>
    <w:rsid w:val="000B331F"/>
    <w:rsid w:val="000B3902"/>
    <w:rsid w:val="000B45E4"/>
    <w:rsid w:val="000B467E"/>
    <w:rsid w:val="000B4AB3"/>
    <w:rsid w:val="000B4B31"/>
    <w:rsid w:val="000B4F35"/>
    <w:rsid w:val="000B5CE4"/>
    <w:rsid w:val="000B63D5"/>
    <w:rsid w:val="000B6AE6"/>
    <w:rsid w:val="000B7AEC"/>
    <w:rsid w:val="000B7AF7"/>
    <w:rsid w:val="000B7EEE"/>
    <w:rsid w:val="000C0317"/>
    <w:rsid w:val="000C03BF"/>
    <w:rsid w:val="000C06F0"/>
    <w:rsid w:val="000C0720"/>
    <w:rsid w:val="000C08F4"/>
    <w:rsid w:val="000C09DE"/>
    <w:rsid w:val="000C0A49"/>
    <w:rsid w:val="000C0E05"/>
    <w:rsid w:val="000C0F5D"/>
    <w:rsid w:val="000C10FA"/>
    <w:rsid w:val="000C126B"/>
    <w:rsid w:val="000C1A84"/>
    <w:rsid w:val="000C1E75"/>
    <w:rsid w:val="000C20A2"/>
    <w:rsid w:val="000C21DC"/>
    <w:rsid w:val="000C2601"/>
    <w:rsid w:val="000C2E46"/>
    <w:rsid w:val="000C2EDA"/>
    <w:rsid w:val="000C3528"/>
    <w:rsid w:val="000C3850"/>
    <w:rsid w:val="000C3865"/>
    <w:rsid w:val="000C3C6B"/>
    <w:rsid w:val="000C3DE6"/>
    <w:rsid w:val="000C4550"/>
    <w:rsid w:val="000C52BE"/>
    <w:rsid w:val="000C655E"/>
    <w:rsid w:val="000C65A8"/>
    <w:rsid w:val="000C6BEA"/>
    <w:rsid w:val="000D0602"/>
    <w:rsid w:val="000D06CA"/>
    <w:rsid w:val="000D086B"/>
    <w:rsid w:val="000D09BF"/>
    <w:rsid w:val="000D0BC5"/>
    <w:rsid w:val="000D1174"/>
    <w:rsid w:val="000D19FB"/>
    <w:rsid w:val="000D1B2A"/>
    <w:rsid w:val="000D1D84"/>
    <w:rsid w:val="000D285D"/>
    <w:rsid w:val="000D2AF7"/>
    <w:rsid w:val="000D339B"/>
    <w:rsid w:val="000D3ACF"/>
    <w:rsid w:val="000D436C"/>
    <w:rsid w:val="000D453D"/>
    <w:rsid w:val="000D459D"/>
    <w:rsid w:val="000D4761"/>
    <w:rsid w:val="000D48EA"/>
    <w:rsid w:val="000D4BBF"/>
    <w:rsid w:val="000D4C63"/>
    <w:rsid w:val="000D4C97"/>
    <w:rsid w:val="000D501B"/>
    <w:rsid w:val="000D6805"/>
    <w:rsid w:val="000D6BDB"/>
    <w:rsid w:val="000D712C"/>
    <w:rsid w:val="000D75DC"/>
    <w:rsid w:val="000D7610"/>
    <w:rsid w:val="000D767B"/>
    <w:rsid w:val="000D787C"/>
    <w:rsid w:val="000D7AEC"/>
    <w:rsid w:val="000D7BB3"/>
    <w:rsid w:val="000E0006"/>
    <w:rsid w:val="000E1967"/>
    <w:rsid w:val="000E1CFB"/>
    <w:rsid w:val="000E2B4A"/>
    <w:rsid w:val="000E2D9A"/>
    <w:rsid w:val="000E2DDA"/>
    <w:rsid w:val="000E2F8A"/>
    <w:rsid w:val="000E2FE1"/>
    <w:rsid w:val="000E3152"/>
    <w:rsid w:val="000E3351"/>
    <w:rsid w:val="000E3433"/>
    <w:rsid w:val="000E383B"/>
    <w:rsid w:val="000E3CC2"/>
    <w:rsid w:val="000E3E41"/>
    <w:rsid w:val="000E43AD"/>
    <w:rsid w:val="000E43C7"/>
    <w:rsid w:val="000E4410"/>
    <w:rsid w:val="000E498C"/>
    <w:rsid w:val="000E4BC8"/>
    <w:rsid w:val="000E50B5"/>
    <w:rsid w:val="000E52E6"/>
    <w:rsid w:val="000E5723"/>
    <w:rsid w:val="000E58B5"/>
    <w:rsid w:val="000E6116"/>
    <w:rsid w:val="000E6265"/>
    <w:rsid w:val="000E6614"/>
    <w:rsid w:val="000E6691"/>
    <w:rsid w:val="000E70E5"/>
    <w:rsid w:val="000E75B3"/>
    <w:rsid w:val="000E79FF"/>
    <w:rsid w:val="000E7A44"/>
    <w:rsid w:val="000E7CFC"/>
    <w:rsid w:val="000F0B1D"/>
    <w:rsid w:val="000F0BA3"/>
    <w:rsid w:val="000F0E9E"/>
    <w:rsid w:val="000F1A26"/>
    <w:rsid w:val="000F1B8D"/>
    <w:rsid w:val="000F1F3C"/>
    <w:rsid w:val="000F25D7"/>
    <w:rsid w:val="000F3186"/>
    <w:rsid w:val="000F40E0"/>
    <w:rsid w:val="000F414D"/>
    <w:rsid w:val="000F42CB"/>
    <w:rsid w:val="000F4414"/>
    <w:rsid w:val="000F4679"/>
    <w:rsid w:val="000F50D3"/>
    <w:rsid w:val="000F5BCD"/>
    <w:rsid w:val="000F5DE2"/>
    <w:rsid w:val="000F5F92"/>
    <w:rsid w:val="000F5FA3"/>
    <w:rsid w:val="000F6256"/>
    <w:rsid w:val="000F64DE"/>
    <w:rsid w:val="000F6A3C"/>
    <w:rsid w:val="000F79A4"/>
    <w:rsid w:val="000F7B53"/>
    <w:rsid w:val="001003B7"/>
    <w:rsid w:val="00100822"/>
    <w:rsid w:val="00100C64"/>
    <w:rsid w:val="00101293"/>
    <w:rsid w:val="00101416"/>
    <w:rsid w:val="00101585"/>
    <w:rsid w:val="00101758"/>
    <w:rsid w:val="00101818"/>
    <w:rsid w:val="0010192E"/>
    <w:rsid w:val="00101A58"/>
    <w:rsid w:val="001025B3"/>
    <w:rsid w:val="001027C1"/>
    <w:rsid w:val="0010284A"/>
    <w:rsid w:val="00102957"/>
    <w:rsid w:val="00102F31"/>
    <w:rsid w:val="00103353"/>
    <w:rsid w:val="00103375"/>
    <w:rsid w:val="00103CF5"/>
    <w:rsid w:val="00103F61"/>
    <w:rsid w:val="0010417D"/>
    <w:rsid w:val="00104356"/>
    <w:rsid w:val="0010594C"/>
    <w:rsid w:val="00105DF9"/>
    <w:rsid w:val="00106306"/>
    <w:rsid w:val="001064F2"/>
    <w:rsid w:val="001065AE"/>
    <w:rsid w:val="00107570"/>
    <w:rsid w:val="0010766F"/>
    <w:rsid w:val="00107872"/>
    <w:rsid w:val="00107956"/>
    <w:rsid w:val="00107A63"/>
    <w:rsid w:val="00107B42"/>
    <w:rsid w:val="00107DAD"/>
    <w:rsid w:val="00107E02"/>
    <w:rsid w:val="001101DF"/>
    <w:rsid w:val="0011024A"/>
    <w:rsid w:val="00110969"/>
    <w:rsid w:val="00111081"/>
    <w:rsid w:val="001110F3"/>
    <w:rsid w:val="001119EF"/>
    <w:rsid w:val="00111BF5"/>
    <w:rsid w:val="001122DE"/>
    <w:rsid w:val="001127DC"/>
    <w:rsid w:val="00113067"/>
    <w:rsid w:val="00113343"/>
    <w:rsid w:val="00113558"/>
    <w:rsid w:val="001139FF"/>
    <w:rsid w:val="00113D3B"/>
    <w:rsid w:val="00113DF9"/>
    <w:rsid w:val="00116289"/>
    <w:rsid w:val="001164DB"/>
    <w:rsid w:val="001164EF"/>
    <w:rsid w:val="00116E71"/>
    <w:rsid w:val="00116F61"/>
    <w:rsid w:val="001174F7"/>
    <w:rsid w:val="00117789"/>
    <w:rsid w:val="00117A61"/>
    <w:rsid w:val="00117B85"/>
    <w:rsid w:val="00117CFB"/>
    <w:rsid w:val="0012033F"/>
    <w:rsid w:val="0012147E"/>
    <w:rsid w:val="001219D3"/>
    <w:rsid w:val="00121A28"/>
    <w:rsid w:val="001228A8"/>
    <w:rsid w:val="001228D1"/>
    <w:rsid w:val="00122900"/>
    <w:rsid w:val="00123A14"/>
    <w:rsid w:val="0012403F"/>
    <w:rsid w:val="00124C5A"/>
    <w:rsid w:val="00124C85"/>
    <w:rsid w:val="00124EEB"/>
    <w:rsid w:val="00125012"/>
    <w:rsid w:val="00125698"/>
    <w:rsid w:val="00125A5A"/>
    <w:rsid w:val="001266AC"/>
    <w:rsid w:val="001266F0"/>
    <w:rsid w:val="00126FAF"/>
    <w:rsid w:val="00127014"/>
    <w:rsid w:val="0012748A"/>
    <w:rsid w:val="00127904"/>
    <w:rsid w:val="00127B37"/>
    <w:rsid w:val="00127E9E"/>
    <w:rsid w:val="00130727"/>
    <w:rsid w:val="00130ED5"/>
    <w:rsid w:val="00131988"/>
    <w:rsid w:val="00131A60"/>
    <w:rsid w:val="00131CD6"/>
    <w:rsid w:val="00131CED"/>
    <w:rsid w:val="00132717"/>
    <w:rsid w:val="001329A2"/>
    <w:rsid w:val="001329E7"/>
    <w:rsid w:val="00132D2C"/>
    <w:rsid w:val="00134C28"/>
    <w:rsid w:val="00134D31"/>
    <w:rsid w:val="001356A5"/>
    <w:rsid w:val="001357D9"/>
    <w:rsid w:val="00135A65"/>
    <w:rsid w:val="00135E36"/>
    <w:rsid w:val="0013675D"/>
    <w:rsid w:val="0013690C"/>
    <w:rsid w:val="00137087"/>
    <w:rsid w:val="00137A4F"/>
    <w:rsid w:val="00137A9B"/>
    <w:rsid w:val="00137F30"/>
    <w:rsid w:val="0014042F"/>
    <w:rsid w:val="00140485"/>
    <w:rsid w:val="00140827"/>
    <w:rsid w:val="00140C54"/>
    <w:rsid w:val="001426EA"/>
    <w:rsid w:val="0014287B"/>
    <w:rsid w:val="00142FDD"/>
    <w:rsid w:val="00143198"/>
    <w:rsid w:val="00143264"/>
    <w:rsid w:val="001432B8"/>
    <w:rsid w:val="00143698"/>
    <w:rsid w:val="00143962"/>
    <w:rsid w:val="00143A18"/>
    <w:rsid w:val="00143DDB"/>
    <w:rsid w:val="00144FB2"/>
    <w:rsid w:val="00145DB1"/>
    <w:rsid w:val="00146183"/>
    <w:rsid w:val="0014619C"/>
    <w:rsid w:val="001469D5"/>
    <w:rsid w:val="00146A1B"/>
    <w:rsid w:val="00146CA9"/>
    <w:rsid w:val="001472A5"/>
    <w:rsid w:val="001473CF"/>
    <w:rsid w:val="0014786C"/>
    <w:rsid w:val="00147E19"/>
    <w:rsid w:val="001505AF"/>
    <w:rsid w:val="00150671"/>
    <w:rsid w:val="001506D9"/>
    <w:rsid w:val="00151379"/>
    <w:rsid w:val="00151E9D"/>
    <w:rsid w:val="001521C4"/>
    <w:rsid w:val="0015278E"/>
    <w:rsid w:val="00152A6C"/>
    <w:rsid w:val="00153888"/>
    <w:rsid w:val="00153B33"/>
    <w:rsid w:val="00153FF1"/>
    <w:rsid w:val="0015427E"/>
    <w:rsid w:val="00154C17"/>
    <w:rsid w:val="00154C64"/>
    <w:rsid w:val="00155384"/>
    <w:rsid w:val="00155871"/>
    <w:rsid w:val="00155BD4"/>
    <w:rsid w:val="00156900"/>
    <w:rsid w:val="00156A7D"/>
    <w:rsid w:val="00156C07"/>
    <w:rsid w:val="001604DD"/>
    <w:rsid w:val="00160AAA"/>
    <w:rsid w:val="00160BAD"/>
    <w:rsid w:val="001614ED"/>
    <w:rsid w:val="00161823"/>
    <w:rsid w:val="00161C93"/>
    <w:rsid w:val="001620B9"/>
    <w:rsid w:val="00162483"/>
    <w:rsid w:val="00162560"/>
    <w:rsid w:val="001629A6"/>
    <w:rsid w:val="00162C00"/>
    <w:rsid w:val="001631C0"/>
    <w:rsid w:val="001631C3"/>
    <w:rsid w:val="00163369"/>
    <w:rsid w:val="00163A57"/>
    <w:rsid w:val="00163C5A"/>
    <w:rsid w:val="00163C5D"/>
    <w:rsid w:val="001640F8"/>
    <w:rsid w:val="00164226"/>
    <w:rsid w:val="00164951"/>
    <w:rsid w:val="00164AB4"/>
    <w:rsid w:val="00164DFC"/>
    <w:rsid w:val="00166AA8"/>
    <w:rsid w:val="00167D7B"/>
    <w:rsid w:val="00170013"/>
    <w:rsid w:val="00170272"/>
    <w:rsid w:val="001703C3"/>
    <w:rsid w:val="00170C9D"/>
    <w:rsid w:val="00171584"/>
    <w:rsid w:val="001717FF"/>
    <w:rsid w:val="001719D5"/>
    <w:rsid w:val="00172FB0"/>
    <w:rsid w:val="0017306C"/>
    <w:rsid w:val="00173593"/>
    <w:rsid w:val="00173667"/>
    <w:rsid w:val="001736D6"/>
    <w:rsid w:val="00173783"/>
    <w:rsid w:val="001740DB"/>
    <w:rsid w:val="00174CB4"/>
    <w:rsid w:val="00174D35"/>
    <w:rsid w:val="00175154"/>
    <w:rsid w:val="00175257"/>
    <w:rsid w:val="001752E8"/>
    <w:rsid w:val="001756C6"/>
    <w:rsid w:val="001756D4"/>
    <w:rsid w:val="0017631B"/>
    <w:rsid w:val="00176D06"/>
    <w:rsid w:val="00177434"/>
    <w:rsid w:val="001779AC"/>
    <w:rsid w:val="00177E29"/>
    <w:rsid w:val="00180746"/>
    <w:rsid w:val="0018090D"/>
    <w:rsid w:val="001810BF"/>
    <w:rsid w:val="001816E7"/>
    <w:rsid w:val="00181A76"/>
    <w:rsid w:val="00181D35"/>
    <w:rsid w:val="00181FDC"/>
    <w:rsid w:val="001824FD"/>
    <w:rsid w:val="001826B7"/>
    <w:rsid w:val="001831DE"/>
    <w:rsid w:val="001833B4"/>
    <w:rsid w:val="00183789"/>
    <w:rsid w:val="00183B05"/>
    <w:rsid w:val="00183E85"/>
    <w:rsid w:val="001841B8"/>
    <w:rsid w:val="0018471F"/>
    <w:rsid w:val="00184DC9"/>
    <w:rsid w:val="00184F6C"/>
    <w:rsid w:val="001851C5"/>
    <w:rsid w:val="0018535F"/>
    <w:rsid w:val="0018626B"/>
    <w:rsid w:val="00186BD7"/>
    <w:rsid w:val="00187017"/>
    <w:rsid w:val="001874FC"/>
    <w:rsid w:val="0018763D"/>
    <w:rsid w:val="00187B32"/>
    <w:rsid w:val="00187CBA"/>
    <w:rsid w:val="00187CC2"/>
    <w:rsid w:val="00187F81"/>
    <w:rsid w:val="00187F92"/>
    <w:rsid w:val="00187F9D"/>
    <w:rsid w:val="001904B4"/>
    <w:rsid w:val="001907E8"/>
    <w:rsid w:val="00192966"/>
    <w:rsid w:val="0019326E"/>
    <w:rsid w:val="00193505"/>
    <w:rsid w:val="00193A42"/>
    <w:rsid w:val="00193B5D"/>
    <w:rsid w:val="00193B80"/>
    <w:rsid w:val="00193B8F"/>
    <w:rsid w:val="001943A6"/>
    <w:rsid w:val="00194577"/>
    <w:rsid w:val="0019462F"/>
    <w:rsid w:val="00194C21"/>
    <w:rsid w:val="0019574C"/>
    <w:rsid w:val="001957FC"/>
    <w:rsid w:val="001959E2"/>
    <w:rsid w:val="00195F27"/>
    <w:rsid w:val="00196219"/>
    <w:rsid w:val="0019633B"/>
    <w:rsid w:val="001968A7"/>
    <w:rsid w:val="00196C29"/>
    <w:rsid w:val="00197542"/>
    <w:rsid w:val="001978C4"/>
    <w:rsid w:val="00197969"/>
    <w:rsid w:val="001A0209"/>
    <w:rsid w:val="001A035A"/>
    <w:rsid w:val="001A0486"/>
    <w:rsid w:val="001A0617"/>
    <w:rsid w:val="001A0755"/>
    <w:rsid w:val="001A136D"/>
    <w:rsid w:val="001A1528"/>
    <w:rsid w:val="001A1700"/>
    <w:rsid w:val="001A1BEB"/>
    <w:rsid w:val="001A21FE"/>
    <w:rsid w:val="001A2674"/>
    <w:rsid w:val="001A2C76"/>
    <w:rsid w:val="001A2DA4"/>
    <w:rsid w:val="001A2E8C"/>
    <w:rsid w:val="001A31D7"/>
    <w:rsid w:val="001A3271"/>
    <w:rsid w:val="001A3620"/>
    <w:rsid w:val="001A4781"/>
    <w:rsid w:val="001A55E4"/>
    <w:rsid w:val="001A583C"/>
    <w:rsid w:val="001A5995"/>
    <w:rsid w:val="001A60A7"/>
    <w:rsid w:val="001A61CB"/>
    <w:rsid w:val="001A63F9"/>
    <w:rsid w:val="001A679D"/>
    <w:rsid w:val="001A69CA"/>
    <w:rsid w:val="001A6D0E"/>
    <w:rsid w:val="001A71C8"/>
    <w:rsid w:val="001A77BB"/>
    <w:rsid w:val="001B0312"/>
    <w:rsid w:val="001B056E"/>
    <w:rsid w:val="001B0AE7"/>
    <w:rsid w:val="001B0E9C"/>
    <w:rsid w:val="001B1825"/>
    <w:rsid w:val="001B1E67"/>
    <w:rsid w:val="001B2215"/>
    <w:rsid w:val="001B35ED"/>
    <w:rsid w:val="001B3DC8"/>
    <w:rsid w:val="001B4286"/>
    <w:rsid w:val="001B4309"/>
    <w:rsid w:val="001B439E"/>
    <w:rsid w:val="001B4959"/>
    <w:rsid w:val="001B4D0F"/>
    <w:rsid w:val="001B52CB"/>
    <w:rsid w:val="001B556C"/>
    <w:rsid w:val="001B6083"/>
    <w:rsid w:val="001B6B45"/>
    <w:rsid w:val="001B7463"/>
    <w:rsid w:val="001B74C2"/>
    <w:rsid w:val="001B7733"/>
    <w:rsid w:val="001B7910"/>
    <w:rsid w:val="001B7CB2"/>
    <w:rsid w:val="001B7D8B"/>
    <w:rsid w:val="001C0463"/>
    <w:rsid w:val="001C06CB"/>
    <w:rsid w:val="001C07FD"/>
    <w:rsid w:val="001C0A60"/>
    <w:rsid w:val="001C0B45"/>
    <w:rsid w:val="001C0CC4"/>
    <w:rsid w:val="001C1145"/>
    <w:rsid w:val="001C164D"/>
    <w:rsid w:val="001C2010"/>
    <w:rsid w:val="001C2A4E"/>
    <w:rsid w:val="001C31BA"/>
    <w:rsid w:val="001C396D"/>
    <w:rsid w:val="001C3C75"/>
    <w:rsid w:val="001C3FD9"/>
    <w:rsid w:val="001C41A2"/>
    <w:rsid w:val="001C49BB"/>
    <w:rsid w:val="001C4C5B"/>
    <w:rsid w:val="001C5407"/>
    <w:rsid w:val="001C5496"/>
    <w:rsid w:val="001C567B"/>
    <w:rsid w:val="001C5C4E"/>
    <w:rsid w:val="001C6405"/>
    <w:rsid w:val="001C64B0"/>
    <w:rsid w:val="001C654C"/>
    <w:rsid w:val="001C686A"/>
    <w:rsid w:val="001C68F8"/>
    <w:rsid w:val="001C77D3"/>
    <w:rsid w:val="001C78F9"/>
    <w:rsid w:val="001C7B20"/>
    <w:rsid w:val="001D0749"/>
    <w:rsid w:val="001D1537"/>
    <w:rsid w:val="001D1A28"/>
    <w:rsid w:val="001D1F40"/>
    <w:rsid w:val="001D2239"/>
    <w:rsid w:val="001D2341"/>
    <w:rsid w:val="001D238C"/>
    <w:rsid w:val="001D28F9"/>
    <w:rsid w:val="001D2B22"/>
    <w:rsid w:val="001D2ECD"/>
    <w:rsid w:val="001D3033"/>
    <w:rsid w:val="001D3560"/>
    <w:rsid w:val="001D3E2E"/>
    <w:rsid w:val="001D43D3"/>
    <w:rsid w:val="001D447E"/>
    <w:rsid w:val="001D55A7"/>
    <w:rsid w:val="001D5BA9"/>
    <w:rsid w:val="001D6201"/>
    <w:rsid w:val="001D642B"/>
    <w:rsid w:val="001D6F73"/>
    <w:rsid w:val="001D739D"/>
    <w:rsid w:val="001D7B4E"/>
    <w:rsid w:val="001D7F50"/>
    <w:rsid w:val="001E02FD"/>
    <w:rsid w:val="001E0409"/>
    <w:rsid w:val="001E0A16"/>
    <w:rsid w:val="001E14FF"/>
    <w:rsid w:val="001E15B9"/>
    <w:rsid w:val="001E180E"/>
    <w:rsid w:val="001E200C"/>
    <w:rsid w:val="001E202A"/>
    <w:rsid w:val="001E22EE"/>
    <w:rsid w:val="001E2430"/>
    <w:rsid w:val="001E2908"/>
    <w:rsid w:val="001E2AC1"/>
    <w:rsid w:val="001E2AE5"/>
    <w:rsid w:val="001E383C"/>
    <w:rsid w:val="001E389F"/>
    <w:rsid w:val="001E3EE1"/>
    <w:rsid w:val="001E40F6"/>
    <w:rsid w:val="001E456F"/>
    <w:rsid w:val="001E5323"/>
    <w:rsid w:val="001E5595"/>
    <w:rsid w:val="001E585A"/>
    <w:rsid w:val="001E60C6"/>
    <w:rsid w:val="001E6569"/>
    <w:rsid w:val="001E6698"/>
    <w:rsid w:val="001E6940"/>
    <w:rsid w:val="001E6BF9"/>
    <w:rsid w:val="001E725E"/>
    <w:rsid w:val="001E77D0"/>
    <w:rsid w:val="001E7AB6"/>
    <w:rsid w:val="001E7ABF"/>
    <w:rsid w:val="001E7C8D"/>
    <w:rsid w:val="001E7E8C"/>
    <w:rsid w:val="001F061C"/>
    <w:rsid w:val="001F08E1"/>
    <w:rsid w:val="001F090A"/>
    <w:rsid w:val="001F0C1B"/>
    <w:rsid w:val="001F0F42"/>
    <w:rsid w:val="001F0F8C"/>
    <w:rsid w:val="001F1339"/>
    <w:rsid w:val="001F1582"/>
    <w:rsid w:val="001F1700"/>
    <w:rsid w:val="001F1BEF"/>
    <w:rsid w:val="001F2199"/>
    <w:rsid w:val="001F24E5"/>
    <w:rsid w:val="001F2520"/>
    <w:rsid w:val="001F288B"/>
    <w:rsid w:val="001F2F07"/>
    <w:rsid w:val="001F2F69"/>
    <w:rsid w:val="001F31B4"/>
    <w:rsid w:val="001F335D"/>
    <w:rsid w:val="001F38B0"/>
    <w:rsid w:val="001F43FD"/>
    <w:rsid w:val="001F4A55"/>
    <w:rsid w:val="001F5166"/>
    <w:rsid w:val="001F6485"/>
    <w:rsid w:val="001F6601"/>
    <w:rsid w:val="001F71FE"/>
    <w:rsid w:val="001F7612"/>
    <w:rsid w:val="001F7896"/>
    <w:rsid w:val="0020143A"/>
    <w:rsid w:val="002015D1"/>
    <w:rsid w:val="002016FC"/>
    <w:rsid w:val="0020180E"/>
    <w:rsid w:val="00201E66"/>
    <w:rsid w:val="0020206A"/>
    <w:rsid w:val="002026DD"/>
    <w:rsid w:val="0020368A"/>
    <w:rsid w:val="00203BEB"/>
    <w:rsid w:val="00203E84"/>
    <w:rsid w:val="00204841"/>
    <w:rsid w:val="00205326"/>
    <w:rsid w:val="0020565E"/>
    <w:rsid w:val="00205BB6"/>
    <w:rsid w:val="00205D15"/>
    <w:rsid w:val="00205F8A"/>
    <w:rsid w:val="00205F94"/>
    <w:rsid w:val="002064BE"/>
    <w:rsid w:val="002068DD"/>
    <w:rsid w:val="00206C25"/>
    <w:rsid w:val="00206FF3"/>
    <w:rsid w:val="00207100"/>
    <w:rsid w:val="00207376"/>
    <w:rsid w:val="002107E1"/>
    <w:rsid w:val="00210B3B"/>
    <w:rsid w:val="0021125C"/>
    <w:rsid w:val="002122CC"/>
    <w:rsid w:val="00213026"/>
    <w:rsid w:val="00213112"/>
    <w:rsid w:val="00213AA1"/>
    <w:rsid w:val="00213C36"/>
    <w:rsid w:val="002144BE"/>
    <w:rsid w:val="002145D8"/>
    <w:rsid w:val="0021515F"/>
    <w:rsid w:val="002166C9"/>
    <w:rsid w:val="00216C80"/>
    <w:rsid w:val="002172DD"/>
    <w:rsid w:val="00217674"/>
    <w:rsid w:val="00217D50"/>
    <w:rsid w:val="00217F57"/>
    <w:rsid w:val="00220E47"/>
    <w:rsid w:val="00220F6A"/>
    <w:rsid w:val="00221BDD"/>
    <w:rsid w:val="00221F09"/>
    <w:rsid w:val="0022209B"/>
    <w:rsid w:val="002222FD"/>
    <w:rsid w:val="002225AC"/>
    <w:rsid w:val="002229BD"/>
    <w:rsid w:val="00222A7E"/>
    <w:rsid w:val="00222AC7"/>
    <w:rsid w:val="00222BC0"/>
    <w:rsid w:val="0022314B"/>
    <w:rsid w:val="00223535"/>
    <w:rsid w:val="002238CE"/>
    <w:rsid w:val="00224294"/>
    <w:rsid w:val="00225554"/>
    <w:rsid w:val="00226338"/>
    <w:rsid w:val="00226761"/>
    <w:rsid w:val="00226F54"/>
    <w:rsid w:val="0022729E"/>
    <w:rsid w:val="0022748E"/>
    <w:rsid w:val="00230150"/>
    <w:rsid w:val="00231081"/>
    <w:rsid w:val="00231636"/>
    <w:rsid w:val="002318F9"/>
    <w:rsid w:val="00231C2C"/>
    <w:rsid w:val="00232239"/>
    <w:rsid w:val="002328A0"/>
    <w:rsid w:val="00232901"/>
    <w:rsid w:val="00232C4A"/>
    <w:rsid w:val="00232EE8"/>
    <w:rsid w:val="002336CE"/>
    <w:rsid w:val="002338D3"/>
    <w:rsid w:val="00233DD1"/>
    <w:rsid w:val="00234E2E"/>
    <w:rsid w:val="00234E4A"/>
    <w:rsid w:val="00235094"/>
    <w:rsid w:val="00235430"/>
    <w:rsid w:val="002355B7"/>
    <w:rsid w:val="002356C0"/>
    <w:rsid w:val="00235736"/>
    <w:rsid w:val="00236097"/>
    <w:rsid w:val="002368A2"/>
    <w:rsid w:val="00236DF8"/>
    <w:rsid w:val="00237399"/>
    <w:rsid w:val="00237AF4"/>
    <w:rsid w:val="00240CA6"/>
    <w:rsid w:val="00240ECE"/>
    <w:rsid w:val="002415D4"/>
    <w:rsid w:val="00241CBF"/>
    <w:rsid w:val="00242331"/>
    <w:rsid w:val="00242DD6"/>
    <w:rsid w:val="00243B33"/>
    <w:rsid w:val="00243D62"/>
    <w:rsid w:val="00243DC0"/>
    <w:rsid w:val="002440F0"/>
    <w:rsid w:val="002442EA"/>
    <w:rsid w:val="002449D8"/>
    <w:rsid w:val="00245228"/>
    <w:rsid w:val="00245593"/>
    <w:rsid w:val="00245BEB"/>
    <w:rsid w:val="0024630E"/>
    <w:rsid w:val="00246363"/>
    <w:rsid w:val="00246417"/>
    <w:rsid w:val="00246865"/>
    <w:rsid w:val="00247483"/>
    <w:rsid w:val="00247793"/>
    <w:rsid w:val="002479A2"/>
    <w:rsid w:val="00247BA4"/>
    <w:rsid w:val="002504CB"/>
    <w:rsid w:val="0025090A"/>
    <w:rsid w:val="002509B7"/>
    <w:rsid w:val="00251047"/>
    <w:rsid w:val="00252055"/>
    <w:rsid w:val="002526C4"/>
    <w:rsid w:val="00252999"/>
    <w:rsid w:val="00252D1A"/>
    <w:rsid w:val="0025346E"/>
    <w:rsid w:val="00253FCA"/>
    <w:rsid w:val="002542F3"/>
    <w:rsid w:val="002543EB"/>
    <w:rsid w:val="00254C63"/>
    <w:rsid w:val="00255109"/>
    <w:rsid w:val="002554EE"/>
    <w:rsid w:val="00255656"/>
    <w:rsid w:val="00255ADD"/>
    <w:rsid w:val="00256F89"/>
    <w:rsid w:val="002571BA"/>
    <w:rsid w:val="00257573"/>
    <w:rsid w:val="00260127"/>
    <w:rsid w:val="0026018A"/>
    <w:rsid w:val="00260334"/>
    <w:rsid w:val="002603CC"/>
    <w:rsid w:val="00260588"/>
    <w:rsid w:val="0026059A"/>
    <w:rsid w:val="00260686"/>
    <w:rsid w:val="00260762"/>
    <w:rsid w:val="002609D8"/>
    <w:rsid w:val="00260A13"/>
    <w:rsid w:val="00260DFD"/>
    <w:rsid w:val="002618A3"/>
    <w:rsid w:val="00261A31"/>
    <w:rsid w:val="00261ADC"/>
    <w:rsid w:val="00261EC2"/>
    <w:rsid w:val="0026216D"/>
    <w:rsid w:val="00262770"/>
    <w:rsid w:val="00262B22"/>
    <w:rsid w:val="0026328D"/>
    <w:rsid w:val="00263514"/>
    <w:rsid w:val="00263AFE"/>
    <w:rsid w:val="00263D2D"/>
    <w:rsid w:val="002643C0"/>
    <w:rsid w:val="00264C2D"/>
    <w:rsid w:val="00264F55"/>
    <w:rsid w:val="00265238"/>
    <w:rsid w:val="00265535"/>
    <w:rsid w:val="0026618F"/>
    <w:rsid w:val="002668D9"/>
    <w:rsid w:val="002668F0"/>
    <w:rsid w:val="002671FF"/>
    <w:rsid w:val="00267476"/>
    <w:rsid w:val="00267BBB"/>
    <w:rsid w:val="00267F4E"/>
    <w:rsid w:val="00267F73"/>
    <w:rsid w:val="002707A0"/>
    <w:rsid w:val="00270B3B"/>
    <w:rsid w:val="002715BA"/>
    <w:rsid w:val="00271CDE"/>
    <w:rsid w:val="002722EE"/>
    <w:rsid w:val="00272C85"/>
    <w:rsid w:val="00273CD4"/>
    <w:rsid w:val="00273D09"/>
    <w:rsid w:val="002741AB"/>
    <w:rsid w:val="002743F3"/>
    <w:rsid w:val="002743FC"/>
    <w:rsid w:val="0027465C"/>
    <w:rsid w:val="00274B4A"/>
    <w:rsid w:val="00274E5F"/>
    <w:rsid w:val="00274F68"/>
    <w:rsid w:val="0027543E"/>
    <w:rsid w:val="00275D93"/>
    <w:rsid w:val="00276E89"/>
    <w:rsid w:val="0027731A"/>
    <w:rsid w:val="002773D3"/>
    <w:rsid w:val="002774D5"/>
    <w:rsid w:val="00277ED2"/>
    <w:rsid w:val="002803CF"/>
    <w:rsid w:val="00280B09"/>
    <w:rsid w:val="00280BAF"/>
    <w:rsid w:val="00280C36"/>
    <w:rsid w:val="00280F98"/>
    <w:rsid w:val="002813C5"/>
    <w:rsid w:val="00281572"/>
    <w:rsid w:val="00281713"/>
    <w:rsid w:val="002817F8"/>
    <w:rsid w:val="00281B5B"/>
    <w:rsid w:val="00281CAA"/>
    <w:rsid w:val="00281FC5"/>
    <w:rsid w:val="0028233B"/>
    <w:rsid w:val="00282551"/>
    <w:rsid w:val="00282996"/>
    <w:rsid w:val="00282B03"/>
    <w:rsid w:val="00282E49"/>
    <w:rsid w:val="00283169"/>
    <w:rsid w:val="0028393F"/>
    <w:rsid w:val="002839BF"/>
    <w:rsid w:val="00283C9A"/>
    <w:rsid w:val="00283D0C"/>
    <w:rsid w:val="002847E9"/>
    <w:rsid w:val="002847F4"/>
    <w:rsid w:val="00284F45"/>
    <w:rsid w:val="00286705"/>
    <w:rsid w:val="00287274"/>
    <w:rsid w:val="002872AC"/>
    <w:rsid w:val="0029027A"/>
    <w:rsid w:val="0029038D"/>
    <w:rsid w:val="002905DC"/>
    <w:rsid w:val="0029074C"/>
    <w:rsid w:val="00291178"/>
    <w:rsid w:val="00291286"/>
    <w:rsid w:val="002915B8"/>
    <w:rsid w:val="00291A10"/>
    <w:rsid w:val="00291C80"/>
    <w:rsid w:val="00291CA5"/>
    <w:rsid w:val="00291D96"/>
    <w:rsid w:val="00292150"/>
    <w:rsid w:val="00292516"/>
    <w:rsid w:val="002925C2"/>
    <w:rsid w:val="00293490"/>
    <w:rsid w:val="00294410"/>
    <w:rsid w:val="00294B8F"/>
    <w:rsid w:val="00294D03"/>
    <w:rsid w:val="0029598C"/>
    <w:rsid w:val="00295A41"/>
    <w:rsid w:val="00296335"/>
    <w:rsid w:val="002964A6"/>
    <w:rsid w:val="002966B1"/>
    <w:rsid w:val="0029732C"/>
    <w:rsid w:val="00297521"/>
    <w:rsid w:val="002A0A94"/>
    <w:rsid w:val="002A0DF1"/>
    <w:rsid w:val="002A1332"/>
    <w:rsid w:val="002A16B9"/>
    <w:rsid w:val="002A1904"/>
    <w:rsid w:val="002A1D7E"/>
    <w:rsid w:val="002A20F4"/>
    <w:rsid w:val="002A296A"/>
    <w:rsid w:val="002A4553"/>
    <w:rsid w:val="002A4DC0"/>
    <w:rsid w:val="002A5157"/>
    <w:rsid w:val="002A5509"/>
    <w:rsid w:val="002A65FB"/>
    <w:rsid w:val="002A6A1F"/>
    <w:rsid w:val="002A6BEB"/>
    <w:rsid w:val="002A6ECF"/>
    <w:rsid w:val="002A702B"/>
    <w:rsid w:val="002A7C8E"/>
    <w:rsid w:val="002B02DF"/>
    <w:rsid w:val="002B0773"/>
    <w:rsid w:val="002B13A4"/>
    <w:rsid w:val="002B1C9E"/>
    <w:rsid w:val="002B1CF0"/>
    <w:rsid w:val="002B25C0"/>
    <w:rsid w:val="002B2980"/>
    <w:rsid w:val="002B2F9B"/>
    <w:rsid w:val="002B33BF"/>
    <w:rsid w:val="002B37D7"/>
    <w:rsid w:val="002B3C07"/>
    <w:rsid w:val="002B3D93"/>
    <w:rsid w:val="002B4273"/>
    <w:rsid w:val="002B5086"/>
    <w:rsid w:val="002B5539"/>
    <w:rsid w:val="002B59D5"/>
    <w:rsid w:val="002B5C36"/>
    <w:rsid w:val="002B5C42"/>
    <w:rsid w:val="002B667C"/>
    <w:rsid w:val="002B6F37"/>
    <w:rsid w:val="002B73A5"/>
    <w:rsid w:val="002B74EA"/>
    <w:rsid w:val="002B7C88"/>
    <w:rsid w:val="002B7D4C"/>
    <w:rsid w:val="002C0718"/>
    <w:rsid w:val="002C16E2"/>
    <w:rsid w:val="002C2094"/>
    <w:rsid w:val="002C2ABC"/>
    <w:rsid w:val="002C32F9"/>
    <w:rsid w:val="002C4D8D"/>
    <w:rsid w:val="002C4E08"/>
    <w:rsid w:val="002C5193"/>
    <w:rsid w:val="002C5375"/>
    <w:rsid w:val="002C6026"/>
    <w:rsid w:val="002C6031"/>
    <w:rsid w:val="002C691F"/>
    <w:rsid w:val="002C70C9"/>
    <w:rsid w:val="002C7554"/>
    <w:rsid w:val="002C790B"/>
    <w:rsid w:val="002D0D01"/>
    <w:rsid w:val="002D12F9"/>
    <w:rsid w:val="002D1750"/>
    <w:rsid w:val="002D1EEF"/>
    <w:rsid w:val="002D1F67"/>
    <w:rsid w:val="002D2374"/>
    <w:rsid w:val="002D27F3"/>
    <w:rsid w:val="002D2B80"/>
    <w:rsid w:val="002D2C77"/>
    <w:rsid w:val="002D2E81"/>
    <w:rsid w:val="002D2EA6"/>
    <w:rsid w:val="002D2F8C"/>
    <w:rsid w:val="002D323B"/>
    <w:rsid w:val="002D3BE0"/>
    <w:rsid w:val="002D43E0"/>
    <w:rsid w:val="002D470A"/>
    <w:rsid w:val="002D4DC9"/>
    <w:rsid w:val="002D50EB"/>
    <w:rsid w:val="002D5A25"/>
    <w:rsid w:val="002D5A42"/>
    <w:rsid w:val="002D5A4C"/>
    <w:rsid w:val="002D5F84"/>
    <w:rsid w:val="002D6497"/>
    <w:rsid w:val="002D6807"/>
    <w:rsid w:val="002D6E17"/>
    <w:rsid w:val="002D76E9"/>
    <w:rsid w:val="002D7BF6"/>
    <w:rsid w:val="002D7CE5"/>
    <w:rsid w:val="002D7D7F"/>
    <w:rsid w:val="002D7EF8"/>
    <w:rsid w:val="002E0227"/>
    <w:rsid w:val="002E0CDD"/>
    <w:rsid w:val="002E0D92"/>
    <w:rsid w:val="002E10DC"/>
    <w:rsid w:val="002E110E"/>
    <w:rsid w:val="002E1221"/>
    <w:rsid w:val="002E1BDA"/>
    <w:rsid w:val="002E1E31"/>
    <w:rsid w:val="002E1F2C"/>
    <w:rsid w:val="002E1F55"/>
    <w:rsid w:val="002E1F95"/>
    <w:rsid w:val="002E2B6B"/>
    <w:rsid w:val="002E2CFB"/>
    <w:rsid w:val="002E2F64"/>
    <w:rsid w:val="002E3883"/>
    <w:rsid w:val="002E39CD"/>
    <w:rsid w:val="002E3AF9"/>
    <w:rsid w:val="002E3B46"/>
    <w:rsid w:val="002E3E83"/>
    <w:rsid w:val="002E4DF5"/>
    <w:rsid w:val="002E4FA6"/>
    <w:rsid w:val="002E5AFC"/>
    <w:rsid w:val="002E609C"/>
    <w:rsid w:val="002E645F"/>
    <w:rsid w:val="002E6E52"/>
    <w:rsid w:val="002E6F05"/>
    <w:rsid w:val="002E7783"/>
    <w:rsid w:val="002E77D4"/>
    <w:rsid w:val="002E7D2F"/>
    <w:rsid w:val="002E7D9A"/>
    <w:rsid w:val="002F03DF"/>
    <w:rsid w:val="002F095D"/>
    <w:rsid w:val="002F0ED9"/>
    <w:rsid w:val="002F1219"/>
    <w:rsid w:val="002F13B0"/>
    <w:rsid w:val="002F15B8"/>
    <w:rsid w:val="002F1663"/>
    <w:rsid w:val="002F18AE"/>
    <w:rsid w:val="002F22D1"/>
    <w:rsid w:val="002F2711"/>
    <w:rsid w:val="002F282C"/>
    <w:rsid w:val="002F2F65"/>
    <w:rsid w:val="002F3044"/>
    <w:rsid w:val="002F33B1"/>
    <w:rsid w:val="002F3946"/>
    <w:rsid w:val="002F3B2D"/>
    <w:rsid w:val="002F3F91"/>
    <w:rsid w:val="002F432A"/>
    <w:rsid w:val="002F536E"/>
    <w:rsid w:val="002F628C"/>
    <w:rsid w:val="002F6307"/>
    <w:rsid w:val="002F704E"/>
    <w:rsid w:val="002F77D3"/>
    <w:rsid w:val="00300365"/>
    <w:rsid w:val="00301D23"/>
    <w:rsid w:val="00302013"/>
    <w:rsid w:val="00302050"/>
    <w:rsid w:val="00302098"/>
    <w:rsid w:val="00302AFA"/>
    <w:rsid w:val="00302F18"/>
    <w:rsid w:val="00302FCA"/>
    <w:rsid w:val="00303219"/>
    <w:rsid w:val="00303279"/>
    <w:rsid w:val="003036C8"/>
    <w:rsid w:val="00303936"/>
    <w:rsid w:val="00303989"/>
    <w:rsid w:val="00304627"/>
    <w:rsid w:val="00304725"/>
    <w:rsid w:val="00304811"/>
    <w:rsid w:val="00304BCE"/>
    <w:rsid w:val="00304CE4"/>
    <w:rsid w:val="00304FAB"/>
    <w:rsid w:val="00305619"/>
    <w:rsid w:val="00306211"/>
    <w:rsid w:val="003069EA"/>
    <w:rsid w:val="00307126"/>
    <w:rsid w:val="00307158"/>
    <w:rsid w:val="0030732B"/>
    <w:rsid w:val="00307349"/>
    <w:rsid w:val="003078DB"/>
    <w:rsid w:val="0030793B"/>
    <w:rsid w:val="003109BC"/>
    <w:rsid w:val="00310C95"/>
    <w:rsid w:val="0031189F"/>
    <w:rsid w:val="00311B94"/>
    <w:rsid w:val="00311E5B"/>
    <w:rsid w:val="003130DA"/>
    <w:rsid w:val="0031356B"/>
    <w:rsid w:val="003135BD"/>
    <w:rsid w:val="003144E8"/>
    <w:rsid w:val="003146DE"/>
    <w:rsid w:val="00314898"/>
    <w:rsid w:val="00315235"/>
    <w:rsid w:val="003156AB"/>
    <w:rsid w:val="0031597C"/>
    <w:rsid w:val="00315D25"/>
    <w:rsid w:val="00316AC2"/>
    <w:rsid w:val="00316E50"/>
    <w:rsid w:val="003176BC"/>
    <w:rsid w:val="00317929"/>
    <w:rsid w:val="003205DC"/>
    <w:rsid w:val="00321102"/>
    <w:rsid w:val="00321C5E"/>
    <w:rsid w:val="00322643"/>
    <w:rsid w:val="003232A7"/>
    <w:rsid w:val="00323747"/>
    <w:rsid w:val="00323829"/>
    <w:rsid w:val="00323D03"/>
    <w:rsid w:val="00323D23"/>
    <w:rsid w:val="0032480A"/>
    <w:rsid w:val="00324C40"/>
    <w:rsid w:val="00324DC5"/>
    <w:rsid w:val="00324EB2"/>
    <w:rsid w:val="003250E9"/>
    <w:rsid w:val="00325145"/>
    <w:rsid w:val="0032539C"/>
    <w:rsid w:val="0032539D"/>
    <w:rsid w:val="00325492"/>
    <w:rsid w:val="00325642"/>
    <w:rsid w:val="0032585D"/>
    <w:rsid w:val="003258B6"/>
    <w:rsid w:val="00325D6C"/>
    <w:rsid w:val="00325E2A"/>
    <w:rsid w:val="00326497"/>
    <w:rsid w:val="00326A64"/>
    <w:rsid w:val="00326E77"/>
    <w:rsid w:val="00326FC2"/>
    <w:rsid w:val="00327466"/>
    <w:rsid w:val="0032765B"/>
    <w:rsid w:val="00327A16"/>
    <w:rsid w:val="00327F98"/>
    <w:rsid w:val="0033025D"/>
    <w:rsid w:val="00330649"/>
    <w:rsid w:val="003311ED"/>
    <w:rsid w:val="003314B5"/>
    <w:rsid w:val="00331508"/>
    <w:rsid w:val="003316BB"/>
    <w:rsid w:val="00331701"/>
    <w:rsid w:val="003319A0"/>
    <w:rsid w:val="00332024"/>
    <w:rsid w:val="003322B4"/>
    <w:rsid w:val="003322EA"/>
    <w:rsid w:val="003328CB"/>
    <w:rsid w:val="00332C7B"/>
    <w:rsid w:val="00333C6A"/>
    <w:rsid w:val="00333FF8"/>
    <w:rsid w:val="003345DD"/>
    <w:rsid w:val="003346AF"/>
    <w:rsid w:val="00334AE5"/>
    <w:rsid w:val="00334D37"/>
    <w:rsid w:val="00334DCA"/>
    <w:rsid w:val="00335712"/>
    <w:rsid w:val="00335ACA"/>
    <w:rsid w:val="0033610D"/>
    <w:rsid w:val="003361DA"/>
    <w:rsid w:val="00336558"/>
    <w:rsid w:val="00336C4F"/>
    <w:rsid w:val="00336D45"/>
    <w:rsid w:val="00336E32"/>
    <w:rsid w:val="003372AF"/>
    <w:rsid w:val="003372FA"/>
    <w:rsid w:val="00337903"/>
    <w:rsid w:val="003411EB"/>
    <w:rsid w:val="00341345"/>
    <w:rsid w:val="003419DD"/>
    <w:rsid w:val="0034212A"/>
    <w:rsid w:val="0034263B"/>
    <w:rsid w:val="00342EFF"/>
    <w:rsid w:val="00342FF8"/>
    <w:rsid w:val="003434BA"/>
    <w:rsid w:val="0034370B"/>
    <w:rsid w:val="00343711"/>
    <w:rsid w:val="00343CDA"/>
    <w:rsid w:val="00343D6B"/>
    <w:rsid w:val="00343E84"/>
    <w:rsid w:val="003440CB"/>
    <w:rsid w:val="003441B9"/>
    <w:rsid w:val="003445BC"/>
    <w:rsid w:val="003446E3"/>
    <w:rsid w:val="003446FD"/>
    <w:rsid w:val="00344761"/>
    <w:rsid w:val="003448CE"/>
    <w:rsid w:val="00344D26"/>
    <w:rsid w:val="003451F6"/>
    <w:rsid w:val="003458DF"/>
    <w:rsid w:val="00345A4D"/>
    <w:rsid w:val="00345CC7"/>
    <w:rsid w:val="00345F69"/>
    <w:rsid w:val="003463D2"/>
    <w:rsid w:val="00346666"/>
    <w:rsid w:val="003468F9"/>
    <w:rsid w:val="00346A6A"/>
    <w:rsid w:val="00346ABE"/>
    <w:rsid w:val="00346ABF"/>
    <w:rsid w:val="00346B24"/>
    <w:rsid w:val="0034730F"/>
    <w:rsid w:val="00347518"/>
    <w:rsid w:val="0034799D"/>
    <w:rsid w:val="00347A0D"/>
    <w:rsid w:val="0035060D"/>
    <w:rsid w:val="00350DD1"/>
    <w:rsid w:val="00351222"/>
    <w:rsid w:val="003515B1"/>
    <w:rsid w:val="00351F0D"/>
    <w:rsid w:val="00352B4F"/>
    <w:rsid w:val="00352BD5"/>
    <w:rsid w:val="003530E2"/>
    <w:rsid w:val="0035334D"/>
    <w:rsid w:val="003535F1"/>
    <w:rsid w:val="00353928"/>
    <w:rsid w:val="0035400B"/>
    <w:rsid w:val="00354DA7"/>
    <w:rsid w:val="00354DAC"/>
    <w:rsid w:val="00354DF5"/>
    <w:rsid w:val="00354F73"/>
    <w:rsid w:val="00354F77"/>
    <w:rsid w:val="00355442"/>
    <w:rsid w:val="003556C5"/>
    <w:rsid w:val="00355794"/>
    <w:rsid w:val="00355838"/>
    <w:rsid w:val="00356437"/>
    <w:rsid w:val="003566B5"/>
    <w:rsid w:val="003570A7"/>
    <w:rsid w:val="003571C0"/>
    <w:rsid w:val="0035745D"/>
    <w:rsid w:val="0035775E"/>
    <w:rsid w:val="00357BAA"/>
    <w:rsid w:val="00357DA9"/>
    <w:rsid w:val="00360E57"/>
    <w:rsid w:val="00360E6B"/>
    <w:rsid w:val="00361573"/>
    <w:rsid w:val="003616F6"/>
    <w:rsid w:val="00361AAD"/>
    <w:rsid w:val="00363726"/>
    <w:rsid w:val="003637E5"/>
    <w:rsid w:val="0036397D"/>
    <w:rsid w:val="00363B57"/>
    <w:rsid w:val="00363E53"/>
    <w:rsid w:val="00363F2C"/>
    <w:rsid w:val="00363F63"/>
    <w:rsid w:val="0036470E"/>
    <w:rsid w:val="0036535F"/>
    <w:rsid w:val="00365E75"/>
    <w:rsid w:val="00365EB0"/>
    <w:rsid w:val="00365EC4"/>
    <w:rsid w:val="003665D8"/>
    <w:rsid w:val="003667F2"/>
    <w:rsid w:val="00366A7E"/>
    <w:rsid w:val="00366E41"/>
    <w:rsid w:val="00366F08"/>
    <w:rsid w:val="00367106"/>
    <w:rsid w:val="003679A8"/>
    <w:rsid w:val="003679D3"/>
    <w:rsid w:val="00367B44"/>
    <w:rsid w:val="0037049C"/>
    <w:rsid w:val="00371266"/>
    <w:rsid w:val="00371283"/>
    <w:rsid w:val="00371A7A"/>
    <w:rsid w:val="00372638"/>
    <w:rsid w:val="003728DB"/>
    <w:rsid w:val="00372F2E"/>
    <w:rsid w:val="0037320C"/>
    <w:rsid w:val="00373325"/>
    <w:rsid w:val="003739E7"/>
    <w:rsid w:val="003740BD"/>
    <w:rsid w:val="00374378"/>
    <w:rsid w:val="00374764"/>
    <w:rsid w:val="00374A91"/>
    <w:rsid w:val="00374CB7"/>
    <w:rsid w:val="00375011"/>
    <w:rsid w:val="003756C7"/>
    <w:rsid w:val="003757D6"/>
    <w:rsid w:val="00375AA0"/>
    <w:rsid w:val="00376495"/>
    <w:rsid w:val="0037654B"/>
    <w:rsid w:val="0037663F"/>
    <w:rsid w:val="00376A0D"/>
    <w:rsid w:val="00376BC1"/>
    <w:rsid w:val="00377073"/>
    <w:rsid w:val="003773D7"/>
    <w:rsid w:val="003806AF"/>
    <w:rsid w:val="003807CF"/>
    <w:rsid w:val="003809CF"/>
    <w:rsid w:val="00380DCD"/>
    <w:rsid w:val="00380FD2"/>
    <w:rsid w:val="003810CE"/>
    <w:rsid w:val="00381412"/>
    <w:rsid w:val="003816D2"/>
    <w:rsid w:val="003818D4"/>
    <w:rsid w:val="00381E42"/>
    <w:rsid w:val="00381ECA"/>
    <w:rsid w:val="00381F58"/>
    <w:rsid w:val="003821DB"/>
    <w:rsid w:val="00382654"/>
    <w:rsid w:val="0038269E"/>
    <w:rsid w:val="003829CE"/>
    <w:rsid w:val="003830B9"/>
    <w:rsid w:val="003832E7"/>
    <w:rsid w:val="00383398"/>
    <w:rsid w:val="003834BD"/>
    <w:rsid w:val="0038368A"/>
    <w:rsid w:val="00383E38"/>
    <w:rsid w:val="00383EB4"/>
    <w:rsid w:val="0038496B"/>
    <w:rsid w:val="00384B62"/>
    <w:rsid w:val="00384C6D"/>
    <w:rsid w:val="00384C7C"/>
    <w:rsid w:val="00384C87"/>
    <w:rsid w:val="003879BE"/>
    <w:rsid w:val="003909E9"/>
    <w:rsid w:val="00390AA7"/>
    <w:rsid w:val="00390D52"/>
    <w:rsid w:val="00391407"/>
    <w:rsid w:val="003914AE"/>
    <w:rsid w:val="003914DA"/>
    <w:rsid w:val="00391E5E"/>
    <w:rsid w:val="00392179"/>
    <w:rsid w:val="0039286B"/>
    <w:rsid w:val="00392BA3"/>
    <w:rsid w:val="00392D05"/>
    <w:rsid w:val="003931AE"/>
    <w:rsid w:val="00393226"/>
    <w:rsid w:val="00393779"/>
    <w:rsid w:val="00393B91"/>
    <w:rsid w:val="00393E5B"/>
    <w:rsid w:val="00394725"/>
    <w:rsid w:val="00395067"/>
    <w:rsid w:val="003959EF"/>
    <w:rsid w:val="00396201"/>
    <w:rsid w:val="00396AAC"/>
    <w:rsid w:val="00396B64"/>
    <w:rsid w:val="0039764D"/>
    <w:rsid w:val="00397831"/>
    <w:rsid w:val="003A0575"/>
    <w:rsid w:val="003A077C"/>
    <w:rsid w:val="003A09ED"/>
    <w:rsid w:val="003A10C2"/>
    <w:rsid w:val="003A1B80"/>
    <w:rsid w:val="003A22B7"/>
    <w:rsid w:val="003A2344"/>
    <w:rsid w:val="003A25C3"/>
    <w:rsid w:val="003A268C"/>
    <w:rsid w:val="003A3369"/>
    <w:rsid w:val="003A3DFD"/>
    <w:rsid w:val="003A40EA"/>
    <w:rsid w:val="003A42E1"/>
    <w:rsid w:val="003A4456"/>
    <w:rsid w:val="003A46DE"/>
    <w:rsid w:val="003A498B"/>
    <w:rsid w:val="003A5441"/>
    <w:rsid w:val="003A58E3"/>
    <w:rsid w:val="003A5C80"/>
    <w:rsid w:val="003A5C86"/>
    <w:rsid w:val="003A60E6"/>
    <w:rsid w:val="003A64CF"/>
    <w:rsid w:val="003A6572"/>
    <w:rsid w:val="003A66C8"/>
    <w:rsid w:val="003A6A6E"/>
    <w:rsid w:val="003A7B0B"/>
    <w:rsid w:val="003B04B6"/>
    <w:rsid w:val="003B0A17"/>
    <w:rsid w:val="003B0EAC"/>
    <w:rsid w:val="003B24CA"/>
    <w:rsid w:val="003B256A"/>
    <w:rsid w:val="003B2A6B"/>
    <w:rsid w:val="003B306F"/>
    <w:rsid w:val="003B30CD"/>
    <w:rsid w:val="003B31D0"/>
    <w:rsid w:val="003B3605"/>
    <w:rsid w:val="003B3653"/>
    <w:rsid w:val="003B38AF"/>
    <w:rsid w:val="003B3D24"/>
    <w:rsid w:val="003B3E84"/>
    <w:rsid w:val="003B3F1A"/>
    <w:rsid w:val="003B3F46"/>
    <w:rsid w:val="003B4088"/>
    <w:rsid w:val="003B4187"/>
    <w:rsid w:val="003B5064"/>
    <w:rsid w:val="003B5125"/>
    <w:rsid w:val="003B520A"/>
    <w:rsid w:val="003B557F"/>
    <w:rsid w:val="003B55EC"/>
    <w:rsid w:val="003B5759"/>
    <w:rsid w:val="003B5896"/>
    <w:rsid w:val="003B5B37"/>
    <w:rsid w:val="003B5BCA"/>
    <w:rsid w:val="003B6610"/>
    <w:rsid w:val="003B6E4A"/>
    <w:rsid w:val="003B71C7"/>
    <w:rsid w:val="003B74D2"/>
    <w:rsid w:val="003B7AF1"/>
    <w:rsid w:val="003C0265"/>
    <w:rsid w:val="003C047C"/>
    <w:rsid w:val="003C04BF"/>
    <w:rsid w:val="003C05D4"/>
    <w:rsid w:val="003C0AF1"/>
    <w:rsid w:val="003C0DAD"/>
    <w:rsid w:val="003C0E28"/>
    <w:rsid w:val="003C0F18"/>
    <w:rsid w:val="003C0FF9"/>
    <w:rsid w:val="003C1829"/>
    <w:rsid w:val="003C1DF8"/>
    <w:rsid w:val="003C24B6"/>
    <w:rsid w:val="003C2F3E"/>
    <w:rsid w:val="003C2F4A"/>
    <w:rsid w:val="003C3389"/>
    <w:rsid w:val="003C3419"/>
    <w:rsid w:val="003C3AD0"/>
    <w:rsid w:val="003C42A0"/>
    <w:rsid w:val="003C45C2"/>
    <w:rsid w:val="003C5001"/>
    <w:rsid w:val="003C58A4"/>
    <w:rsid w:val="003C5D4B"/>
    <w:rsid w:val="003C6060"/>
    <w:rsid w:val="003C6154"/>
    <w:rsid w:val="003C617E"/>
    <w:rsid w:val="003C641A"/>
    <w:rsid w:val="003C688F"/>
    <w:rsid w:val="003C68E1"/>
    <w:rsid w:val="003C6EFA"/>
    <w:rsid w:val="003C7303"/>
    <w:rsid w:val="003C77DC"/>
    <w:rsid w:val="003C7EF1"/>
    <w:rsid w:val="003D03CA"/>
    <w:rsid w:val="003D0E1D"/>
    <w:rsid w:val="003D0E68"/>
    <w:rsid w:val="003D1310"/>
    <w:rsid w:val="003D14CC"/>
    <w:rsid w:val="003D2DED"/>
    <w:rsid w:val="003D3D21"/>
    <w:rsid w:val="003D3D57"/>
    <w:rsid w:val="003D3E16"/>
    <w:rsid w:val="003D3F0F"/>
    <w:rsid w:val="003D3FE7"/>
    <w:rsid w:val="003D4542"/>
    <w:rsid w:val="003D463B"/>
    <w:rsid w:val="003D49A7"/>
    <w:rsid w:val="003D4BBB"/>
    <w:rsid w:val="003D509A"/>
    <w:rsid w:val="003D54A6"/>
    <w:rsid w:val="003D5597"/>
    <w:rsid w:val="003D6D45"/>
    <w:rsid w:val="003D6DCB"/>
    <w:rsid w:val="003D70BE"/>
    <w:rsid w:val="003E0527"/>
    <w:rsid w:val="003E08D5"/>
    <w:rsid w:val="003E0DE9"/>
    <w:rsid w:val="003E0F7C"/>
    <w:rsid w:val="003E19B8"/>
    <w:rsid w:val="003E1AD7"/>
    <w:rsid w:val="003E1F32"/>
    <w:rsid w:val="003E1F7D"/>
    <w:rsid w:val="003E2782"/>
    <w:rsid w:val="003E2919"/>
    <w:rsid w:val="003E29BF"/>
    <w:rsid w:val="003E2BD1"/>
    <w:rsid w:val="003E2D8A"/>
    <w:rsid w:val="003E3452"/>
    <w:rsid w:val="003E368A"/>
    <w:rsid w:val="003E4341"/>
    <w:rsid w:val="003E5359"/>
    <w:rsid w:val="003E59EC"/>
    <w:rsid w:val="003E5CA9"/>
    <w:rsid w:val="003E5E99"/>
    <w:rsid w:val="003E62A0"/>
    <w:rsid w:val="003E6356"/>
    <w:rsid w:val="003E6359"/>
    <w:rsid w:val="003E6535"/>
    <w:rsid w:val="003E7415"/>
    <w:rsid w:val="003E74C8"/>
    <w:rsid w:val="003E793F"/>
    <w:rsid w:val="003E7C9D"/>
    <w:rsid w:val="003E7E74"/>
    <w:rsid w:val="003F0082"/>
    <w:rsid w:val="003F0995"/>
    <w:rsid w:val="003F0EBD"/>
    <w:rsid w:val="003F19FB"/>
    <w:rsid w:val="003F1B24"/>
    <w:rsid w:val="003F1EF2"/>
    <w:rsid w:val="003F22BB"/>
    <w:rsid w:val="003F2B72"/>
    <w:rsid w:val="003F2DA5"/>
    <w:rsid w:val="003F2E29"/>
    <w:rsid w:val="003F3052"/>
    <w:rsid w:val="003F426E"/>
    <w:rsid w:val="003F4B54"/>
    <w:rsid w:val="003F4C40"/>
    <w:rsid w:val="003F5191"/>
    <w:rsid w:val="003F5469"/>
    <w:rsid w:val="003F56D7"/>
    <w:rsid w:val="003F5B20"/>
    <w:rsid w:val="003F60D7"/>
    <w:rsid w:val="003F615C"/>
    <w:rsid w:val="003F6312"/>
    <w:rsid w:val="003F6362"/>
    <w:rsid w:val="003F6A66"/>
    <w:rsid w:val="003F6A96"/>
    <w:rsid w:val="003F6B03"/>
    <w:rsid w:val="003F75B3"/>
    <w:rsid w:val="003F7940"/>
    <w:rsid w:val="003F7BDD"/>
    <w:rsid w:val="00400685"/>
    <w:rsid w:val="004008FB"/>
    <w:rsid w:val="004021B0"/>
    <w:rsid w:val="00402290"/>
    <w:rsid w:val="00402AD4"/>
    <w:rsid w:val="00403342"/>
    <w:rsid w:val="0040411D"/>
    <w:rsid w:val="004044D8"/>
    <w:rsid w:val="00404A17"/>
    <w:rsid w:val="00405038"/>
    <w:rsid w:val="0040516C"/>
    <w:rsid w:val="004059ED"/>
    <w:rsid w:val="00405F2C"/>
    <w:rsid w:val="00406FD4"/>
    <w:rsid w:val="00407615"/>
    <w:rsid w:val="00407AB6"/>
    <w:rsid w:val="00407CE7"/>
    <w:rsid w:val="00407DD1"/>
    <w:rsid w:val="004100A6"/>
    <w:rsid w:val="004108C6"/>
    <w:rsid w:val="00410A92"/>
    <w:rsid w:val="00411283"/>
    <w:rsid w:val="00411970"/>
    <w:rsid w:val="00411B6C"/>
    <w:rsid w:val="00411CC6"/>
    <w:rsid w:val="004121CA"/>
    <w:rsid w:val="00412230"/>
    <w:rsid w:val="00412811"/>
    <w:rsid w:val="004136F9"/>
    <w:rsid w:val="00413905"/>
    <w:rsid w:val="00413E18"/>
    <w:rsid w:val="00414023"/>
    <w:rsid w:val="0041448C"/>
    <w:rsid w:val="0041490C"/>
    <w:rsid w:val="00414B36"/>
    <w:rsid w:val="00415A97"/>
    <w:rsid w:val="0041606D"/>
    <w:rsid w:val="004167D9"/>
    <w:rsid w:val="00417284"/>
    <w:rsid w:val="004177B8"/>
    <w:rsid w:val="00417CC6"/>
    <w:rsid w:val="00417D81"/>
    <w:rsid w:val="00417EE9"/>
    <w:rsid w:val="004200A8"/>
    <w:rsid w:val="0042010B"/>
    <w:rsid w:val="0042020D"/>
    <w:rsid w:val="004205C7"/>
    <w:rsid w:val="0042087E"/>
    <w:rsid w:val="004209D2"/>
    <w:rsid w:val="0042104D"/>
    <w:rsid w:val="00421105"/>
    <w:rsid w:val="0042136D"/>
    <w:rsid w:val="004214E2"/>
    <w:rsid w:val="00421979"/>
    <w:rsid w:val="00421F58"/>
    <w:rsid w:val="004220D6"/>
    <w:rsid w:val="00422155"/>
    <w:rsid w:val="00422392"/>
    <w:rsid w:val="004224DA"/>
    <w:rsid w:val="00422707"/>
    <w:rsid w:val="00423283"/>
    <w:rsid w:val="0042388D"/>
    <w:rsid w:val="004240BC"/>
    <w:rsid w:val="0042438E"/>
    <w:rsid w:val="00424A18"/>
    <w:rsid w:val="004251C0"/>
    <w:rsid w:val="004252A0"/>
    <w:rsid w:val="00425D30"/>
    <w:rsid w:val="00425D3A"/>
    <w:rsid w:val="004266B6"/>
    <w:rsid w:val="00427A22"/>
    <w:rsid w:val="00427C4A"/>
    <w:rsid w:val="004303F1"/>
    <w:rsid w:val="00430410"/>
    <w:rsid w:val="0043062E"/>
    <w:rsid w:val="00430674"/>
    <w:rsid w:val="004306C3"/>
    <w:rsid w:val="00430BBE"/>
    <w:rsid w:val="00430BEC"/>
    <w:rsid w:val="00430DD9"/>
    <w:rsid w:val="00431098"/>
    <w:rsid w:val="00431225"/>
    <w:rsid w:val="00431315"/>
    <w:rsid w:val="00431596"/>
    <w:rsid w:val="00431CAF"/>
    <w:rsid w:val="004330B9"/>
    <w:rsid w:val="00433191"/>
    <w:rsid w:val="00433905"/>
    <w:rsid w:val="00433E85"/>
    <w:rsid w:val="00433FD0"/>
    <w:rsid w:val="0043426D"/>
    <w:rsid w:val="0043443A"/>
    <w:rsid w:val="0043463F"/>
    <w:rsid w:val="00434906"/>
    <w:rsid w:val="00434C12"/>
    <w:rsid w:val="00434FC8"/>
    <w:rsid w:val="00435009"/>
    <w:rsid w:val="0043565C"/>
    <w:rsid w:val="00435A09"/>
    <w:rsid w:val="004360BC"/>
    <w:rsid w:val="0043663B"/>
    <w:rsid w:val="004368C0"/>
    <w:rsid w:val="00436928"/>
    <w:rsid w:val="0043695A"/>
    <w:rsid w:val="004376E1"/>
    <w:rsid w:val="0044016E"/>
    <w:rsid w:val="0044081C"/>
    <w:rsid w:val="00440864"/>
    <w:rsid w:val="004409F7"/>
    <w:rsid w:val="00440DD6"/>
    <w:rsid w:val="00440EF3"/>
    <w:rsid w:val="00441177"/>
    <w:rsid w:val="004416B6"/>
    <w:rsid w:val="004417C0"/>
    <w:rsid w:val="00441E0C"/>
    <w:rsid w:val="00441FBA"/>
    <w:rsid w:val="0044260F"/>
    <w:rsid w:val="00442FC0"/>
    <w:rsid w:val="0044313C"/>
    <w:rsid w:val="004441F8"/>
    <w:rsid w:val="00444280"/>
    <w:rsid w:val="004444DE"/>
    <w:rsid w:val="0044466C"/>
    <w:rsid w:val="004446A5"/>
    <w:rsid w:val="00444A34"/>
    <w:rsid w:val="00444D93"/>
    <w:rsid w:val="00445622"/>
    <w:rsid w:val="00445909"/>
    <w:rsid w:val="00445E5F"/>
    <w:rsid w:val="004466D1"/>
    <w:rsid w:val="004466F0"/>
    <w:rsid w:val="00446BBD"/>
    <w:rsid w:val="00446E05"/>
    <w:rsid w:val="00447257"/>
    <w:rsid w:val="004475D5"/>
    <w:rsid w:val="00447794"/>
    <w:rsid w:val="004478E9"/>
    <w:rsid w:val="00447E53"/>
    <w:rsid w:val="0045056A"/>
    <w:rsid w:val="004505A5"/>
    <w:rsid w:val="00450824"/>
    <w:rsid w:val="00451263"/>
    <w:rsid w:val="0045136F"/>
    <w:rsid w:val="00451435"/>
    <w:rsid w:val="004517ED"/>
    <w:rsid w:val="00451AE3"/>
    <w:rsid w:val="00451AE4"/>
    <w:rsid w:val="00451BDF"/>
    <w:rsid w:val="00451EFB"/>
    <w:rsid w:val="00452CCA"/>
    <w:rsid w:val="00452D64"/>
    <w:rsid w:val="00452EAF"/>
    <w:rsid w:val="004536E7"/>
    <w:rsid w:val="004538FE"/>
    <w:rsid w:val="00453F5C"/>
    <w:rsid w:val="0045443C"/>
    <w:rsid w:val="004546C0"/>
    <w:rsid w:val="00454ADA"/>
    <w:rsid w:val="00454E36"/>
    <w:rsid w:val="0045542C"/>
    <w:rsid w:val="004554F5"/>
    <w:rsid w:val="00455645"/>
    <w:rsid w:val="0045580F"/>
    <w:rsid w:val="004559D3"/>
    <w:rsid w:val="004559FF"/>
    <w:rsid w:val="00455CF2"/>
    <w:rsid w:val="004563CB"/>
    <w:rsid w:val="00456518"/>
    <w:rsid w:val="004566A9"/>
    <w:rsid w:val="00456D0F"/>
    <w:rsid w:val="00457172"/>
    <w:rsid w:val="0045781A"/>
    <w:rsid w:val="004602B3"/>
    <w:rsid w:val="004608CA"/>
    <w:rsid w:val="00461805"/>
    <w:rsid w:val="0046218C"/>
    <w:rsid w:val="004621F0"/>
    <w:rsid w:val="004625C0"/>
    <w:rsid w:val="0046333D"/>
    <w:rsid w:val="004639F6"/>
    <w:rsid w:val="00464096"/>
    <w:rsid w:val="00464199"/>
    <w:rsid w:val="00464318"/>
    <w:rsid w:val="004643CF"/>
    <w:rsid w:val="0046445A"/>
    <w:rsid w:val="00464533"/>
    <w:rsid w:val="00464983"/>
    <w:rsid w:val="00464EC5"/>
    <w:rsid w:val="00465032"/>
    <w:rsid w:val="004650AB"/>
    <w:rsid w:val="0046513A"/>
    <w:rsid w:val="0046584D"/>
    <w:rsid w:val="00465A26"/>
    <w:rsid w:val="0046641A"/>
    <w:rsid w:val="00466C21"/>
    <w:rsid w:val="00466C3D"/>
    <w:rsid w:val="00467079"/>
    <w:rsid w:val="004671CC"/>
    <w:rsid w:val="0046782F"/>
    <w:rsid w:val="00467BB4"/>
    <w:rsid w:val="00467CC7"/>
    <w:rsid w:val="00470040"/>
    <w:rsid w:val="00470349"/>
    <w:rsid w:val="004703FE"/>
    <w:rsid w:val="00471241"/>
    <w:rsid w:val="00471E88"/>
    <w:rsid w:val="004721E1"/>
    <w:rsid w:val="004725A0"/>
    <w:rsid w:val="00472C15"/>
    <w:rsid w:val="0047463E"/>
    <w:rsid w:val="004748CC"/>
    <w:rsid w:val="004751D4"/>
    <w:rsid w:val="0047554A"/>
    <w:rsid w:val="00475B7D"/>
    <w:rsid w:val="00475EF1"/>
    <w:rsid w:val="0047664D"/>
    <w:rsid w:val="00476773"/>
    <w:rsid w:val="00476D84"/>
    <w:rsid w:val="0047738F"/>
    <w:rsid w:val="00477624"/>
    <w:rsid w:val="00477DB8"/>
    <w:rsid w:val="00477DEF"/>
    <w:rsid w:val="00481529"/>
    <w:rsid w:val="00481734"/>
    <w:rsid w:val="004817FC"/>
    <w:rsid w:val="00481C80"/>
    <w:rsid w:val="004832BC"/>
    <w:rsid w:val="004834A6"/>
    <w:rsid w:val="00484032"/>
    <w:rsid w:val="00484718"/>
    <w:rsid w:val="0048485D"/>
    <w:rsid w:val="00484CA4"/>
    <w:rsid w:val="00485214"/>
    <w:rsid w:val="004856BD"/>
    <w:rsid w:val="004856C9"/>
    <w:rsid w:val="004858C6"/>
    <w:rsid w:val="00486346"/>
    <w:rsid w:val="0048653A"/>
    <w:rsid w:val="00486E3E"/>
    <w:rsid w:val="00486FC6"/>
    <w:rsid w:val="004873DF"/>
    <w:rsid w:val="00487DA4"/>
    <w:rsid w:val="00490D14"/>
    <w:rsid w:val="004911D0"/>
    <w:rsid w:val="00491A08"/>
    <w:rsid w:val="00491B93"/>
    <w:rsid w:val="0049218B"/>
    <w:rsid w:val="00492BF5"/>
    <w:rsid w:val="00493202"/>
    <w:rsid w:val="0049365E"/>
    <w:rsid w:val="00493790"/>
    <w:rsid w:val="004940AF"/>
    <w:rsid w:val="004943B9"/>
    <w:rsid w:val="004946CD"/>
    <w:rsid w:val="00494769"/>
    <w:rsid w:val="00494B48"/>
    <w:rsid w:val="00495201"/>
    <w:rsid w:val="00495496"/>
    <w:rsid w:val="0049579C"/>
    <w:rsid w:val="00496FAD"/>
    <w:rsid w:val="00497D05"/>
    <w:rsid w:val="004A0009"/>
    <w:rsid w:val="004A07F8"/>
    <w:rsid w:val="004A0C3C"/>
    <w:rsid w:val="004A0DC0"/>
    <w:rsid w:val="004A0F53"/>
    <w:rsid w:val="004A1445"/>
    <w:rsid w:val="004A1870"/>
    <w:rsid w:val="004A1BD9"/>
    <w:rsid w:val="004A1F25"/>
    <w:rsid w:val="004A2501"/>
    <w:rsid w:val="004A2987"/>
    <w:rsid w:val="004A31D8"/>
    <w:rsid w:val="004A3446"/>
    <w:rsid w:val="004A384A"/>
    <w:rsid w:val="004A39E9"/>
    <w:rsid w:val="004A3BF6"/>
    <w:rsid w:val="004A3C45"/>
    <w:rsid w:val="004A3EA5"/>
    <w:rsid w:val="004A411F"/>
    <w:rsid w:val="004A4125"/>
    <w:rsid w:val="004A41E8"/>
    <w:rsid w:val="004A45CF"/>
    <w:rsid w:val="004A489C"/>
    <w:rsid w:val="004A5016"/>
    <w:rsid w:val="004A5037"/>
    <w:rsid w:val="004A5635"/>
    <w:rsid w:val="004A5643"/>
    <w:rsid w:val="004A5C39"/>
    <w:rsid w:val="004A5DE7"/>
    <w:rsid w:val="004A5E63"/>
    <w:rsid w:val="004A5EBB"/>
    <w:rsid w:val="004A6602"/>
    <w:rsid w:val="004A6910"/>
    <w:rsid w:val="004A6AF4"/>
    <w:rsid w:val="004A6F43"/>
    <w:rsid w:val="004A79E4"/>
    <w:rsid w:val="004A7ED1"/>
    <w:rsid w:val="004B0477"/>
    <w:rsid w:val="004B0553"/>
    <w:rsid w:val="004B0680"/>
    <w:rsid w:val="004B08E4"/>
    <w:rsid w:val="004B0D23"/>
    <w:rsid w:val="004B2014"/>
    <w:rsid w:val="004B20DB"/>
    <w:rsid w:val="004B232C"/>
    <w:rsid w:val="004B23D9"/>
    <w:rsid w:val="004B2A5E"/>
    <w:rsid w:val="004B2AF3"/>
    <w:rsid w:val="004B2B38"/>
    <w:rsid w:val="004B2DB5"/>
    <w:rsid w:val="004B36E2"/>
    <w:rsid w:val="004B3D33"/>
    <w:rsid w:val="004B4496"/>
    <w:rsid w:val="004B4593"/>
    <w:rsid w:val="004B45F7"/>
    <w:rsid w:val="004B49A7"/>
    <w:rsid w:val="004B4C81"/>
    <w:rsid w:val="004B4DF6"/>
    <w:rsid w:val="004B5302"/>
    <w:rsid w:val="004B58E0"/>
    <w:rsid w:val="004B612A"/>
    <w:rsid w:val="004B63F0"/>
    <w:rsid w:val="004B64AD"/>
    <w:rsid w:val="004B665C"/>
    <w:rsid w:val="004B6779"/>
    <w:rsid w:val="004B67F1"/>
    <w:rsid w:val="004B687A"/>
    <w:rsid w:val="004B74CE"/>
    <w:rsid w:val="004B7C94"/>
    <w:rsid w:val="004B7E4C"/>
    <w:rsid w:val="004C0102"/>
    <w:rsid w:val="004C0168"/>
    <w:rsid w:val="004C0590"/>
    <w:rsid w:val="004C0631"/>
    <w:rsid w:val="004C0788"/>
    <w:rsid w:val="004C1001"/>
    <w:rsid w:val="004C13EF"/>
    <w:rsid w:val="004C1480"/>
    <w:rsid w:val="004C1529"/>
    <w:rsid w:val="004C1924"/>
    <w:rsid w:val="004C1AEB"/>
    <w:rsid w:val="004C1B3A"/>
    <w:rsid w:val="004C1D6D"/>
    <w:rsid w:val="004C270D"/>
    <w:rsid w:val="004C28EF"/>
    <w:rsid w:val="004C2F6C"/>
    <w:rsid w:val="004C313C"/>
    <w:rsid w:val="004C3261"/>
    <w:rsid w:val="004C371D"/>
    <w:rsid w:val="004C42F6"/>
    <w:rsid w:val="004C4876"/>
    <w:rsid w:val="004C4980"/>
    <w:rsid w:val="004C5121"/>
    <w:rsid w:val="004C5489"/>
    <w:rsid w:val="004C58A1"/>
    <w:rsid w:val="004C5D52"/>
    <w:rsid w:val="004C5EF4"/>
    <w:rsid w:val="004C6788"/>
    <w:rsid w:val="004C6802"/>
    <w:rsid w:val="004C6940"/>
    <w:rsid w:val="004C6B33"/>
    <w:rsid w:val="004C6CB4"/>
    <w:rsid w:val="004C798A"/>
    <w:rsid w:val="004C7C24"/>
    <w:rsid w:val="004D0398"/>
    <w:rsid w:val="004D099A"/>
    <w:rsid w:val="004D0E2E"/>
    <w:rsid w:val="004D14C8"/>
    <w:rsid w:val="004D16E8"/>
    <w:rsid w:val="004D188C"/>
    <w:rsid w:val="004D1ADF"/>
    <w:rsid w:val="004D355D"/>
    <w:rsid w:val="004D3A00"/>
    <w:rsid w:val="004D42D1"/>
    <w:rsid w:val="004D45EA"/>
    <w:rsid w:val="004D46B7"/>
    <w:rsid w:val="004D4913"/>
    <w:rsid w:val="004D575F"/>
    <w:rsid w:val="004D667C"/>
    <w:rsid w:val="004D7020"/>
    <w:rsid w:val="004D7351"/>
    <w:rsid w:val="004D7531"/>
    <w:rsid w:val="004D7610"/>
    <w:rsid w:val="004D7908"/>
    <w:rsid w:val="004D7AF5"/>
    <w:rsid w:val="004D7D47"/>
    <w:rsid w:val="004E072D"/>
    <w:rsid w:val="004E15AF"/>
    <w:rsid w:val="004E24CB"/>
    <w:rsid w:val="004E276B"/>
    <w:rsid w:val="004E2843"/>
    <w:rsid w:val="004E2890"/>
    <w:rsid w:val="004E2938"/>
    <w:rsid w:val="004E3234"/>
    <w:rsid w:val="004E331F"/>
    <w:rsid w:val="004E3735"/>
    <w:rsid w:val="004E473E"/>
    <w:rsid w:val="004E4889"/>
    <w:rsid w:val="004E4F8D"/>
    <w:rsid w:val="004E55A4"/>
    <w:rsid w:val="004E5A51"/>
    <w:rsid w:val="004E5C42"/>
    <w:rsid w:val="004E5D7C"/>
    <w:rsid w:val="004E5DD4"/>
    <w:rsid w:val="004E5E8B"/>
    <w:rsid w:val="004E5F88"/>
    <w:rsid w:val="004E62F6"/>
    <w:rsid w:val="004E6493"/>
    <w:rsid w:val="004E6830"/>
    <w:rsid w:val="004E6850"/>
    <w:rsid w:val="004E7350"/>
    <w:rsid w:val="004E7360"/>
    <w:rsid w:val="004E7477"/>
    <w:rsid w:val="004E774F"/>
    <w:rsid w:val="004E77AC"/>
    <w:rsid w:val="004E781D"/>
    <w:rsid w:val="004E7EC2"/>
    <w:rsid w:val="004F0451"/>
    <w:rsid w:val="004F076A"/>
    <w:rsid w:val="004F07A0"/>
    <w:rsid w:val="004F0BF5"/>
    <w:rsid w:val="004F1066"/>
    <w:rsid w:val="004F1564"/>
    <w:rsid w:val="004F1633"/>
    <w:rsid w:val="004F1EF2"/>
    <w:rsid w:val="004F2266"/>
    <w:rsid w:val="004F293F"/>
    <w:rsid w:val="004F30C8"/>
    <w:rsid w:val="004F31C6"/>
    <w:rsid w:val="004F51B5"/>
    <w:rsid w:val="004F5280"/>
    <w:rsid w:val="004F5326"/>
    <w:rsid w:val="004F53B2"/>
    <w:rsid w:val="004F57EF"/>
    <w:rsid w:val="004F65B0"/>
    <w:rsid w:val="004F65FD"/>
    <w:rsid w:val="004F6856"/>
    <w:rsid w:val="004F6C56"/>
    <w:rsid w:val="004F7738"/>
    <w:rsid w:val="004F780D"/>
    <w:rsid w:val="004F7D2D"/>
    <w:rsid w:val="005001FB"/>
    <w:rsid w:val="00500D6E"/>
    <w:rsid w:val="00500E83"/>
    <w:rsid w:val="00500FE9"/>
    <w:rsid w:val="0050148F"/>
    <w:rsid w:val="00501FDC"/>
    <w:rsid w:val="0050243C"/>
    <w:rsid w:val="005024A9"/>
    <w:rsid w:val="00502F06"/>
    <w:rsid w:val="005033E6"/>
    <w:rsid w:val="0050352D"/>
    <w:rsid w:val="0050388C"/>
    <w:rsid w:val="00503CE3"/>
    <w:rsid w:val="005043E9"/>
    <w:rsid w:val="005049D0"/>
    <w:rsid w:val="00504C6A"/>
    <w:rsid w:val="00504F36"/>
    <w:rsid w:val="00504FF3"/>
    <w:rsid w:val="005051F0"/>
    <w:rsid w:val="00505981"/>
    <w:rsid w:val="00506A5A"/>
    <w:rsid w:val="00507587"/>
    <w:rsid w:val="00510F1F"/>
    <w:rsid w:val="00511B92"/>
    <w:rsid w:val="005124A4"/>
    <w:rsid w:val="00512D79"/>
    <w:rsid w:val="0051337C"/>
    <w:rsid w:val="00513398"/>
    <w:rsid w:val="0051348E"/>
    <w:rsid w:val="00513BF3"/>
    <w:rsid w:val="00514045"/>
    <w:rsid w:val="0051429F"/>
    <w:rsid w:val="005145E8"/>
    <w:rsid w:val="0051470D"/>
    <w:rsid w:val="00514EEE"/>
    <w:rsid w:val="00515397"/>
    <w:rsid w:val="0051589C"/>
    <w:rsid w:val="005159F6"/>
    <w:rsid w:val="00515B81"/>
    <w:rsid w:val="00515E3E"/>
    <w:rsid w:val="00516196"/>
    <w:rsid w:val="00516672"/>
    <w:rsid w:val="00516981"/>
    <w:rsid w:val="00517C59"/>
    <w:rsid w:val="00517CB8"/>
    <w:rsid w:val="00517DC7"/>
    <w:rsid w:val="00520400"/>
    <w:rsid w:val="00520834"/>
    <w:rsid w:val="005212C4"/>
    <w:rsid w:val="0052142E"/>
    <w:rsid w:val="005214A3"/>
    <w:rsid w:val="00521B48"/>
    <w:rsid w:val="0052221C"/>
    <w:rsid w:val="00522411"/>
    <w:rsid w:val="00522E43"/>
    <w:rsid w:val="00523830"/>
    <w:rsid w:val="00523B2B"/>
    <w:rsid w:val="00523BF6"/>
    <w:rsid w:val="00524B4B"/>
    <w:rsid w:val="00524CE7"/>
    <w:rsid w:val="005250E3"/>
    <w:rsid w:val="00525D9C"/>
    <w:rsid w:val="00525E23"/>
    <w:rsid w:val="00525E42"/>
    <w:rsid w:val="00526113"/>
    <w:rsid w:val="005264BE"/>
    <w:rsid w:val="00526504"/>
    <w:rsid w:val="00526665"/>
    <w:rsid w:val="00527360"/>
    <w:rsid w:val="0052759C"/>
    <w:rsid w:val="005302A7"/>
    <w:rsid w:val="00530B62"/>
    <w:rsid w:val="00530B63"/>
    <w:rsid w:val="00530C41"/>
    <w:rsid w:val="00530F07"/>
    <w:rsid w:val="00531363"/>
    <w:rsid w:val="005313DB"/>
    <w:rsid w:val="005321D1"/>
    <w:rsid w:val="0053233F"/>
    <w:rsid w:val="00532805"/>
    <w:rsid w:val="00532AD3"/>
    <w:rsid w:val="00532AFF"/>
    <w:rsid w:val="005332E9"/>
    <w:rsid w:val="005341C9"/>
    <w:rsid w:val="00534314"/>
    <w:rsid w:val="00534571"/>
    <w:rsid w:val="005351E3"/>
    <w:rsid w:val="00536544"/>
    <w:rsid w:val="005365D0"/>
    <w:rsid w:val="005367DD"/>
    <w:rsid w:val="00536995"/>
    <w:rsid w:val="00536E6C"/>
    <w:rsid w:val="00537063"/>
    <w:rsid w:val="005371C2"/>
    <w:rsid w:val="0053763B"/>
    <w:rsid w:val="00537683"/>
    <w:rsid w:val="005376AD"/>
    <w:rsid w:val="00537ABF"/>
    <w:rsid w:val="0054002C"/>
    <w:rsid w:val="00540709"/>
    <w:rsid w:val="00540B60"/>
    <w:rsid w:val="0054138C"/>
    <w:rsid w:val="00541550"/>
    <w:rsid w:val="00541ABC"/>
    <w:rsid w:val="00541E30"/>
    <w:rsid w:val="00541F38"/>
    <w:rsid w:val="005427BD"/>
    <w:rsid w:val="00542D6C"/>
    <w:rsid w:val="00542E68"/>
    <w:rsid w:val="00543389"/>
    <w:rsid w:val="0054409C"/>
    <w:rsid w:val="005442A2"/>
    <w:rsid w:val="005443BF"/>
    <w:rsid w:val="0054488F"/>
    <w:rsid w:val="00544A8C"/>
    <w:rsid w:val="00544AB6"/>
    <w:rsid w:val="00545370"/>
    <w:rsid w:val="00545799"/>
    <w:rsid w:val="00546CA0"/>
    <w:rsid w:val="00546D85"/>
    <w:rsid w:val="00546EA5"/>
    <w:rsid w:val="00546F7B"/>
    <w:rsid w:val="00547AFC"/>
    <w:rsid w:val="00547E09"/>
    <w:rsid w:val="00547EC6"/>
    <w:rsid w:val="0055003C"/>
    <w:rsid w:val="0055026B"/>
    <w:rsid w:val="005509F4"/>
    <w:rsid w:val="00550F7C"/>
    <w:rsid w:val="0055100E"/>
    <w:rsid w:val="0055174D"/>
    <w:rsid w:val="0055356D"/>
    <w:rsid w:val="00553F20"/>
    <w:rsid w:val="00554716"/>
    <w:rsid w:val="00554766"/>
    <w:rsid w:val="0055539C"/>
    <w:rsid w:val="005558E6"/>
    <w:rsid w:val="005559FA"/>
    <w:rsid w:val="00555D5E"/>
    <w:rsid w:val="00555D66"/>
    <w:rsid w:val="0055604B"/>
    <w:rsid w:val="005561DD"/>
    <w:rsid w:val="005566C8"/>
    <w:rsid w:val="005566FC"/>
    <w:rsid w:val="0055699C"/>
    <w:rsid w:val="005571D8"/>
    <w:rsid w:val="0055735E"/>
    <w:rsid w:val="005575F0"/>
    <w:rsid w:val="005575F8"/>
    <w:rsid w:val="00557AEC"/>
    <w:rsid w:val="00557CAC"/>
    <w:rsid w:val="00560B4A"/>
    <w:rsid w:val="00560CD0"/>
    <w:rsid w:val="00561889"/>
    <w:rsid w:val="005619AF"/>
    <w:rsid w:val="005619CB"/>
    <w:rsid w:val="00561B9A"/>
    <w:rsid w:val="00561D9A"/>
    <w:rsid w:val="0056258C"/>
    <w:rsid w:val="0056275E"/>
    <w:rsid w:val="005628DC"/>
    <w:rsid w:val="00563071"/>
    <w:rsid w:val="00564163"/>
    <w:rsid w:val="00564D85"/>
    <w:rsid w:val="00564EDC"/>
    <w:rsid w:val="00564F5E"/>
    <w:rsid w:val="005652CC"/>
    <w:rsid w:val="00565874"/>
    <w:rsid w:val="00565BB8"/>
    <w:rsid w:val="00565D6E"/>
    <w:rsid w:val="00565EFB"/>
    <w:rsid w:val="005660D0"/>
    <w:rsid w:val="00566A4E"/>
    <w:rsid w:val="00566CB6"/>
    <w:rsid w:val="00566D05"/>
    <w:rsid w:val="00566DEF"/>
    <w:rsid w:val="00566EAB"/>
    <w:rsid w:val="00567AD8"/>
    <w:rsid w:val="00567E3D"/>
    <w:rsid w:val="00570122"/>
    <w:rsid w:val="005702F0"/>
    <w:rsid w:val="00570628"/>
    <w:rsid w:val="0057088A"/>
    <w:rsid w:val="00570D4E"/>
    <w:rsid w:val="00570EB9"/>
    <w:rsid w:val="00570F2C"/>
    <w:rsid w:val="00571167"/>
    <w:rsid w:val="005722D1"/>
    <w:rsid w:val="00572D26"/>
    <w:rsid w:val="00573004"/>
    <w:rsid w:val="00573B3F"/>
    <w:rsid w:val="00573C0A"/>
    <w:rsid w:val="00573E2A"/>
    <w:rsid w:val="005743A3"/>
    <w:rsid w:val="00574B3C"/>
    <w:rsid w:val="0057531B"/>
    <w:rsid w:val="00575F45"/>
    <w:rsid w:val="005761E1"/>
    <w:rsid w:val="00576235"/>
    <w:rsid w:val="005766BC"/>
    <w:rsid w:val="005767B7"/>
    <w:rsid w:val="00576C07"/>
    <w:rsid w:val="00577695"/>
    <w:rsid w:val="00577ECD"/>
    <w:rsid w:val="0058019D"/>
    <w:rsid w:val="00580301"/>
    <w:rsid w:val="00580708"/>
    <w:rsid w:val="00580964"/>
    <w:rsid w:val="00580D59"/>
    <w:rsid w:val="00580D61"/>
    <w:rsid w:val="00580D62"/>
    <w:rsid w:val="00580DF8"/>
    <w:rsid w:val="00581343"/>
    <w:rsid w:val="00581EEC"/>
    <w:rsid w:val="00581F56"/>
    <w:rsid w:val="0058233E"/>
    <w:rsid w:val="0058249E"/>
    <w:rsid w:val="00582586"/>
    <w:rsid w:val="00582BEB"/>
    <w:rsid w:val="00582D3F"/>
    <w:rsid w:val="00583839"/>
    <w:rsid w:val="00583B4B"/>
    <w:rsid w:val="00583CD0"/>
    <w:rsid w:val="005840DE"/>
    <w:rsid w:val="00584C12"/>
    <w:rsid w:val="00584CA3"/>
    <w:rsid w:val="005851C8"/>
    <w:rsid w:val="00585903"/>
    <w:rsid w:val="00585968"/>
    <w:rsid w:val="00585F0D"/>
    <w:rsid w:val="00586227"/>
    <w:rsid w:val="0058662C"/>
    <w:rsid w:val="00586918"/>
    <w:rsid w:val="005869B3"/>
    <w:rsid w:val="00587EB7"/>
    <w:rsid w:val="00587F50"/>
    <w:rsid w:val="0059065E"/>
    <w:rsid w:val="005906BD"/>
    <w:rsid w:val="0059125B"/>
    <w:rsid w:val="00591350"/>
    <w:rsid w:val="005913AA"/>
    <w:rsid w:val="0059270A"/>
    <w:rsid w:val="0059271F"/>
    <w:rsid w:val="00592727"/>
    <w:rsid w:val="00592F77"/>
    <w:rsid w:val="005931A0"/>
    <w:rsid w:val="00594635"/>
    <w:rsid w:val="00594826"/>
    <w:rsid w:val="0059571A"/>
    <w:rsid w:val="00595F51"/>
    <w:rsid w:val="00596050"/>
    <w:rsid w:val="0059734B"/>
    <w:rsid w:val="0059755D"/>
    <w:rsid w:val="00597DFC"/>
    <w:rsid w:val="00597F28"/>
    <w:rsid w:val="005A0409"/>
    <w:rsid w:val="005A0B1D"/>
    <w:rsid w:val="005A1057"/>
    <w:rsid w:val="005A1061"/>
    <w:rsid w:val="005A1289"/>
    <w:rsid w:val="005A12A2"/>
    <w:rsid w:val="005A1A3C"/>
    <w:rsid w:val="005A1AEC"/>
    <w:rsid w:val="005A1F5A"/>
    <w:rsid w:val="005A291C"/>
    <w:rsid w:val="005A3469"/>
    <w:rsid w:val="005A34F3"/>
    <w:rsid w:val="005A3AD6"/>
    <w:rsid w:val="005A47DB"/>
    <w:rsid w:val="005A4B21"/>
    <w:rsid w:val="005A515C"/>
    <w:rsid w:val="005A5280"/>
    <w:rsid w:val="005A53DA"/>
    <w:rsid w:val="005A5CC5"/>
    <w:rsid w:val="005A5DED"/>
    <w:rsid w:val="005A6048"/>
    <w:rsid w:val="005A61A0"/>
    <w:rsid w:val="005A66FB"/>
    <w:rsid w:val="005A6833"/>
    <w:rsid w:val="005A6928"/>
    <w:rsid w:val="005A69C8"/>
    <w:rsid w:val="005A6A47"/>
    <w:rsid w:val="005A6EB2"/>
    <w:rsid w:val="005A7674"/>
    <w:rsid w:val="005A7D17"/>
    <w:rsid w:val="005B0D9A"/>
    <w:rsid w:val="005B0DFF"/>
    <w:rsid w:val="005B0F6A"/>
    <w:rsid w:val="005B1213"/>
    <w:rsid w:val="005B137C"/>
    <w:rsid w:val="005B15A8"/>
    <w:rsid w:val="005B1758"/>
    <w:rsid w:val="005B1847"/>
    <w:rsid w:val="005B204A"/>
    <w:rsid w:val="005B26C1"/>
    <w:rsid w:val="005B27F7"/>
    <w:rsid w:val="005B3192"/>
    <w:rsid w:val="005B34D7"/>
    <w:rsid w:val="005B37F3"/>
    <w:rsid w:val="005B3857"/>
    <w:rsid w:val="005B3933"/>
    <w:rsid w:val="005B3FBA"/>
    <w:rsid w:val="005B4F5F"/>
    <w:rsid w:val="005B520C"/>
    <w:rsid w:val="005B53C1"/>
    <w:rsid w:val="005B5E6A"/>
    <w:rsid w:val="005B5FD3"/>
    <w:rsid w:val="005B7071"/>
    <w:rsid w:val="005B738A"/>
    <w:rsid w:val="005B762E"/>
    <w:rsid w:val="005B7C7A"/>
    <w:rsid w:val="005C0175"/>
    <w:rsid w:val="005C0529"/>
    <w:rsid w:val="005C0DAF"/>
    <w:rsid w:val="005C1C58"/>
    <w:rsid w:val="005C2512"/>
    <w:rsid w:val="005C290B"/>
    <w:rsid w:val="005C2D74"/>
    <w:rsid w:val="005C38BC"/>
    <w:rsid w:val="005C3FC2"/>
    <w:rsid w:val="005C4398"/>
    <w:rsid w:val="005C466E"/>
    <w:rsid w:val="005C490C"/>
    <w:rsid w:val="005C4A9E"/>
    <w:rsid w:val="005C5261"/>
    <w:rsid w:val="005C5275"/>
    <w:rsid w:val="005C573B"/>
    <w:rsid w:val="005C5760"/>
    <w:rsid w:val="005C5E6B"/>
    <w:rsid w:val="005C66C8"/>
    <w:rsid w:val="005C6722"/>
    <w:rsid w:val="005C6C68"/>
    <w:rsid w:val="005C6D4F"/>
    <w:rsid w:val="005C6F34"/>
    <w:rsid w:val="005D01A2"/>
    <w:rsid w:val="005D01B9"/>
    <w:rsid w:val="005D0918"/>
    <w:rsid w:val="005D10B3"/>
    <w:rsid w:val="005D1234"/>
    <w:rsid w:val="005D1531"/>
    <w:rsid w:val="005D15D2"/>
    <w:rsid w:val="005D1D6D"/>
    <w:rsid w:val="005D1E6A"/>
    <w:rsid w:val="005D253A"/>
    <w:rsid w:val="005D2749"/>
    <w:rsid w:val="005D28F5"/>
    <w:rsid w:val="005D2904"/>
    <w:rsid w:val="005D2AC7"/>
    <w:rsid w:val="005D2B26"/>
    <w:rsid w:val="005D2F26"/>
    <w:rsid w:val="005D3583"/>
    <w:rsid w:val="005D377E"/>
    <w:rsid w:val="005D42BF"/>
    <w:rsid w:val="005D4E04"/>
    <w:rsid w:val="005D57FC"/>
    <w:rsid w:val="005D59C2"/>
    <w:rsid w:val="005D5A73"/>
    <w:rsid w:val="005D5C7F"/>
    <w:rsid w:val="005D69CA"/>
    <w:rsid w:val="005D77F9"/>
    <w:rsid w:val="005E04B5"/>
    <w:rsid w:val="005E05A9"/>
    <w:rsid w:val="005E05D1"/>
    <w:rsid w:val="005E0744"/>
    <w:rsid w:val="005E08EA"/>
    <w:rsid w:val="005E0BB8"/>
    <w:rsid w:val="005E0DFD"/>
    <w:rsid w:val="005E0F18"/>
    <w:rsid w:val="005E118E"/>
    <w:rsid w:val="005E1B82"/>
    <w:rsid w:val="005E1F90"/>
    <w:rsid w:val="005E1FCE"/>
    <w:rsid w:val="005E20E2"/>
    <w:rsid w:val="005E214C"/>
    <w:rsid w:val="005E2587"/>
    <w:rsid w:val="005E26E4"/>
    <w:rsid w:val="005E2821"/>
    <w:rsid w:val="005E2851"/>
    <w:rsid w:val="005E2DCB"/>
    <w:rsid w:val="005E2E83"/>
    <w:rsid w:val="005E308A"/>
    <w:rsid w:val="005E3104"/>
    <w:rsid w:val="005E3558"/>
    <w:rsid w:val="005E3CFA"/>
    <w:rsid w:val="005E3E6A"/>
    <w:rsid w:val="005E3E7C"/>
    <w:rsid w:val="005E42EF"/>
    <w:rsid w:val="005E4601"/>
    <w:rsid w:val="005E4754"/>
    <w:rsid w:val="005E50AD"/>
    <w:rsid w:val="005E51E1"/>
    <w:rsid w:val="005E54C7"/>
    <w:rsid w:val="005E5554"/>
    <w:rsid w:val="005E5765"/>
    <w:rsid w:val="005E5B62"/>
    <w:rsid w:val="005E5D37"/>
    <w:rsid w:val="005E5F3A"/>
    <w:rsid w:val="005E6037"/>
    <w:rsid w:val="005E6AB0"/>
    <w:rsid w:val="005E6C80"/>
    <w:rsid w:val="005E6D1D"/>
    <w:rsid w:val="005E755B"/>
    <w:rsid w:val="005E7FD8"/>
    <w:rsid w:val="005F135F"/>
    <w:rsid w:val="005F1388"/>
    <w:rsid w:val="005F1968"/>
    <w:rsid w:val="005F1BA3"/>
    <w:rsid w:val="005F1CCE"/>
    <w:rsid w:val="005F22BB"/>
    <w:rsid w:val="005F2861"/>
    <w:rsid w:val="005F2B2E"/>
    <w:rsid w:val="005F2B8D"/>
    <w:rsid w:val="005F2EAA"/>
    <w:rsid w:val="005F2F31"/>
    <w:rsid w:val="005F35E6"/>
    <w:rsid w:val="005F365B"/>
    <w:rsid w:val="005F3816"/>
    <w:rsid w:val="005F3907"/>
    <w:rsid w:val="005F3E5D"/>
    <w:rsid w:val="005F44B3"/>
    <w:rsid w:val="005F4EF1"/>
    <w:rsid w:val="005F53AB"/>
    <w:rsid w:val="005F55AF"/>
    <w:rsid w:val="005F5674"/>
    <w:rsid w:val="005F5A9D"/>
    <w:rsid w:val="005F6481"/>
    <w:rsid w:val="005F64D9"/>
    <w:rsid w:val="005F6595"/>
    <w:rsid w:val="005F68B1"/>
    <w:rsid w:val="005F6AEC"/>
    <w:rsid w:val="005F6D2D"/>
    <w:rsid w:val="005F6DA3"/>
    <w:rsid w:val="005F6ECC"/>
    <w:rsid w:val="005F727B"/>
    <w:rsid w:val="005F7A16"/>
    <w:rsid w:val="00600502"/>
    <w:rsid w:val="006006C7"/>
    <w:rsid w:val="00600B91"/>
    <w:rsid w:val="00600DE2"/>
    <w:rsid w:val="00601445"/>
    <w:rsid w:val="006016E3"/>
    <w:rsid w:val="00601845"/>
    <w:rsid w:val="00601986"/>
    <w:rsid w:val="00601F5E"/>
    <w:rsid w:val="00602631"/>
    <w:rsid w:val="00602656"/>
    <w:rsid w:val="0060268A"/>
    <w:rsid w:val="00602716"/>
    <w:rsid w:val="00603359"/>
    <w:rsid w:val="00603A4D"/>
    <w:rsid w:val="00603FCE"/>
    <w:rsid w:val="006042BC"/>
    <w:rsid w:val="00604401"/>
    <w:rsid w:val="00604AF1"/>
    <w:rsid w:val="00605001"/>
    <w:rsid w:val="00605290"/>
    <w:rsid w:val="00605556"/>
    <w:rsid w:val="006055EE"/>
    <w:rsid w:val="006057A6"/>
    <w:rsid w:val="006068D6"/>
    <w:rsid w:val="006071B1"/>
    <w:rsid w:val="00607E19"/>
    <w:rsid w:val="0061047E"/>
    <w:rsid w:val="006107CF"/>
    <w:rsid w:val="0061089F"/>
    <w:rsid w:val="00610A0C"/>
    <w:rsid w:val="00611097"/>
    <w:rsid w:val="00611B4D"/>
    <w:rsid w:val="0061211D"/>
    <w:rsid w:val="00612298"/>
    <w:rsid w:val="00612648"/>
    <w:rsid w:val="006129A1"/>
    <w:rsid w:val="00612D15"/>
    <w:rsid w:val="00613057"/>
    <w:rsid w:val="00613A51"/>
    <w:rsid w:val="00613BFD"/>
    <w:rsid w:val="00613C04"/>
    <w:rsid w:val="00613C7D"/>
    <w:rsid w:val="00615154"/>
    <w:rsid w:val="00615597"/>
    <w:rsid w:val="00615F17"/>
    <w:rsid w:val="006164E9"/>
    <w:rsid w:val="0061657E"/>
    <w:rsid w:val="0061784E"/>
    <w:rsid w:val="00617963"/>
    <w:rsid w:val="00617E42"/>
    <w:rsid w:val="006201EF"/>
    <w:rsid w:val="006202B2"/>
    <w:rsid w:val="00620358"/>
    <w:rsid w:val="006204E2"/>
    <w:rsid w:val="00620C97"/>
    <w:rsid w:val="00620E50"/>
    <w:rsid w:val="00620E54"/>
    <w:rsid w:val="00620EFE"/>
    <w:rsid w:val="00620F5B"/>
    <w:rsid w:val="00621225"/>
    <w:rsid w:val="006214B1"/>
    <w:rsid w:val="00621F4B"/>
    <w:rsid w:val="00622040"/>
    <w:rsid w:val="0062282E"/>
    <w:rsid w:val="006231EA"/>
    <w:rsid w:val="006234D2"/>
    <w:rsid w:val="0062350F"/>
    <w:rsid w:val="006235CB"/>
    <w:rsid w:val="00623BA2"/>
    <w:rsid w:val="006246AA"/>
    <w:rsid w:val="00624A97"/>
    <w:rsid w:val="00624BC1"/>
    <w:rsid w:val="00624BD1"/>
    <w:rsid w:val="00624C06"/>
    <w:rsid w:val="00624EA4"/>
    <w:rsid w:val="00625328"/>
    <w:rsid w:val="006254A9"/>
    <w:rsid w:val="006258F4"/>
    <w:rsid w:val="00626738"/>
    <w:rsid w:val="00626D18"/>
    <w:rsid w:val="0063004C"/>
    <w:rsid w:val="006309B3"/>
    <w:rsid w:val="00630CD9"/>
    <w:rsid w:val="00630D08"/>
    <w:rsid w:val="00631829"/>
    <w:rsid w:val="00631E1A"/>
    <w:rsid w:val="00631E8F"/>
    <w:rsid w:val="00632124"/>
    <w:rsid w:val="00632BF1"/>
    <w:rsid w:val="00632EE1"/>
    <w:rsid w:val="00633234"/>
    <w:rsid w:val="00633285"/>
    <w:rsid w:val="00633995"/>
    <w:rsid w:val="00633EF5"/>
    <w:rsid w:val="00634713"/>
    <w:rsid w:val="00634804"/>
    <w:rsid w:val="00634B00"/>
    <w:rsid w:val="00634DDC"/>
    <w:rsid w:val="006354C7"/>
    <w:rsid w:val="00635A93"/>
    <w:rsid w:val="00635C7C"/>
    <w:rsid w:val="00635E85"/>
    <w:rsid w:val="00635FF1"/>
    <w:rsid w:val="00636C51"/>
    <w:rsid w:val="00637440"/>
    <w:rsid w:val="00637966"/>
    <w:rsid w:val="00637AF3"/>
    <w:rsid w:val="0064034E"/>
    <w:rsid w:val="00640D78"/>
    <w:rsid w:val="00640F52"/>
    <w:rsid w:val="00641F11"/>
    <w:rsid w:val="00643101"/>
    <w:rsid w:val="00643235"/>
    <w:rsid w:val="00643958"/>
    <w:rsid w:val="00643AC9"/>
    <w:rsid w:val="00643B37"/>
    <w:rsid w:val="00643B52"/>
    <w:rsid w:val="006440D7"/>
    <w:rsid w:val="0064441B"/>
    <w:rsid w:val="006445A9"/>
    <w:rsid w:val="00644995"/>
    <w:rsid w:val="00644D4C"/>
    <w:rsid w:val="00645053"/>
    <w:rsid w:val="00645424"/>
    <w:rsid w:val="00645694"/>
    <w:rsid w:val="006458D7"/>
    <w:rsid w:val="00645B23"/>
    <w:rsid w:val="006473DB"/>
    <w:rsid w:val="006475CD"/>
    <w:rsid w:val="00647610"/>
    <w:rsid w:val="00647B24"/>
    <w:rsid w:val="00647B75"/>
    <w:rsid w:val="00647F82"/>
    <w:rsid w:val="0065015F"/>
    <w:rsid w:val="006503D2"/>
    <w:rsid w:val="006504B6"/>
    <w:rsid w:val="00651295"/>
    <w:rsid w:val="006512EA"/>
    <w:rsid w:val="00652198"/>
    <w:rsid w:val="00652531"/>
    <w:rsid w:val="00652982"/>
    <w:rsid w:val="00652E2E"/>
    <w:rsid w:val="00652E59"/>
    <w:rsid w:val="00653111"/>
    <w:rsid w:val="006543E2"/>
    <w:rsid w:val="00654513"/>
    <w:rsid w:val="0065482C"/>
    <w:rsid w:val="0065505B"/>
    <w:rsid w:val="00655096"/>
    <w:rsid w:val="006551A9"/>
    <w:rsid w:val="00655270"/>
    <w:rsid w:val="00655305"/>
    <w:rsid w:val="006555F9"/>
    <w:rsid w:val="006558E0"/>
    <w:rsid w:val="00655BA3"/>
    <w:rsid w:val="0065629F"/>
    <w:rsid w:val="006578E0"/>
    <w:rsid w:val="00657D30"/>
    <w:rsid w:val="006601B1"/>
    <w:rsid w:val="00660A21"/>
    <w:rsid w:val="006612DE"/>
    <w:rsid w:val="00661E0C"/>
    <w:rsid w:val="00662427"/>
    <w:rsid w:val="0066275A"/>
    <w:rsid w:val="0066336E"/>
    <w:rsid w:val="00664042"/>
    <w:rsid w:val="006646C0"/>
    <w:rsid w:val="00665102"/>
    <w:rsid w:val="00665534"/>
    <w:rsid w:val="00665849"/>
    <w:rsid w:val="006659AC"/>
    <w:rsid w:val="00665F4E"/>
    <w:rsid w:val="0066611D"/>
    <w:rsid w:val="006662DA"/>
    <w:rsid w:val="00667408"/>
    <w:rsid w:val="00667EEF"/>
    <w:rsid w:val="00667F98"/>
    <w:rsid w:val="0067087C"/>
    <w:rsid w:val="0067091C"/>
    <w:rsid w:val="006709A0"/>
    <w:rsid w:val="00670D6E"/>
    <w:rsid w:val="00671313"/>
    <w:rsid w:val="00671550"/>
    <w:rsid w:val="00671DFD"/>
    <w:rsid w:val="00671E28"/>
    <w:rsid w:val="00672124"/>
    <w:rsid w:val="0067212A"/>
    <w:rsid w:val="00672B3B"/>
    <w:rsid w:val="00672BF5"/>
    <w:rsid w:val="00672E64"/>
    <w:rsid w:val="006733BB"/>
    <w:rsid w:val="00673B68"/>
    <w:rsid w:val="00674103"/>
    <w:rsid w:val="00674737"/>
    <w:rsid w:val="00674F9C"/>
    <w:rsid w:val="0067537C"/>
    <w:rsid w:val="00675FFB"/>
    <w:rsid w:val="00676460"/>
    <w:rsid w:val="0067652F"/>
    <w:rsid w:val="006768C4"/>
    <w:rsid w:val="00676929"/>
    <w:rsid w:val="00676ABD"/>
    <w:rsid w:val="0067776E"/>
    <w:rsid w:val="006778EB"/>
    <w:rsid w:val="00677D1D"/>
    <w:rsid w:val="00677FA3"/>
    <w:rsid w:val="006807C9"/>
    <w:rsid w:val="00680CA5"/>
    <w:rsid w:val="00680F38"/>
    <w:rsid w:val="00680F75"/>
    <w:rsid w:val="00681179"/>
    <w:rsid w:val="006818D8"/>
    <w:rsid w:val="00681D58"/>
    <w:rsid w:val="00681E19"/>
    <w:rsid w:val="00681EEA"/>
    <w:rsid w:val="00682D9C"/>
    <w:rsid w:val="0068311C"/>
    <w:rsid w:val="0068312E"/>
    <w:rsid w:val="0068313D"/>
    <w:rsid w:val="00683542"/>
    <w:rsid w:val="0068379C"/>
    <w:rsid w:val="00683816"/>
    <w:rsid w:val="006839FF"/>
    <w:rsid w:val="00683CD2"/>
    <w:rsid w:val="006840EF"/>
    <w:rsid w:val="00684498"/>
    <w:rsid w:val="00684DA3"/>
    <w:rsid w:val="00684F36"/>
    <w:rsid w:val="00684FA0"/>
    <w:rsid w:val="00685086"/>
    <w:rsid w:val="006855C6"/>
    <w:rsid w:val="00685A46"/>
    <w:rsid w:val="00685E02"/>
    <w:rsid w:val="006861F2"/>
    <w:rsid w:val="0068706F"/>
    <w:rsid w:val="00690F83"/>
    <w:rsid w:val="00690FAB"/>
    <w:rsid w:val="00691637"/>
    <w:rsid w:val="00691BAC"/>
    <w:rsid w:val="00691F13"/>
    <w:rsid w:val="00692162"/>
    <w:rsid w:val="006922F6"/>
    <w:rsid w:val="0069252D"/>
    <w:rsid w:val="00692E7B"/>
    <w:rsid w:val="00693017"/>
    <w:rsid w:val="0069356A"/>
    <w:rsid w:val="00693A9E"/>
    <w:rsid w:val="00694588"/>
    <w:rsid w:val="00694616"/>
    <w:rsid w:val="006949ED"/>
    <w:rsid w:val="00694E29"/>
    <w:rsid w:val="00695203"/>
    <w:rsid w:val="0069573F"/>
    <w:rsid w:val="00696BAF"/>
    <w:rsid w:val="00696FEB"/>
    <w:rsid w:val="00697267"/>
    <w:rsid w:val="006976C9"/>
    <w:rsid w:val="00697767"/>
    <w:rsid w:val="006977D4"/>
    <w:rsid w:val="006978AA"/>
    <w:rsid w:val="006A0562"/>
    <w:rsid w:val="006A11BB"/>
    <w:rsid w:val="006A1622"/>
    <w:rsid w:val="006A2EB5"/>
    <w:rsid w:val="006A388B"/>
    <w:rsid w:val="006A3C91"/>
    <w:rsid w:val="006A4918"/>
    <w:rsid w:val="006A4B35"/>
    <w:rsid w:val="006A4D58"/>
    <w:rsid w:val="006A60A4"/>
    <w:rsid w:val="006A61B8"/>
    <w:rsid w:val="006A65BB"/>
    <w:rsid w:val="006A6632"/>
    <w:rsid w:val="006A69F5"/>
    <w:rsid w:val="006A72C4"/>
    <w:rsid w:val="006A733A"/>
    <w:rsid w:val="006A77F5"/>
    <w:rsid w:val="006A7F87"/>
    <w:rsid w:val="006B0330"/>
    <w:rsid w:val="006B03F1"/>
    <w:rsid w:val="006B091B"/>
    <w:rsid w:val="006B0A66"/>
    <w:rsid w:val="006B0D9B"/>
    <w:rsid w:val="006B0F5E"/>
    <w:rsid w:val="006B1452"/>
    <w:rsid w:val="006B1753"/>
    <w:rsid w:val="006B19ED"/>
    <w:rsid w:val="006B1F67"/>
    <w:rsid w:val="006B2244"/>
    <w:rsid w:val="006B2854"/>
    <w:rsid w:val="006B29F8"/>
    <w:rsid w:val="006B3B6E"/>
    <w:rsid w:val="006B3EC9"/>
    <w:rsid w:val="006B4227"/>
    <w:rsid w:val="006B4459"/>
    <w:rsid w:val="006B47E4"/>
    <w:rsid w:val="006B48BF"/>
    <w:rsid w:val="006B5BAD"/>
    <w:rsid w:val="006B61A7"/>
    <w:rsid w:val="006B6975"/>
    <w:rsid w:val="006B69D0"/>
    <w:rsid w:val="006B6EA8"/>
    <w:rsid w:val="006B6F36"/>
    <w:rsid w:val="006B71D5"/>
    <w:rsid w:val="006C07C8"/>
    <w:rsid w:val="006C0810"/>
    <w:rsid w:val="006C13EA"/>
    <w:rsid w:val="006C1951"/>
    <w:rsid w:val="006C1A20"/>
    <w:rsid w:val="006C237B"/>
    <w:rsid w:val="006C26E2"/>
    <w:rsid w:val="006C2929"/>
    <w:rsid w:val="006C2D6F"/>
    <w:rsid w:val="006C364B"/>
    <w:rsid w:val="006C3BFB"/>
    <w:rsid w:val="006C3EC2"/>
    <w:rsid w:val="006C4768"/>
    <w:rsid w:val="006C4BC1"/>
    <w:rsid w:val="006C4E67"/>
    <w:rsid w:val="006C569B"/>
    <w:rsid w:val="006C5D80"/>
    <w:rsid w:val="006C64AA"/>
    <w:rsid w:val="006C669E"/>
    <w:rsid w:val="006C6930"/>
    <w:rsid w:val="006D0E69"/>
    <w:rsid w:val="006D1240"/>
    <w:rsid w:val="006D1310"/>
    <w:rsid w:val="006D1475"/>
    <w:rsid w:val="006D177C"/>
    <w:rsid w:val="006D1B30"/>
    <w:rsid w:val="006D1F50"/>
    <w:rsid w:val="006D1F60"/>
    <w:rsid w:val="006D20C2"/>
    <w:rsid w:val="006D20D1"/>
    <w:rsid w:val="006D2C37"/>
    <w:rsid w:val="006D2FBE"/>
    <w:rsid w:val="006D322E"/>
    <w:rsid w:val="006D3B9C"/>
    <w:rsid w:val="006D3D07"/>
    <w:rsid w:val="006D43B2"/>
    <w:rsid w:val="006D54E6"/>
    <w:rsid w:val="006D58E4"/>
    <w:rsid w:val="006D5A2D"/>
    <w:rsid w:val="006D5ED9"/>
    <w:rsid w:val="006D6147"/>
    <w:rsid w:val="006D6364"/>
    <w:rsid w:val="006D63E2"/>
    <w:rsid w:val="006D6563"/>
    <w:rsid w:val="006D7372"/>
    <w:rsid w:val="006D74DB"/>
    <w:rsid w:val="006E02E0"/>
    <w:rsid w:val="006E03D0"/>
    <w:rsid w:val="006E08ED"/>
    <w:rsid w:val="006E0F76"/>
    <w:rsid w:val="006E117C"/>
    <w:rsid w:val="006E1355"/>
    <w:rsid w:val="006E147D"/>
    <w:rsid w:val="006E165E"/>
    <w:rsid w:val="006E1BC1"/>
    <w:rsid w:val="006E230E"/>
    <w:rsid w:val="006E251E"/>
    <w:rsid w:val="006E3080"/>
    <w:rsid w:val="006E36BA"/>
    <w:rsid w:val="006E3DBB"/>
    <w:rsid w:val="006E3EFB"/>
    <w:rsid w:val="006E4905"/>
    <w:rsid w:val="006E4E2E"/>
    <w:rsid w:val="006E4F5B"/>
    <w:rsid w:val="006E51FC"/>
    <w:rsid w:val="006E552B"/>
    <w:rsid w:val="006E5B08"/>
    <w:rsid w:val="006E5B90"/>
    <w:rsid w:val="006E5EC1"/>
    <w:rsid w:val="006E7212"/>
    <w:rsid w:val="006E72DA"/>
    <w:rsid w:val="006E7503"/>
    <w:rsid w:val="006E7D37"/>
    <w:rsid w:val="006E7ED3"/>
    <w:rsid w:val="006F07F3"/>
    <w:rsid w:val="006F0EA8"/>
    <w:rsid w:val="006F1890"/>
    <w:rsid w:val="006F202C"/>
    <w:rsid w:val="006F2402"/>
    <w:rsid w:val="006F27EE"/>
    <w:rsid w:val="006F3117"/>
    <w:rsid w:val="006F35D5"/>
    <w:rsid w:val="006F3C12"/>
    <w:rsid w:val="006F3CF3"/>
    <w:rsid w:val="006F48E3"/>
    <w:rsid w:val="006F5634"/>
    <w:rsid w:val="006F675D"/>
    <w:rsid w:val="006F76CD"/>
    <w:rsid w:val="006F7DD6"/>
    <w:rsid w:val="006F7F0C"/>
    <w:rsid w:val="006F7FA6"/>
    <w:rsid w:val="00700267"/>
    <w:rsid w:val="007002C5"/>
    <w:rsid w:val="00700F3F"/>
    <w:rsid w:val="0070145E"/>
    <w:rsid w:val="007017E4"/>
    <w:rsid w:val="00701ED6"/>
    <w:rsid w:val="00702187"/>
    <w:rsid w:val="00702344"/>
    <w:rsid w:val="007027F2"/>
    <w:rsid w:val="00702B06"/>
    <w:rsid w:val="00702C42"/>
    <w:rsid w:val="00702CD3"/>
    <w:rsid w:val="00703120"/>
    <w:rsid w:val="0070358E"/>
    <w:rsid w:val="00703601"/>
    <w:rsid w:val="00703DCE"/>
    <w:rsid w:val="007044BE"/>
    <w:rsid w:val="0070468F"/>
    <w:rsid w:val="00704E7B"/>
    <w:rsid w:val="007052C6"/>
    <w:rsid w:val="0070622E"/>
    <w:rsid w:val="0070635C"/>
    <w:rsid w:val="00706396"/>
    <w:rsid w:val="007067BD"/>
    <w:rsid w:val="00706B7E"/>
    <w:rsid w:val="00707A90"/>
    <w:rsid w:val="00707F9C"/>
    <w:rsid w:val="007108F9"/>
    <w:rsid w:val="00710DEA"/>
    <w:rsid w:val="00710FDF"/>
    <w:rsid w:val="007112F0"/>
    <w:rsid w:val="007115F7"/>
    <w:rsid w:val="00711711"/>
    <w:rsid w:val="00711903"/>
    <w:rsid w:val="00711BDB"/>
    <w:rsid w:val="00712461"/>
    <w:rsid w:val="00712771"/>
    <w:rsid w:val="00713AC2"/>
    <w:rsid w:val="00713B7E"/>
    <w:rsid w:val="00713BC5"/>
    <w:rsid w:val="00713EEA"/>
    <w:rsid w:val="00714B22"/>
    <w:rsid w:val="00714E96"/>
    <w:rsid w:val="00715D1B"/>
    <w:rsid w:val="00715F94"/>
    <w:rsid w:val="00716242"/>
    <w:rsid w:val="0071640E"/>
    <w:rsid w:val="00717853"/>
    <w:rsid w:val="00720939"/>
    <w:rsid w:val="00720D4B"/>
    <w:rsid w:val="0072121C"/>
    <w:rsid w:val="0072124F"/>
    <w:rsid w:val="00721AD5"/>
    <w:rsid w:val="00722339"/>
    <w:rsid w:val="00722482"/>
    <w:rsid w:val="007229EF"/>
    <w:rsid w:val="00722D07"/>
    <w:rsid w:val="00722EC1"/>
    <w:rsid w:val="0072307F"/>
    <w:rsid w:val="00723491"/>
    <w:rsid w:val="00723DFA"/>
    <w:rsid w:val="0072425A"/>
    <w:rsid w:val="007242C3"/>
    <w:rsid w:val="00724E05"/>
    <w:rsid w:val="00724E88"/>
    <w:rsid w:val="0072583D"/>
    <w:rsid w:val="00725B46"/>
    <w:rsid w:val="00725BA0"/>
    <w:rsid w:val="00725C36"/>
    <w:rsid w:val="007264E5"/>
    <w:rsid w:val="0072661F"/>
    <w:rsid w:val="00726884"/>
    <w:rsid w:val="007269CF"/>
    <w:rsid w:val="00726B4F"/>
    <w:rsid w:val="00726F47"/>
    <w:rsid w:val="007273DC"/>
    <w:rsid w:val="007275F1"/>
    <w:rsid w:val="0072770F"/>
    <w:rsid w:val="007307E8"/>
    <w:rsid w:val="00730A80"/>
    <w:rsid w:val="00731316"/>
    <w:rsid w:val="00731665"/>
    <w:rsid w:val="00731AB0"/>
    <w:rsid w:val="00731AE9"/>
    <w:rsid w:val="00731B6F"/>
    <w:rsid w:val="00731EA0"/>
    <w:rsid w:val="00731ED7"/>
    <w:rsid w:val="0073249C"/>
    <w:rsid w:val="007327BC"/>
    <w:rsid w:val="00732B1E"/>
    <w:rsid w:val="007331F8"/>
    <w:rsid w:val="007331FB"/>
    <w:rsid w:val="007333DB"/>
    <w:rsid w:val="00733AA0"/>
    <w:rsid w:val="00733F82"/>
    <w:rsid w:val="00734535"/>
    <w:rsid w:val="0073484F"/>
    <w:rsid w:val="00735595"/>
    <w:rsid w:val="00735610"/>
    <w:rsid w:val="00735AFB"/>
    <w:rsid w:val="0073629F"/>
    <w:rsid w:val="007364A2"/>
    <w:rsid w:val="007364D8"/>
    <w:rsid w:val="0073681F"/>
    <w:rsid w:val="0073695C"/>
    <w:rsid w:val="00736CA0"/>
    <w:rsid w:val="0073710B"/>
    <w:rsid w:val="0073742E"/>
    <w:rsid w:val="007377E7"/>
    <w:rsid w:val="00737E1D"/>
    <w:rsid w:val="007407AE"/>
    <w:rsid w:val="007408B9"/>
    <w:rsid w:val="00740CE9"/>
    <w:rsid w:val="00740CEB"/>
    <w:rsid w:val="00740E5E"/>
    <w:rsid w:val="0074175D"/>
    <w:rsid w:val="00741E53"/>
    <w:rsid w:val="00742040"/>
    <w:rsid w:val="00742290"/>
    <w:rsid w:val="00742FD7"/>
    <w:rsid w:val="00743C71"/>
    <w:rsid w:val="00744208"/>
    <w:rsid w:val="007444FC"/>
    <w:rsid w:val="007445CC"/>
    <w:rsid w:val="007447F1"/>
    <w:rsid w:val="00744B99"/>
    <w:rsid w:val="00744EE3"/>
    <w:rsid w:val="007459D9"/>
    <w:rsid w:val="0074608F"/>
    <w:rsid w:val="0074609E"/>
    <w:rsid w:val="0074666A"/>
    <w:rsid w:val="007471C6"/>
    <w:rsid w:val="00747307"/>
    <w:rsid w:val="00747F2E"/>
    <w:rsid w:val="0075041E"/>
    <w:rsid w:val="00750850"/>
    <w:rsid w:val="00750B2E"/>
    <w:rsid w:val="00750F60"/>
    <w:rsid w:val="007510C1"/>
    <w:rsid w:val="00751364"/>
    <w:rsid w:val="007513B9"/>
    <w:rsid w:val="0075162F"/>
    <w:rsid w:val="00751E10"/>
    <w:rsid w:val="00751ED8"/>
    <w:rsid w:val="0075209D"/>
    <w:rsid w:val="00752DA8"/>
    <w:rsid w:val="00753A43"/>
    <w:rsid w:val="00753E39"/>
    <w:rsid w:val="00753E79"/>
    <w:rsid w:val="00754408"/>
    <w:rsid w:val="00754534"/>
    <w:rsid w:val="0075476E"/>
    <w:rsid w:val="00754CD3"/>
    <w:rsid w:val="007559BE"/>
    <w:rsid w:val="007561AF"/>
    <w:rsid w:val="007562CD"/>
    <w:rsid w:val="007564C8"/>
    <w:rsid w:val="00756FF4"/>
    <w:rsid w:val="0075740C"/>
    <w:rsid w:val="007576F7"/>
    <w:rsid w:val="0075774C"/>
    <w:rsid w:val="00757880"/>
    <w:rsid w:val="007579D8"/>
    <w:rsid w:val="00760145"/>
    <w:rsid w:val="0076038E"/>
    <w:rsid w:val="00760F6C"/>
    <w:rsid w:val="0076105E"/>
    <w:rsid w:val="00761444"/>
    <w:rsid w:val="007619ED"/>
    <w:rsid w:val="00762077"/>
    <w:rsid w:val="00763062"/>
    <w:rsid w:val="00763FE1"/>
    <w:rsid w:val="00764134"/>
    <w:rsid w:val="00764BD1"/>
    <w:rsid w:val="007650ED"/>
    <w:rsid w:val="00765D60"/>
    <w:rsid w:val="00766280"/>
    <w:rsid w:val="00766A95"/>
    <w:rsid w:val="00767076"/>
    <w:rsid w:val="007672DB"/>
    <w:rsid w:val="007677F2"/>
    <w:rsid w:val="00767928"/>
    <w:rsid w:val="00767E55"/>
    <w:rsid w:val="00770283"/>
    <w:rsid w:val="00770686"/>
    <w:rsid w:val="00770847"/>
    <w:rsid w:val="00770BBB"/>
    <w:rsid w:val="00770BC1"/>
    <w:rsid w:val="00770BCD"/>
    <w:rsid w:val="0077138A"/>
    <w:rsid w:val="0077174D"/>
    <w:rsid w:val="0077180D"/>
    <w:rsid w:val="00773D77"/>
    <w:rsid w:val="00773E53"/>
    <w:rsid w:val="007744B7"/>
    <w:rsid w:val="00774631"/>
    <w:rsid w:val="0077492D"/>
    <w:rsid w:val="0077533A"/>
    <w:rsid w:val="0077571F"/>
    <w:rsid w:val="00775D41"/>
    <w:rsid w:val="00776169"/>
    <w:rsid w:val="007764B1"/>
    <w:rsid w:val="007764B3"/>
    <w:rsid w:val="007765F9"/>
    <w:rsid w:val="00776955"/>
    <w:rsid w:val="00776CD3"/>
    <w:rsid w:val="00776E1C"/>
    <w:rsid w:val="007773A4"/>
    <w:rsid w:val="007775AD"/>
    <w:rsid w:val="00777AF8"/>
    <w:rsid w:val="007800FB"/>
    <w:rsid w:val="0078059A"/>
    <w:rsid w:val="0078064C"/>
    <w:rsid w:val="007809B3"/>
    <w:rsid w:val="00780C33"/>
    <w:rsid w:val="007815D4"/>
    <w:rsid w:val="00782125"/>
    <w:rsid w:val="00782AAE"/>
    <w:rsid w:val="00782BBB"/>
    <w:rsid w:val="00783046"/>
    <w:rsid w:val="00783517"/>
    <w:rsid w:val="0078365C"/>
    <w:rsid w:val="007839CA"/>
    <w:rsid w:val="0078435B"/>
    <w:rsid w:val="007847AB"/>
    <w:rsid w:val="00785318"/>
    <w:rsid w:val="00786173"/>
    <w:rsid w:val="00787007"/>
    <w:rsid w:val="007870AA"/>
    <w:rsid w:val="007876D8"/>
    <w:rsid w:val="00790656"/>
    <w:rsid w:val="00790F61"/>
    <w:rsid w:val="007914B1"/>
    <w:rsid w:val="007915FA"/>
    <w:rsid w:val="00791659"/>
    <w:rsid w:val="00791BD0"/>
    <w:rsid w:val="007921F8"/>
    <w:rsid w:val="00792332"/>
    <w:rsid w:val="00792A2B"/>
    <w:rsid w:val="00792C3B"/>
    <w:rsid w:val="00792CA7"/>
    <w:rsid w:val="007933BB"/>
    <w:rsid w:val="0079357C"/>
    <w:rsid w:val="0079383C"/>
    <w:rsid w:val="00793A42"/>
    <w:rsid w:val="00793BDC"/>
    <w:rsid w:val="00793C09"/>
    <w:rsid w:val="00793C9E"/>
    <w:rsid w:val="00793F15"/>
    <w:rsid w:val="00793F2F"/>
    <w:rsid w:val="00793F45"/>
    <w:rsid w:val="007944AC"/>
    <w:rsid w:val="0079450A"/>
    <w:rsid w:val="007949ED"/>
    <w:rsid w:val="00794A76"/>
    <w:rsid w:val="00794ACE"/>
    <w:rsid w:val="00794BEC"/>
    <w:rsid w:val="00794BFA"/>
    <w:rsid w:val="00795257"/>
    <w:rsid w:val="00795CF6"/>
    <w:rsid w:val="00795F5B"/>
    <w:rsid w:val="00795F7D"/>
    <w:rsid w:val="00795FF5"/>
    <w:rsid w:val="00796891"/>
    <w:rsid w:val="007975C6"/>
    <w:rsid w:val="007A010C"/>
    <w:rsid w:val="007A0229"/>
    <w:rsid w:val="007A085D"/>
    <w:rsid w:val="007A1588"/>
    <w:rsid w:val="007A1594"/>
    <w:rsid w:val="007A1EB8"/>
    <w:rsid w:val="007A2529"/>
    <w:rsid w:val="007A2554"/>
    <w:rsid w:val="007A2D1F"/>
    <w:rsid w:val="007A363C"/>
    <w:rsid w:val="007A3B98"/>
    <w:rsid w:val="007A40EE"/>
    <w:rsid w:val="007A4C51"/>
    <w:rsid w:val="007A50C9"/>
    <w:rsid w:val="007A5420"/>
    <w:rsid w:val="007A5502"/>
    <w:rsid w:val="007A5A7E"/>
    <w:rsid w:val="007A5C3E"/>
    <w:rsid w:val="007A5D92"/>
    <w:rsid w:val="007A5EB3"/>
    <w:rsid w:val="007A6408"/>
    <w:rsid w:val="007A6C01"/>
    <w:rsid w:val="007A6FB4"/>
    <w:rsid w:val="007A702F"/>
    <w:rsid w:val="007A714C"/>
    <w:rsid w:val="007A7DDB"/>
    <w:rsid w:val="007B0342"/>
    <w:rsid w:val="007B0730"/>
    <w:rsid w:val="007B0875"/>
    <w:rsid w:val="007B1354"/>
    <w:rsid w:val="007B2595"/>
    <w:rsid w:val="007B2D76"/>
    <w:rsid w:val="007B2DE9"/>
    <w:rsid w:val="007B3F5B"/>
    <w:rsid w:val="007B4716"/>
    <w:rsid w:val="007B4A58"/>
    <w:rsid w:val="007B4C93"/>
    <w:rsid w:val="007B526A"/>
    <w:rsid w:val="007B685C"/>
    <w:rsid w:val="007B6E76"/>
    <w:rsid w:val="007B719E"/>
    <w:rsid w:val="007B7378"/>
    <w:rsid w:val="007B77C1"/>
    <w:rsid w:val="007B7C57"/>
    <w:rsid w:val="007C00E2"/>
    <w:rsid w:val="007C0498"/>
    <w:rsid w:val="007C0E96"/>
    <w:rsid w:val="007C18AF"/>
    <w:rsid w:val="007C1BD8"/>
    <w:rsid w:val="007C25BD"/>
    <w:rsid w:val="007C25DC"/>
    <w:rsid w:val="007C27D5"/>
    <w:rsid w:val="007C2969"/>
    <w:rsid w:val="007C29C8"/>
    <w:rsid w:val="007C33DE"/>
    <w:rsid w:val="007C3530"/>
    <w:rsid w:val="007C3542"/>
    <w:rsid w:val="007C3796"/>
    <w:rsid w:val="007C3A2B"/>
    <w:rsid w:val="007C450B"/>
    <w:rsid w:val="007C4F01"/>
    <w:rsid w:val="007C50E4"/>
    <w:rsid w:val="007C5152"/>
    <w:rsid w:val="007C543E"/>
    <w:rsid w:val="007C55CA"/>
    <w:rsid w:val="007C55E5"/>
    <w:rsid w:val="007C5643"/>
    <w:rsid w:val="007C6479"/>
    <w:rsid w:val="007C69FD"/>
    <w:rsid w:val="007C6B6F"/>
    <w:rsid w:val="007C71E7"/>
    <w:rsid w:val="007C7CAD"/>
    <w:rsid w:val="007D16E5"/>
    <w:rsid w:val="007D18D4"/>
    <w:rsid w:val="007D2209"/>
    <w:rsid w:val="007D23F2"/>
    <w:rsid w:val="007D28BA"/>
    <w:rsid w:val="007D2CD6"/>
    <w:rsid w:val="007D2F27"/>
    <w:rsid w:val="007D3244"/>
    <w:rsid w:val="007D36FD"/>
    <w:rsid w:val="007D3FD6"/>
    <w:rsid w:val="007D455E"/>
    <w:rsid w:val="007D4AEF"/>
    <w:rsid w:val="007D4B55"/>
    <w:rsid w:val="007D5593"/>
    <w:rsid w:val="007D5A6F"/>
    <w:rsid w:val="007D5B6B"/>
    <w:rsid w:val="007D6413"/>
    <w:rsid w:val="007D6A6C"/>
    <w:rsid w:val="007D6ED9"/>
    <w:rsid w:val="007D6EDF"/>
    <w:rsid w:val="007D703A"/>
    <w:rsid w:val="007D70F4"/>
    <w:rsid w:val="007D7830"/>
    <w:rsid w:val="007D7A42"/>
    <w:rsid w:val="007E0ACC"/>
    <w:rsid w:val="007E0B0F"/>
    <w:rsid w:val="007E1D49"/>
    <w:rsid w:val="007E239D"/>
    <w:rsid w:val="007E256C"/>
    <w:rsid w:val="007E2A25"/>
    <w:rsid w:val="007E2A48"/>
    <w:rsid w:val="007E2E16"/>
    <w:rsid w:val="007E372B"/>
    <w:rsid w:val="007E3985"/>
    <w:rsid w:val="007E41F6"/>
    <w:rsid w:val="007E42F6"/>
    <w:rsid w:val="007E45CF"/>
    <w:rsid w:val="007E5350"/>
    <w:rsid w:val="007E5AF1"/>
    <w:rsid w:val="007E5D4F"/>
    <w:rsid w:val="007E5E56"/>
    <w:rsid w:val="007E62AD"/>
    <w:rsid w:val="007E68F6"/>
    <w:rsid w:val="007E69EF"/>
    <w:rsid w:val="007E7230"/>
    <w:rsid w:val="007E741F"/>
    <w:rsid w:val="007E788B"/>
    <w:rsid w:val="007E7DA5"/>
    <w:rsid w:val="007F1552"/>
    <w:rsid w:val="007F1BE5"/>
    <w:rsid w:val="007F1F32"/>
    <w:rsid w:val="007F2B3D"/>
    <w:rsid w:val="007F2EB6"/>
    <w:rsid w:val="007F2FD7"/>
    <w:rsid w:val="007F321C"/>
    <w:rsid w:val="007F3D58"/>
    <w:rsid w:val="007F3E06"/>
    <w:rsid w:val="007F464C"/>
    <w:rsid w:val="007F4993"/>
    <w:rsid w:val="007F5AAD"/>
    <w:rsid w:val="007F5AB9"/>
    <w:rsid w:val="007F5B74"/>
    <w:rsid w:val="007F5ECD"/>
    <w:rsid w:val="007F60B1"/>
    <w:rsid w:val="007F6C8D"/>
    <w:rsid w:val="007F7750"/>
    <w:rsid w:val="007F7975"/>
    <w:rsid w:val="007F7C17"/>
    <w:rsid w:val="007F7E23"/>
    <w:rsid w:val="0080046E"/>
    <w:rsid w:val="008006AF"/>
    <w:rsid w:val="00800AAC"/>
    <w:rsid w:val="00800C45"/>
    <w:rsid w:val="0080120B"/>
    <w:rsid w:val="00801F56"/>
    <w:rsid w:val="0080241F"/>
    <w:rsid w:val="00802532"/>
    <w:rsid w:val="00802848"/>
    <w:rsid w:val="00802A8F"/>
    <w:rsid w:val="00802E8F"/>
    <w:rsid w:val="00803443"/>
    <w:rsid w:val="008037C1"/>
    <w:rsid w:val="00803926"/>
    <w:rsid w:val="008045F2"/>
    <w:rsid w:val="00805678"/>
    <w:rsid w:val="0080590A"/>
    <w:rsid w:val="00805AD4"/>
    <w:rsid w:val="008066A8"/>
    <w:rsid w:val="00807034"/>
    <w:rsid w:val="0080785A"/>
    <w:rsid w:val="00807AD2"/>
    <w:rsid w:val="00807BDB"/>
    <w:rsid w:val="00810018"/>
    <w:rsid w:val="00810414"/>
    <w:rsid w:val="0081051C"/>
    <w:rsid w:val="00810818"/>
    <w:rsid w:val="00810915"/>
    <w:rsid w:val="00810C61"/>
    <w:rsid w:val="00810ED3"/>
    <w:rsid w:val="00810EDD"/>
    <w:rsid w:val="008110EE"/>
    <w:rsid w:val="00811A01"/>
    <w:rsid w:val="00811D78"/>
    <w:rsid w:val="00811DAC"/>
    <w:rsid w:val="00812859"/>
    <w:rsid w:val="00812A6B"/>
    <w:rsid w:val="00812ADE"/>
    <w:rsid w:val="008133C0"/>
    <w:rsid w:val="008138ED"/>
    <w:rsid w:val="00813915"/>
    <w:rsid w:val="0081404C"/>
    <w:rsid w:val="008140EC"/>
    <w:rsid w:val="008146A0"/>
    <w:rsid w:val="008146DA"/>
    <w:rsid w:val="00815090"/>
    <w:rsid w:val="0081525A"/>
    <w:rsid w:val="00815613"/>
    <w:rsid w:val="00815888"/>
    <w:rsid w:val="00815D25"/>
    <w:rsid w:val="00815D2E"/>
    <w:rsid w:val="00816346"/>
    <w:rsid w:val="0081691F"/>
    <w:rsid w:val="0081694D"/>
    <w:rsid w:val="00816F1B"/>
    <w:rsid w:val="0081716F"/>
    <w:rsid w:val="008175ED"/>
    <w:rsid w:val="008176BB"/>
    <w:rsid w:val="00817A58"/>
    <w:rsid w:val="00820A22"/>
    <w:rsid w:val="008211EB"/>
    <w:rsid w:val="0082150C"/>
    <w:rsid w:val="00821D3D"/>
    <w:rsid w:val="00821E05"/>
    <w:rsid w:val="00822A2E"/>
    <w:rsid w:val="00822C98"/>
    <w:rsid w:val="00822FB7"/>
    <w:rsid w:val="00823999"/>
    <w:rsid w:val="00823DF5"/>
    <w:rsid w:val="00823F86"/>
    <w:rsid w:val="008241BF"/>
    <w:rsid w:val="008246F0"/>
    <w:rsid w:val="008247A9"/>
    <w:rsid w:val="00824CC2"/>
    <w:rsid w:val="00825192"/>
    <w:rsid w:val="00825499"/>
    <w:rsid w:val="00825E9D"/>
    <w:rsid w:val="00826089"/>
    <w:rsid w:val="0082640D"/>
    <w:rsid w:val="00826811"/>
    <w:rsid w:val="00826C1A"/>
    <w:rsid w:val="00826D58"/>
    <w:rsid w:val="00826E23"/>
    <w:rsid w:val="008279A5"/>
    <w:rsid w:val="00827E2D"/>
    <w:rsid w:val="008300A2"/>
    <w:rsid w:val="008300E9"/>
    <w:rsid w:val="0083070C"/>
    <w:rsid w:val="0083264E"/>
    <w:rsid w:val="00832B1E"/>
    <w:rsid w:val="00832B86"/>
    <w:rsid w:val="00832F2A"/>
    <w:rsid w:val="0083322C"/>
    <w:rsid w:val="008335E0"/>
    <w:rsid w:val="00833664"/>
    <w:rsid w:val="00833968"/>
    <w:rsid w:val="00833A89"/>
    <w:rsid w:val="00834F08"/>
    <w:rsid w:val="00834F40"/>
    <w:rsid w:val="00835433"/>
    <w:rsid w:val="00836077"/>
    <w:rsid w:val="00836361"/>
    <w:rsid w:val="0083660A"/>
    <w:rsid w:val="00836BC9"/>
    <w:rsid w:val="00836FFE"/>
    <w:rsid w:val="0083731D"/>
    <w:rsid w:val="00837644"/>
    <w:rsid w:val="0084173E"/>
    <w:rsid w:val="00841A2C"/>
    <w:rsid w:val="00841B8F"/>
    <w:rsid w:val="00841BB2"/>
    <w:rsid w:val="00841E46"/>
    <w:rsid w:val="008427A9"/>
    <w:rsid w:val="00843222"/>
    <w:rsid w:val="00843456"/>
    <w:rsid w:val="00843917"/>
    <w:rsid w:val="00843A1B"/>
    <w:rsid w:val="00843B12"/>
    <w:rsid w:val="00843D14"/>
    <w:rsid w:val="00843DC1"/>
    <w:rsid w:val="00844134"/>
    <w:rsid w:val="008445F6"/>
    <w:rsid w:val="00845238"/>
    <w:rsid w:val="008455A6"/>
    <w:rsid w:val="0084582B"/>
    <w:rsid w:val="00845B0B"/>
    <w:rsid w:val="00845FAC"/>
    <w:rsid w:val="008472FA"/>
    <w:rsid w:val="00847653"/>
    <w:rsid w:val="00850DCE"/>
    <w:rsid w:val="00850ED6"/>
    <w:rsid w:val="008512A4"/>
    <w:rsid w:val="0085182A"/>
    <w:rsid w:val="00852010"/>
    <w:rsid w:val="00852195"/>
    <w:rsid w:val="0085376D"/>
    <w:rsid w:val="008542C8"/>
    <w:rsid w:val="0085553C"/>
    <w:rsid w:val="008565A9"/>
    <w:rsid w:val="00856747"/>
    <w:rsid w:val="008568C1"/>
    <w:rsid w:val="00856AFF"/>
    <w:rsid w:val="00856DCE"/>
    <w:rsid w:val="00856EC8"/>
    <w:rsid w:val="008577DF"/>
    <w:rsid w:val="00857A3E"/>
    <w:rsid w:val="00860B8F"/>
    <w:rsid w:val="0086111F"/>
    <w:rsid w:val="008615EE"/>
    <w:rsid w:val="00862114"/>
    <w:rsid w:val="00862A35"/>
    <w:rsid w:val="008630A6"/>
    <w:rsid w:val="00863F79"/>
    <w:rsid w:val="00863F98"/>
    <w:rsid w:val="0086550C"/>
    <w:rsid w:val="00866D58"/>
    <w:rsid w:val="00866F09"/>
    <w:rsid w:val="008670C0"/>
    <w:rsid w:val="00867309"/>
    <w:rsid w:val="008675FF"/>
    <w:rsid w:val="00870127"/>
    <w:rsid w:val="00870A8E"/>
    <w:rsid w:val="00870D59"/>
    <w:rsid w:val="00871313"/>
    <w:rsid w:val="00871A32"/>
    <w:rsid w:val="00871DDB"/>
    <w:rsid w:val="00871F2D"/>
    <w:rsid w:val="008723E7"/>
    <w:rsid w:val="008724D3"/>
    <w:rsid w:val="00872D68"/>
    <w:rsid w:val="00872E19"/>
    <w:rsid w:val="008733B7"/>
    <w:rsid w:val="00873659"/>
    <w:rsid w:val="00873918"/>
    <w:rsid w:val="00873B16"/>
    <w:rsid w:val="00873BA2"/>
    <w:rsid w:val="00874374"/>
    <w:rsid w:val="008752CA"/>
    <w:rsid w:val="00875358"/>
    <w:rsid w:val="00875D6A"/>
    <w:rsid w:val="00875E94"/>
    <w:rsid w:val="0087641F"/>
    <w:rsid w:val="0087652B"/>
    <w:rsid w:val="00876BCF"/>
    <w:rsid w:val="008774CD"/>
    <w:rsid w:val="008776F4"/>
    <w:rsid w:val="00877B9C"/>
    <w:rsid w:val="00877BA6"/>
    <w:rsid w:val="00880048"/>
    <w:rsid w:val="008804BD"/>
    <w:rsid w:val="008804C8"/>
    <w:rsid w:val="00880532"/>
    <w:rsid w:val="0088092C"/>
    <w:rsid w:val="00880F17"/>
    <w:rsid w:val="00881F82"/>
    <w:rsid w:val="008821BF"/>
    <w:rsid w:val="00882ADA"/>
    <w:rsid w:val="00882D51"/>
    <w:rsid w:val="00882EC0"/>
    <w:rsid w:val="0088339B"/>
    <w:rsid w:val="008837B8"/>
    <w:rsid w:val="008838B7"/>
    <w:rsid w:val="00884F67"/>
    <w:rsid w:val="008853AF"/>
    <w:rsid w:val="00885B74"/>
    <w:rsid w:val="00885E71"/>
    <w:rsid w:val="00885F32"/>
    <w:rsid w:val="00886058"/>
    <w:rsid w:val="008903D1"/>
    <w:rsid w:val="008905B5"/>
    <w:rsid w:val="00890CA5"/>
    <w:rsid w:val="00890F5A"/>
    <w:rsid w:val="0089158E"/>
    <w:rsid w:val="00891C63"/>
    <w:rsid w:val="00891DB5"/>
    <w:rsid w:val="008921AD"/>
    <w:rsid w:val="00892E18"/>
    <w:rsid w:val="0089342E"/>
    <w:rsid w:val="00893640"/>
    <w:rsid w:val="00893B93"/>
    <w:rsid w:val="00894FF2"/>
    <w:rsid w:val="00895AE9"/>
    <w:rsid w:val="00895B45"/>
    <w:rsid w:val="00895D03"/>
    <w:rsid w:val="00896119"/>
    <w:rsid w:val="008962D9"/>
    <w:rsid w:val="00896B8F"/>
    <w:rsid w:val="0089762D"/>
    <w:rsid w:val="00897F0B"/>
    <w:rsid w:val="008A0174"/>
    <w:rsid w:val="008A0487"/>
    <w:rsid w:val="008A0952"/>
    <w:rsid w:val="008A0A12"/>
    <w:rsid w:val="008A0AD4"/>
    <w:rsid w:val="008A1050"/>
    <w:rsid w:val="008A1116"/>
    <w:rsid w:val="008A141B"/>
    <w:rsid w:val="008A14CB"/>
    <w:rsid w:val="008A1A03"/>
    <w:rsid w:val="008A1AA4"/>
    <w:rsid w:val="008A205F"/>
    <w:rsid w:val="008A2217"/>
    <w:rsid w:val="008A2542"/>
    <w:rsid w:val="008A2782"/>
    <w:rsid w:val="008A2B89"/>
    <w:rsid w:val="008A3604"/>
    <w:rsid w:val="008A372D"/>
    <w:rsid w:val="008A41AC"/>
    <w:rsid w:val="008A425B"/>
    <w:rsid w:val="008A452F"/>
    <w:rsid w:val="008A45BA"/>
    <w:rsid w:val="008A4609"/>
    <w:rsid w:val="008A57AE"/>
    <w:rsid w:val="008A59A0"/>
    <w:rsid w:val="008A6BE1"/>
    <w:rsid w:val="008A6F2D"/>
    <w:rsid w:val="008A76C2"/>
    <w:rsid w:val="008A7C76"/>
    <w:rsid w:val="008A7E5A"/>
    <w:rsid w:val="008A7F4D"/>
    <w:rsid w:val="008B0021"/>
    <w:rsid w:val="008B00BD"/>
    <w:rsid w:val="008B06DD"/>
    <w:rsid w:val="008B0FB1"/>
    <w:rsid w:val="008B130C"/>
    <w:rsid w:val="008B13BD"/>
    <w:rsid w:val="008B1DAE"/>
    <w:rsid w:val="008B259F"/>
    <w:rsid w:val="008B28D8"/>
    <w:rsid w:val="008B29FF"/>
    <w:rsid w:val="008B2D34"/>
    <w:rsid w:val="008B2DF2"/>
    <w:rsid w:val="008B3BE1"/>
    <w:rsid w:val="008B3DB6"/>
    <w:rsid w:val="008B47FA"/>
    <w:rsid w:val="008B4845"/>
    <w:rsid w:val="008B4D7E"/>
    <w:rsid w:val="008B547F"/>
    <w:rsid w:val="008B5ED6"/>
    <w:rsid w:val="008B5FE6"/>
    <w:rsid w:val="008B6AA9"/>
    <w:rsid w:val="008B6B80"/>
    <w:rsid w:val="008B6EE7"/>
    <w:rsid w:val="008B7576"/>
    <w:rsid w:val="008B7A68"/>
    <w:rsid w:val="008B7D86"/>
    <w:rsid w:val="008C0008"/>
    <w:rsid w:val="008C03D2"/>
    <w:rsid w:val="008C0763"/>
    <w:rsid w:val="008C1175"/>
    <w:rsid w:val="008C16D3"/>
    <w:rsid w:val="008C2A18"/>
    <w:rsid w:val="008C2A34"/>
    <w:rsid w:val="008C2B2C"/>
    <w:rsid w:val="008C30C9"/>
    <w:rsid w:val="008C339B"/>
    <w:rsid w:val="008C3778"/>
    <w:rsid w:val="008C37F8"/>
    <w:rsid w:val="008C3850"/>
    <w:rsid w:val="008C38CF"/>
    <w:rsid w:val="008C3B01"/>
    <w:rsid w:val="008C415C"/>
    <w:rsid w:val="008C4298"/>
    <w:rsid w:val="008C499F"/>
    <w:rsid w:val="008C4ADC"/>
    <w:rsid w:val="008C50E2"/>
    <w:rsid w:val="008C5FDE"/>
    <w:rsid w:val="008C6011"/>
    <w:rsid w:val="008C621C"/>
    <w:rsid w:val="008C62B0"/>
    <w:rsid w:val="008C62E2"/>
    <w:rsid w:val="008C63FC"/>
    <w:rsid w:val="008C6582"/>
    <w:rsid w:val="008C6ADC"/>
    <w:rsid w:val="008C6B9F"/>
    <w:rsid w:val="008C76B1"/>
    <w:rsid w:val="008D0619"/>
    <w:rsid w:val="008D08D0"/>
    <w:rsid w:val="008D1C61"/>
    <w:rsid w:val="008D26C3"/>
    <w:rsid w:val="008D2786"/>
    <w:rsid w:val="008D28D8"/>
    <w:rsid w:val="008D2924"/>
    <w:rsid w:val="008D2AE6"/>
    <w:rsid w:val="008D2BDB"/>
    <w:rsid w:val="008D3361"/>
    <w:rsid w:val="008D3E83"/>
    <w:rsid w:val="008D4792"/>
    <w:rsid w:val="008D4A42"/>
    <w:rsid w:val="008D54FD"/>
    <w:rsid w:val="008D55C6"/>
    <w:rsid w:val="008D573A"/>
    <w:rsid w:val="008D57DD"/>
    <w:rsid w:val="008D5B71"/>
    <w:rsid w:val="008D5E57"/>
    <w:rsid w:val="008D5F57"/>
    <w:rsid w:val="008D635C"/>
    <w:rsid w:val="008D6500"/>
    <w:rsid w:val="008D6A33"/>
    <w:rsid w:val="008D70EB"/>
    <w:rsid w:val="008D72F2"/>
    <w:rsid w:val="008D7502"/>
    <w:rsid w:val="008E0150"/>
    <w:rsid w:val="008E02DF"/>
    <w:rsid w:val="008E04BF"/>
    <w:rsid w:val="008E0529"/>
    <w:rsid w:val="008E0710"/>
    <w:rsid w:val="008E1193"/>
    <w:rsid w:val="008E14E9"/>
    <w:rsid w:val="008E188E"/>
    <w:rsid w:val="008E1CEE"/>
    <w:rsid w:val="008E2883"/>
    <w:rsid w:val="008E2D59"/>
    <w:rsid w:val="008E3363"/>
    <w:rsid w:val="008E3D1F"/>
    <w:rsid w:val="008E4379"/>
    <w:rsid w:val="008E47A5"/>
    <w:rsid w:val="008E4C8B"/>
    <w:rsid w:val="008E4DF1"/>
    <w:rsid w:val="008E51C4"/>
    <w:rsid w:val="008E5920"/>
    <w:rsid w:val="008E5E5A"/>
    <w:rsid w:val="008E5E97"/>
    <w:rsid w:val="008E5EF7"/>
    <w:rsid w:val="008E6B00"/>
    <w:rsid w:val="008E6CA7"/>
    <w:rsid w:val="008E7080"/>
    <w:rsid w:val="008E7E0C"/>
    <w:rsid w:val="008F011A"/>
    <w:rsid w:val="008F0194"/>
    <w:rsid w:val="008F03F5"/>
    <w:rsid w:val="008F0873"/>
    <w:rsid w:val="008F0A11"/>
    <w:rsid w:val="008F0B5A"/>
    <w:rsid w:val="008F0F02"/>
    <w:rsid w:val="008F16E9"/>
    <w:rsid w:val="008F1FDA"/>
    <w:rsid w:val="008F273F"/>
    <w:rsid w:val="008F2CDC"/>
    <w:rsid w:val="008F2FEE"/>
    <w:rsid w:val="008F31DE"/>
    <w:rsid w:val="008F38FB"/>
    <w:rsid w:val="008F3AEF"/>
    <w:rsid w:val="008F3EB2"/>
    <w:rsid w:val="008F4009"/>
    <w:rsid w:val="008F434F"/>
    <w:rsid w:val="008F442B"/>
    <w:rsid w:val="008F47A2"/>
    <w:rsid w:val="008F4B66"/>
    <w:rsid w:val="008F570D"/>
    <w:rsid w:val="008F5F5D"/>
    <w:rsid w:val="008F5F73"/>
    <w:rsid w:val="008F6440"/>
    <w:rsid w:val="008F6886"/>
    <w:rsid w:val="008F6AF4"/>
    <w:rsid w:val="008F6D46"/>
    <w:rsid w:val="008F6EC0"/>
    <w:rsid w:val="008F7321"/>
    <w:rsid w:val="009006FB"/>
    <w:rsid w:val="00901075"/>
    <w:rsid w:val="009014CA"/>
    <w:rsid w:val="00901527"/>
    <w:rsid w:val="009016FC"/>
    <w:rsid w:val="00901727"/>
    <w:rsid w:val="00901F38"/>
    <w:rsid w:val="0090211A"/>
    <w:rsid w:val="00902687"/>
    <w:rsid w:val="009028F9"/>
    <w:rsid w:val="00902ABD"/>
    <w:rsid w:val="00903351"/>
    <w:rsid w:val="00903439"/>
    <w:rsid w:val="00903A85"/>
    <w:rsid w:val="00903D49"/>
    <w:rsid w:val="00903FAC"/>
    <w:rsid w:val="00904A6A"/>
    <w:rsid w:val="00904DAF"/>
    <w:rsid w:val="00904E9C"/>
    <w:rsid w:val="00905204"/>
    <w:rsid w:val="0090534D"/>
    <w:rsid w:val="00905446"/>
    <w:rsid w:val="0090554D"/>
    <w:rsid w:val="009057E3"/>
    <w:rsid w:val="00905C78"/>
    <w:rsid w:val="00905EC7"/>
    <w:rsid w:val="009068D0"/>
    <w:rsid w:val="009070F9"/>
    <w:rsid w:val="00910B33"/>
    <w:rsid w:val="009111D8"/>
    <w:rsid w:val="0091176F"/>
    <w:rsid w:val="00911842"/>
    <w:rsid w:val="009127A7"/>
    <w:rsid w:val="00912FC3"/>
    <w:rsid w:val="00913652"/>
    <w:rsid w:val="00913A50"/>
    <w:rsid w:val="00913BA3"/>
    <w:rsid w:val="00913F33"/>
    <w:rsid w:val="00913F6A"/>
    <w:rsid w:val="009143B0"/>
    <w:rsid w:val="00914404"/>
    <w:rsid w:val="00914E82"/>
    <w:rsid w:val="0091554D"/>
    <w:rsid w:val="00915F4F"/>
    <w:rsid w:val="00916038"/>
    <w:rsid w:val="009162B2"/>
    <w:rsid w:val="00916566"/>
    <w:rsid w:val="00917819"/>
    <w:rsid w:val="00917B69"/>
    <w:rsid w:val="00917EC7"/>
    <w:rsid w:val="0092020C"/>
    <w:rsid w:val="009212D1"/>
    <w:rsid w:val="009218F8"/>
    <w:rsid w:val="00921D39"/>
    <w:rsid w:val="0092204B"/>
    <w:rsid w:val="00922225"/>
    <w:rsid w:val="00922245"/>
    <w:rsid w:val="00922C86"/>
    <w:rsid w:val="00922CCD"/>
    <w:rsid w:val="00922FE8"/>
    <w:rsid w:val="009231AA"/>
    <w:rsid w:val="009233A8"/>
    <w:rsid w:val="009238AE"/>
    <w:rsid w:val="00923A3D"/>
    <w:rsid w:val="00923B0D"/>
    <w:rsid w:val="00923CF6"/>
    <w:rsid w:val="00923EA0"/>
    <w:rsid w:val="0092453B"/>
    <w:rsid w:val="00924923"/>
    <w:rsid w:val="00924E42"/>
    <w:rsid w:val="009254E1"/>
    <w:rsid w:val="0092577E"/>
    <w:rsid w:val="009264A3"/>
    <w:rsid w:val="00926628"/>
    <w:rsid w:val="00926820"/>
    <w:rsid w:val="009275E6"/>
    <w:rsid w:val="00927744"/>
    <w:rsid w:val="009278F9"/>
    <w:rsid w:val="00930073"/>
    <w:rsid w:val="00930881"/>
    <w:rsid w:val="009309DA"/>
    <w:rsid w:val="009311C3"/>
    <w:rsid w:val="00931B15"/>
    <w:rsid w:val="00931BFC"/>
    <w:rsid w:val="00931EC5"/>
    <w:rsid w:val="00932263"/>
    <w:rsid w:val="00932284"/>
    <w:rsid w:val="00932350"/>
    <w:rsid w:val="00932354"/>
    <w:rsid w:val="00932576"/>
    <w:rsid w:val="00932614"/>
    <w:rsid w:val="00932645"/>
    <w:rsid w:val="00932E1B"/>
    <w:rsid w:val="009332EB"/>
    <w:rsid w:val="009335B9"/>
    <w:rsid w:val="009335D9"/>
    <w:rsid w:val="00933726"/>
    <w:rsid w:val="009338C6"/>
    <w:rsid w:val="0093390D"/>
    <w:rsid w:val="00933EE5"/>
    <w:rsid w:val="009344E1"/>
    <w:rsid w:val="009352AD"/>
    <w:rsid w:val="0093535F"/>
    <w:rsid w:val="009355F8"/>
    <w:rsid w:val="00935728"/>
    <w:rsid w:val="00935EBE"/>
    <w:rsid w:val="009375B2"/>
    <w:rsid w:val="00937646"/>
    <w:rsid w:val="00937705"/>
    <w:rsid w:val="00937E51"/>
    <w:rsid w:val="00941003"/>
    <w:rsid w:val="009412DE"/>
    <w:rsid w:val="00941650"/>
    <w:rsid w:val="009417FC"/>
    <w:rsid w:val="0094191A"/>
    <w:rsid w:val="00941B51"/>
    <w:rsid w:val="00941C66"/>
    <w:rsid w:val="00941D51"/>
    <w:rsid w:val="00941DD5"/>
    <w:rsid w:val="00941E09"/>
    <w:rsid w:val="00941FF8"/>
    <w:rsid w:val="009421D7"/>
    <w:rsid w:val="00942233"/>
    <w:rsid w:val="00942508"/>
    <w:rsid w:val="00942797"/>
    <w:rsid w:val="00942E8C"/>
    <w:rsid w:val="009433DC"/>
    <w:rsid w:val="009436CA"/>
    <w:rsid w:val="0094382B"/>
    <w:rsid w:val="00943EBD"/>
    <w:rsid w:val="00944622"/>
    <w:rsid w:val="009447B8"/>
    <w:rsid w:val="00944C79"/>
    <w:rsid w:val="00944D65"/>
    <w:rsid w:val="009452EC"/>
    <w:rsid w:val="0094531B"/>
    <w:rsid w:val="0094550D"/>
    <w:rsid w:val="00945579"/>
    <w:rsid w:val="00945A16"/>
    <w:rsid w:val="00945ECD"/>
    <w:rsid w:val="00946895"/>
    <w:rsid w:val="00946A5E"/>
    <w:rsid w:val="00946AC2"/>
    <w:rsid w:val="00946B0B"/>
    <w:rsid w:val="00946D00"/>
    <w:rsid w:val="00946D74"/>
    <w:rsid w:val="00946FC8"/>
    <w:rsid w:val="0095057C"/>
    <w:rsid w:val="0095071C"/>
    <w:rsid w:val="00950C75"/>
    <w:rsid w:val="00951236"/>
    <w:rsid w:val="00951C7D"/>
    <w:rsid w:val="00951F07"/>
    <w:rsid w:val="009522C3"/>
    <w:rsid w:val="00952BF5"/>
    <w:rsid w:val="0095304C"/>
    <w:rsid w:val="0095311F"/>
    <w:rsid w:val="009532B7"/>
    <w:rsid w:val="0095339B"/>
    <w:rsid w:val="00954785"/>
    <w:rsid w:val="0095552D"/>
    <w:rsid w:val="009557FD"/>
    <w:rsid w:val="009561EE"/>
    <w:rsid w:val="009562F5"/>
    <w:rsid w:val="00956939"/>
    <w:rsid w:val="00956944"/>
    <w:rsid w:val="00956AEF"/>
    <w:rsid w:val="00956D96"/>
    <w:rsid w:val="00957430"/>
    <w:rsid w:val="009574C3"/>
    <w:rsid w:val="009575BC"/>
    <w:rsid w:val="00957DDB"/>
    <w:rsid w:val="00957E85"/>
    <w:rsid w:val="009605F3"/>
    <w:rsid w:val="0096064E"/>
    <w:rsid w:val="009607B8"/>
    <w:rsid w:val="00960DA0"/>
    <w:rsid w:val="00960DF0"/>
    <w:rsid w:val="0096110D"/>
    <w:rsid w:val="00961491"/>
    <w:rsid w:val="00961C0A"/>
    <w:rsid w:val="00961CC2"/>
    <w:rsid w:val="0096227D"/>
    <w:rsid w:val="009625F7"/>
    <w:rsid w:val="009629D2"/>
    <w:rsid w:val="00962DF6"/>
    <w:rsid w:val="0096305E"/>
    <w:rsid w:val="009633BC"/>
    <w:rsid w:val="00963948"/>
    <w:rsid w:val="009639CD"/>
    <w:rsid w:val="00963FE2"/>
    <w:rsid w:val="00964762"/>
    <w:rsid w:val="00964D66"/>
    <w:rsid w:val="00964DC0"/>
    <w:rsid w:val="00964F77"/>
    <w:rsid w:val="00965520"/>
    <w:rsid w:val="0096562F"/>
    <w:rsid w:val="009666DD"/>
    <w:rsid w:val="009677BC"/>
    <w:rsid w:val="00967BE6"/>
    <w:rsid w:val="00967DE2"/>
    <w:rsid w:val="00970A67"/>
    <w:rsid w:val="00970EB4"/>
    <w:rsid w:val="00970EC8"/>
    <w:rsid w:val="00970F04"/>
    <w:rsid w:val="00971DE5"/>
    <w:rsid w:val="009728B4"/>
    <w:rsid w:val="00972BE8"/>
    <w:rsid w:val="00972C9F"/>
    <w:rsid w:val="00973192"/>
    <w:rsid w:val="00973EAD"/>
    <w:rsid w:val="0097472B"/>
    <w:rsid w:val="00974D52"/>
    <w:rsid w:val="00974E7F"/>
    <w:rsid w:val="0097574F"/>
    <w:rsid w:val="0097594B"/>
    <w:rsid w:val="00976600"/>
    <w:rsid w:val="009767FA"/>
    <w:rsid w:val="0097698D"/>
    <w:rsid w:val="00976CDB"/>
    <w:rsid w:val="00977586"/>
    <w:rsid w:val="00977A52"/>
    <w:rsid w:val="00977B2D"/>
    <w:rsid w:val="00977C98"/>
    <w:rsid w:val="00977CA7"/>
    <w:rsid w:val="00980669"/>
    <w:rsid w:val="00980774"/>
    <w:rsid w:val="0098083B"/>
    <w:rsid w:val="009809B8"/>
    <w:rsid w:val="009814D8"/>
    <w:rsid w:val="00981A01"/>
    <w:rsid w:val="00981DA1"/>
    <w:rsid w:val="009825BC"/>
    <w:rsid w:val="00982A93"/>
    <w:rsid w:val="00982D82"/>
    <w:rsid w:val="00982F68"/>
    <w:rsid w:val="009831DC"/>
    <w:rsid w:val="00983727"/>
    <w:rsid w:val="00983CC5"/>
    <w:rsid w:val="00984040"/>
    <w:rsid w:val="009846DE"/>
    <w:rsid w:val="00984721"/>
    <w:rsid w:val="009848F1"/>
    <w:rsid w:val="00984993"/>
    <w:rsid w:val="00984D5C"/>
    <w:rsid w:val="00987866"/>
    <w:rsid w:val="00990273"/>
    <w:rsid w:val="00990477"/>
    <w:rsid w:val="009904B4"/>
    <w:rsid w:val="0099071A"/>
    <w:rsid w:val="00990EAC"/>
    <w:rsid w:val="00991121"/>
    <w:rsid w:val="009913E8"/>
    <w:rsid w:val="00991701"/>
    <w:rsid w:val="009924F2"/>
    <w:rsid w:val="00992D0B"/>
    <w:rsid w:val="00993F2C"/>
    <w:rsid w:val="009945E8"/>
    <w:rsid w:val="0099466F"/>
    <w:rsid w:val="0099485F"/>
    <w:rsid w:val="0099489B"/>
    <w:rsid w:val="00995438"/>
    <w:rsid w:val="009955ED"/>
    <w:rsid w:val="00995777"/>
    <w:rsid w:val="009957EC"/>
    <w:rsid w:val="009959C2"/>
    <w:rsid w:val="009970C9"/>
    <w:rsid w:val="00997775"/>
    <w:rsid w:val="009977A7"/>
    <w:rsid w:val="009A00C0"/>
    <w:rsid w:val="009A0837"/>
    <w:rsid w:val="009A0D11"/>
    <w:rsid w:val="009A0EB4"/>
    <w:rsid w:val="009A1B47"/>
    <w:rsid w:val="009A2037"/>
    <w:rsid w:val="009A259D"/>
    <w:rsid w:val="009A2668"/>
    <w:rsid w:val="009A28F0"/>
    <w:rsid w:val="009A30DA"/>
    <w:rsid w:val="009A3402"/>
    <w:rsid w:val="009A3620"/>
    <w:rsid w:val="009A38A5"/>
    <w:rsid w:val="009A3946"/>
    <w:rsid w:val="009A39A8"/>
    <w:rsid w:val="009A3B4F"/>
    <w:rsid w:val="009A3CF9"/>
    <w:rsid w:val="009A40D1"/>
    <w:rsid w:val="009A4BEE"/>
    <w:rsid w:val="009A6283"/>
    <w:rsid w:val="009A6903"/>
    <w:rsid w:val="009A699C"/>
    <w:rsid w:val="009A6C12"/>
    <w:rsid w:val="009A6D67"/>
    <w:rsid w:val="009A7789"/>
    <w:rsid w:val="009A78F5"/>
    <w:rsid w:val="009B00A6"/>
    <w:rsid w:val="009B0719"/>
    <w:rsid w:val="009B0F4B"/>
    <w:rsid w:val="009B1AEF"/>
    <w:rsid w:val="009B2328"/>
    <w:rsid w:val="009B2DE5"/>
    <w:rsid w:val="009B4486"/>
    <w:rsid w:val="009B44DA"/>
    <w:rsid w:val="009B489B"/>
    <w:rsid w:val="009B493C"/>
    <w:rsid w:val="009B4D85"/>
    <w:rsid w:val="009B4DCF"/>
    <w:rsid w:val="009B5279"/>
    <w:rsid w:val="009B57F8"/>
    <w:rsid w:val="009B61B2"/>
    <w:rsid w:val="009B6C88"/>
    <w:rsid w:val="009B6D8F"/>
    <w:rsid w:val="009B7380"/>
    <w:rsid w:val="009B756E"/>
    <w:rsid w:val="009B79C7"/>
    <w:rsid w:val="009B7A15"/>
    <w:rsid w:val="009B7A6B"/>
    <w:rsid w:val="009C012E"/>
    <w:rsid w:val="009C01CD"/>
    <w:rsid w:val="009C040B"/>
    <w:rsid w:val="009C091B"/>
    <w:rsid w:val="009C0A7C"/>
    <w:rsid w:val="009C0AA4"/>
    <w:rsid w:val="009C1035"/>
    <w:rsid w:val="009C1265"/>
    <w:rsid w:val="009C14C6"/>
    <w:rsid w:val="009C1774"/>
    <w:rsid w:val="009C232F"/>
    <w:rsid w:val="009C281C"/>
    <w:rsid w:val="009C28D3"/>
    <w:rsid w:val="009C2980"/>
    <w:rsid w:val="009C2B93"/>
    <w:rsid w:val="009C2DF2"/>
    <w:rsid w:val="009C3052"/>
    <w:rsid w:val="009C3195"/>
    <w:rsid w:val="009C342C"/>
    <w:rsid w:val="009C36E9"/>
    <w:rsid w:val="009C37C3"/>
    <w:rsid w:val="009C3F8B"/>
    <w:rsid w:val="009C4005"/>
    <w:rsid w:val="009C4225"/>
    <w:rsid w:val="009C4394"/>
    <w:rsid w:val="009C514A"/>
    <w:rsid w:val="009C58A1"/>
    <w:rsid w:val="009C59F5"/>
    <w:rsid w:val="009C5A89"/>
    <w:rsid w:val="009C5D77"/>
    <w:rsid w:val="009C5DA0"/>
    <w:rsid w:val="009C6F75"/>
    <w:rsid w:val="009C7226"/>
    <w:rsid w:val="009C74BD"/>
    <w:rsid w:val="009C774F"/>
    <w:rsid w:val="009C7C40"/>
    <w:rsid w:val="009D07C8"/>
    <w:rsid w:val="009D09AB"/>
    <w:rsid w:val="009D0E29"/>
    <w:rsid w:val="009D1BE1"/>
    <w:rsid w:val="009D21B0"/>
    <w:rsid w:val="009D30D3"/>
    <w:rsid w:val="009D32A5"/>
    <w:rsid w:val="009D3682"/>
    <w:rsid w:val="009D399C"/>
    <w:rsid w:val="009D3C8C"/>
    <w:rsid w:val="009D3EFC"/>
    <w:rsid w:val="009D40D9"/>
    <w:rsid w:val="009D473D"/>
    <w:rsid w:val="009D49FE"/>
    <w:rsid w:val="009D4EF0"/>
    <w:rsid w:val="009D5143"/>
    <w:rsid w:val="009D6604"/>
    <w:rsid w:val="009D6F50"/>
    <w:rsid w:val="009D7028"/>
    <w:rsid w:val="009D7581"/>
    <w:rsid w:val="009D7992"/>
    <w:rsid w:val="009D7A78"/>
    <w:rsid w:val="009E005A"/>
    <w:rsid w:val="009E0475"/>
    <w:rsid w:val="009E0A96"/>
    <w:rsid w:val="009E0CFE"/>
    <w:rsid w:val="009E1185"/>
    <w:rsid w:val="009E11A9"/>
    <w:rsid w:val="009E1209"/>
    <w:rsid w:val="009E126A"/>
    <w:rsid w:val="009E12A2"/>
    <w:rsid w:val="009E2E93"/>
    <w:rsid w:val="009E354E"/>
    <w:rsid w:val="009E3B51"/>
    <w:rsid w:val="009E44EF"/>
    <w:rsid w:val="009E4FDD"/>
    <w:rsid w:val="009E51E9"/>
    <w:rsid w:val="009E5664"/>
    <w:rsid w:val="009E6204"/>
    <w:rsid w:val="009E6394"/>
    <w:rsid w:val="009E6A58"/>
    <w:rsid w:val="009E6D58"/>
    <w:rsid w:val="009E6F70"/>
    <w:rsid w:val="009E74EC"/>
    <w:rsid w:val="009E76E5"/>
    <w:rsid w:val="009F0201"/>
    <w:rsid w:val="009F0350"/>
    <w:rsid w:val="009F0476"/>
    <w:rsid w:val="009F0591"/>
    <w:rsid w:val="009F133C"/>
    <w:rsid w:val="009F1C14"/>
    <w:rsid w:val="009F1CF6"/>
    <w:rsid w:val="009F32F8"/>
    <w:rsid w:val="009F3378"/>
    <w:rsid w:val="009F3DE4"/>
    <w:rsid w:val="009F3E9C"/>
    <w:rsid w:val="009F4101"/>
    <w:rsid w:val="009F424F"/>
    <w:rsid w:val="009F4305"/>
    <w:rsid w:val="009F4509"/>
    <w:rsid w:val="009F466D"/>
    <w:rsid w:val="009F4C5D"/>
    <w:rsid w:val="009F4C91"/>
    <w:rsid w:val="009F55CB"/>
    <w:rsid w:val="009F5AE7"/>
    <w:rsid w:val="009F5BFF"/>
    <w:rsid w:val="009F5E74"/>
    <w:rsid w:val="009F6792"/>
    <w:rsid w:val="009F6798"/>
    <w:rsid w:val="009F6941"/>
    <w:rsid w:val="009F6A65"/>
    <w:rsid w:val="009F6A6C"/>
    <w:rsid w:val="009F7121"/>
    <w:rsid w:val="009F7364"/>
    <w:rsid w:val="009F75CC"/>
    <w:rsid w:val="00A000A4"/>
    <w:rsid w:val="00A000DD"/>
    <w:rsid w:val="00A001A3"/>
    <w:rsid w:val="00A00D97"/>
    <w:rsid w:val="00A011F7"/>
    <w:rsid w:val="00A01482"/>
    <w:rsid w:val="00A01A93"/>
    <w:rsid w:val="00A021F4"/>
    <w:rsid w:val="00A02341"/>
    <w:rsid w:val="00A027D0"/>
    <w:rsid w:val="00A02A20"/>
    <w:rsid w:val="00A0378B"/>
    <w:rsid w:val="00A03E18"/>
    <w:rsid w:val="00A04217"/>
    <w:rsid w:val="00A04248"/>
    <w:rsid w:val="00A04911"/>
    <w:rsid w:val="00A04CE6"/>
    <w:rsid w:val="00A05214"/>
    <w:rsid w:val="00A05F7C"/>
    <w:rsid w:val="00A062A6"/>
    <w:rsid w:val="00A06DF2"/>
    <w:rsid w:val="00A06DF7"/>
    <w:rsid w:val="00A073A2"/>
    <w:rsid w:val="00A073E7"/>
    <w:rsid w:val="00A07445"/>
    <w:rsid w:val="00A07536"/>
    <w:rsid w:val="00A075F3"/>
    <w:rsid w:val="00A0767E"/>
    <w:rsid w:val="00A07887"/>
    <w:rsid w:val="00A07A0C"/>
    <w:rsid w:val="00A07C63"/>
    <w:rsid w:val="00A104DA"/>
    <w:rsid w:val="00A10C3F"/>
    <w:rsid w:val="00A117F8"/>
    <w:rsid w:val="00A11B99"/>
    <w:rsid w:val="00A11D67"/>
    <w:rsid w:val="00A1274E"/>
    <w:rsid w:val="00A12BA0"/>
    <w:rsid w:val="00A1348E"/>
    <w:rsid w:val="00A13B06"/>
    <w:rsid w:val="00A13BE9"/>
    <w:rsid w:val="00A13E18"/>
    <w:rsid w:val="00A14533"/>
    <w:rsid w:val="00A147F3"/>
    <w:rsid w:val="00A14999"/>
    <w:rsid w:val="00A14CFD"/>
    <w:rsid w:val="00A14D10"/>
    <w:rsid w:val="00A14D9D"/>
    <w:rsid w:val="00A14E08"/>
    <w:rsid w:val="00A1500E"/>
    <w:rsid w:val="00A153C7"/>
    <w:rsid w:val="00A15974"/>
    <w:rsid w:val="00A15A66"/>
    <w:rsid w:val="00A15AEB"/>
    <w:rsid w:val="00A15B0B"/>
    <w:rsid w:val="00A15E96"/>
    <w:rsid w:val="00A15F9F"/>
    <w:rsid w:val="00A16133"/>
    <w:rsid w:val="00A204E8"/>
    <w:rsid w:val="00A2082D"/>
    <w:rsid w:val="00A20B13"/>
    <w:rsid w:val="00A21A66"/>
    <w:rsid w:val="00A224AA"/>
    <w:rsid w:val="00A225B4"/>
    <w:rsid w:val="00A227CC"/>
    <w:rsid w:val="00A23798"/>
    <w:rsid w:val="00A237B8"/>
    <w:rsid w:val="00A23F28"/>
    <w:rsid w:val="00A24150"/>
    <w:rsid w:val="00A24358"/>
    <w:rsid w:val="00A245EB"/>
    <w:rsid w:val="00A24F23"/>
    <w:rsid w:val="00A25910"/>
    <w:rsid w:val="00A25B99"/>
    <w:rsid w:val="00A26254"/>
    <w:rsid w:val="00A265DA"/>
    <w:rsid w:val="00A266BC"/>
    <w:rsid w:val="00A26DB2"/>
    <w:rsid w:val="00A2735E"/>
    <w:rsid w:val="00A27529"/>
    <w:rsid w:val="00A27748"/>
    <w:rsid w:val="00A27BD3"/>
    <w:rsid w:val="00A27E8B"/>
    <w:rsid w:val="00A3002F"/>
    <w:rsid w:val="00A30090"/>
    <w:rsid w:val="00A30214"/>
    <w:rsid w:val="00A307E0"/>
    <w:rsid w:val="00A30B55"/>
    <w:rsid w:val="00A30C2A"/>
    <w:rsid w:val="00A3117F"/>
    <w:rsid w:val="00A3129A"/>
    <w:rsid w:val="00A31F04"/>
    <w:rsid w:val="00A323B4"/>
    <w:rsid w:val="00A324F1"/>
    <w:rsid w:val="00A32697"/>
    <w:rsid w:val="00A32A24"/>
    <w:rsid w:val="00A332BB"/>
    <w:rsid w:val="00A3351D"/>
    <w:rsid w:val="00A338EE"/>
    <w:rsid w:val="00A33DA3"/>
    <w:rsid w:val="00A33DAD"/>
    <w:rsid w:val="00A344C9"/>
    <w:rsid w:val="00A345B9"/>
    <w:rsid w:val="00A34BA5"/>
    <w:rsid w:val="00A34E60"/>
    <w:rsid w:val="00A35BC3"/>
    <w:rsid w:val="00A35FCD"/>
    <w:rsid w:val="00A3667B"/>
    <w:rsid w:val="00A36789"/>
    <w:rsid w:val="00A36D32"/>
    <w:rsid w:val="00A36E4E"/>
    <w:rsid w:val="00A370DC"/>
    <w:rsid w:val="00A37380"/>
    <w:rsid w:val="00A373C2"/>
    <w:rsid w:val="00A3749E"/>
    <w:rsid w:val="00A37737"/>
    <w:rsid w:val="00A40166"/>
    <w:rsid w:val="00A403C3"/>
    <w:rsid w:val="00A405A7"/>
    <w:rsid w:val="00A4077D"/>
    <w:rsid w:val="00A4089F"/>
    <w:rsid w:val="00A41A5A"/>
    <w:rsid w:val="00A421AF"/>
    <w:rsid w:val="00A42938"/>
    <w:rsid w:val="00A42AE8"/>
    <w:rsid w:val="00A42EA7"/>
    <w:rsid w:val="00A43149"/>
    <w:rsid w:val="00A431BB"/>
    <w:rsid w:val="00A433DA"/>
    <w:rsid w:val="00A43409"/>
    <w:rsid w:val="00A438E8"/>
    <w:rsid w:val="00A4398F"/>
    <w:rsid w:val="00A43A71"/>
    <w:rsid w:val="00A43BF1"/>
    <w:rsid w:val="00A43D7C"/>
    <w:rsid w:val="00A447A2"/>
    <w:rsid w:val="00A44F81"/>
    <w:rsid w:val="00A4511F"/>
    <w:rsid w:val="00A453D8"/>
    <w:rsid w:val="00A45537"/>
    <w:rsid w:val="00A45F7B"/>
    <w:rsid w:val="00A464F5"/>
    <w:rsid w:val="00A46992"/>
    <w:rsid w:val="00A47306"/>
    <w:rsid w:val="00A47626"/>
    <w:rsid w:val="00A47AB0"/>
    <w:rsid w:val="00A47CF1"/>
    <w:rsid w:val="00A47E7B"/>
    <w:rsid w:val="00A47EEE"/>
    <w:rsid w:val="00A47F7F"/>
    <w:rsid w:val="00A47F9B"/>
    <w:rsid w:val="00A501E2"/>
    <w:rsid w:val="00A5024C"/>
    <w:rsid w:val="00A50792"/>
    <w:rsid w:val="00A50C97"/>
    <w:rsid w:val="00A50DE2"/>
    <w:rsid w:val="00A50F33"/>
    <w:rsid w:val="00A51776"/>
    <w:rsid w:val="00A51DD3"/>
    <w:rsid w:val="00A52658"/>
    <w:rsid w:val="00A52683"/>
    <w:rsid w:val="00A528E7"/>
    <w:rsid w:val="00A52E02"/>
    <w:rsid w:val="00A53346"/>
    <w:rsid w:val="00A533F9"/>
    <w:rsid w:val="00A54072"/>
    <w:rsid w:val="00A552F0"/>
    <w:rsid w:val="00A55323"/>
    <w:rsid w:val="00A55A81"/>
    <w:rsid w:val="00A55DA3"/>
    <w:rsid w:val="00A56064"/>
    <w:rsid w:val="00A5618C"/>
    <w:rsid w:val="00A56F02"/>
    <w:rsid w:val="00A575C3"/>
    <w:rsid w:val="00A5765A"/>
    <w:rsid w:val="00A577DC"/>
    <w:rsid w:val="00A57AAD"/>
    <w:rsid w:val="00A601E2"/>
    <w:rsid w:val="00A60300"/>
    <w:rsid w:val="00A60846"/>
    <w:rsid w:val="00A60A5B"/>
    <w:rsid w:val="00A610E9"/>
    <w:rsid w:val="00A615CE"/>
    <w:rsid w:val="00A61F5F"/>
    <w:rsid w:val="00A6280B"/>
    <w:rsid w:val="00A633D0"/>
    <w:rsid w:val="00A63BC4"/>
    <w:rsid w:val="00A63D78"/>
    <w:rsid w:val="00A64924"/>
    <w:rsid w:val="00A64CE8"/>
    <w:rsid w:val="00A64E95"/>
    <w:rsid w:val="00A65B85"/>
    <w:rsid w:val="00A6608B"/>
    <w:rsid w:val="00A6670D"/>
    <w:rsid w:val="00A667CA"/>
    <w:rsid w:val="00A667E9"/>
    <w:rsid w:val="00A66B02"/>
    <w:rsid w:val="00A66E8E"/>
    <w:rsid w:val="00A7045E"/>
    <w:rsid w:val="00A70724"/>
    <w:rsid w:val="00A716CF"/>
    <w:rsid w:val="00A71734"/>
    <w:rsid w:val="00A7197B"/>
    <w:rsid w:val="00A71A43"/>
    <w:rsid w:val="00A71A8E"/>
    <w:rsid w:val="00A71E03"/>
    <w:rsid w:val="00A71F78"/>
    <w:rsid w:val="00A7201D"/>
    <w:rsid w:val="00A72101"/>
    <w:rsid w:val="00A7231B"/>
    <w:rsid w:val="00A733AE"/>
    <w:rsid w:val="00A73511"/>
    <w:rsid w:val="00A73AC2"/>
    <w:rsid w:val="00A73AF8"/>
    <w:rsid w:val="00A73F02"/>
    <w:rsid w:val="00A7465F"/>
    <w:rsid w:val="00A75147"/>
    <w:rsid w:val="00A763C3"/>
    <w:rsid w:val="00A76942"/>
    <w:rsid w:val="00A76CA5"/>
    <w:rsid w:val="00A77116"/>
    <w:rsid w:val="00A771A3"/>
    <w:rsid w:val="00A7767A"/>
    <w:rsid w:val="00A77E20"/>
    <w:rsid w:val="00A80970"/>
    <w:rsid w:val="00A809AC"/>
    <w:rsid w:val="00A80F2A"/>
    <w:rsid w:val="00A81201"/>
    <w:rsid w:val="00A81692"/>
    <w:rsid w:val="00A81878"/>
    <w:rsid w:val="00A81E4A"/>
    <w:rsid w:val="00A834A1"/>
    <w:rsid w:val="00A83B87"/>
    <w:rsid w:val="00A85419"/>
    <w:rsid w:val="00A86B9A"/>
    <w:rsid w:val="00A871B2"/>
    <w:rsid w:val="00A9056C"/>
    <w:rsid w:val="00A90811"/>
    <w:rsid w:val="00A908A2"/>
    <w:rsid w:val="00A91230"/>
    <w:rsid w:val="00A91478"/>
    <w:rsid w:val="00A91868"/>
    <w:rsid w:val="00A91910"/>
    <w:rsid w:val="00A919EF"/>
    <w:rsid w:val="00A91ABA"/>
    <w:rsid w:val="00A9211B"/>
    <w:rsid w:val="00A92722"/>
    <w:rsid w:val="00A92E90"/>
    <w:rsid w:val="00A93155"/>
    <w:rsid w:val="00A937D9"/>
    <w:rsid w:val="00A9390A"/>
    <w:rsid w:val="00A93978"/>
    <w:rsid w:val="00A94B84"/>
    <w:rsid w:val="00A94DB5"/>
    <w:rsid w:val="00A94FCF"/>
    <w:rsid w:val="00A95015"/>
    <w:rsid w:val="00A9588C"/>
    <w:rsid w:val="00A95AE7"/>
    <w:rsid w:val="00A96561"/>
    <w:rsid w:val="00A96FBA"/>
    <w:rsid w:val="00A9709B"/>
    <w:rsid w:val="00A970F4"/>
    <w:rsid w:val="00A97151"/>
    <w:rsid w:val="00A9779A"/>
    <w:rsid w:val="00A9785C"/>
    <w:rsid w:val="00A97C48"/>
    <w:rsid w:val="00A97C59"/>
    <w:rsid w:val="00AA00BF"/>
    <w:rsid w:val="00AA0400"/>
    <w:rsid w:val="00AA1117"/>
    <w:rsid w:val="00AA1245"/>
    <w:rsid w:val="00AA16FE"/>
    <w:rsid w:val="00AA1C3F"/>
    <w:rsid w:val="00AA1EA4"/>
    <w:rsid w:val="00AA26FF"/>
    <w:rsid w:val="00AA2DA0"/>
    <w:rsid w:val="00AA2FB0"/>
    <w:rsid w:val="00AA2FBE"/>
    <w:rsid w:val="00AA3993"/>
    <w:rsid w:val="00AA42A4"/>
    <w:rsid w:val="00AA4474"/>
    <w:rsid w:val="00AA47FE"/>
    <w:rsid w:val="00AA63E1"/>
    <w:rsid w:val="00AA6684"/>
    <w:rsid w:val="00AA67E7"/>
    <w:rsid w:val="00AA6FC0"/>
    <w:rsid w:val="00AA701D"/>
    <w:rsid w:val="00AA7132"/>
    <w:rsid w:val="00AA746A"/>
    <w:rsid w:val="00AA7C3A"/>
    <w:rsid w:val="00AA7F42"/>
    <w:rsid w:val="00AB00F4"/>
    <w:rsid w:val="00AB05D0"/>
    <w:rsid w:val="00AB09AC"/>
    <w:rsid w:val="00AB0F79"/>
    <w:rsid w:val="00AB0FBD"/>
    <w:rsid w:val="00AB1329"/>
    <w:rsid w:val="00AB180A"/>
    <w:rsid w:val="00AB1FF9"/>
    <w:rsid w:val="00AB2018"/>
    <w:rsid w:val="00AB2C80"/>
    <w:rsid w:val="00AB2E19"/>
    <w:rsid w:val="00AB2F48"/>
    <w:rsid w:val="00AB34A3"/>
    <w:rsid w:val="00AB3798"/>
    <w:rsid w:val="00AB486C"/>
    <w:rsid w:val="00AB4EB4"/>
    <w:rsid w:val="00AB5B11"/>
    <w:rsid w:val="00AB64BB"/>
    <w:rsid w:val="00AB684A"/>
    <w:rsid w:val="00AB7024"/>
    <w:rsid w:val="00AB71D2"/>
    <w:rsid w:val="00AB73C4"/>
    <w:rsid w:val="00AB77C9"/>
    <w:rsid w:val="00AB7A54"/>
    <w:rsid w:val="00AB7BB3"/>
    <w:rsid w:val="00AB7BEB"/>
    <w:rsid w:val="00AC01D1"/>
    <w:rsid w:val="00AC0259"/>
    <w:rsid w:val="00AC031F"/>
    <w:rsid w:val="00AC087F"/>
    <w:rsid w:val="00AC1B32"/>
    <w:rsid w:val="00AC235D"/>
    <w:rsid w:val="00AC240F"/>
    <w:rsid w:val="00AC253F"/>
    <w:rsid w:val="00AC2559"/>
    <w:rsid w:val="00AC39AA"/>
    <w:rsid w:val="00AC3A9C"/>
    <w:rsid w:val="00AC3C15"/>
    <w:rsid w:val="00AC3F8B"/>
    <w:rsid w:val="00AC4603"/>
    <w:rsid w:val="00AC4A20"/>
    <w:rsid w:val="00AC4F7B"/>
    <w:rsid w:val="00AC5A46"/>
    <w:rsid w:val="00AC5ADA"/>
    <w:rsid w:val="00AC637C"/>
    <w:rsid w:val="00AC63BC"/>
    <w:rsid w:val="00AC72FE"/>
    <w:rsid w:val="00AC75E1"/>
    <w:rsid w:val="00AD032B"/>
    <w:rsid w:val="00AD035D"/>
    <w:rsid w:val="00AD0361"/>
    <w:rsid w:val="00AD05A8"/>
    <w:rsid w:val="00AD09CC"/>
    <w:rsid w:val="00AD0D4F"/>
    <w:rsid w:val="00AD0D80"/>
    <w:rsid w:val="00AD18FE"/>
    <w:rsid w:val="00AD1A7E"/>
    <w:rsid w:val="00AD1DC8"/>
    <w:rsid w:val="00AD24D3"/>
    <w:rsid w:val="00AD28CE"/>
    <w:rsid w:val="00AD2C9D"/>
    <w:rsid w:val="00AD2E37"/>
    <w:rsid w:val="00AD301E"/>
    <w:rsid w:val="00AD3DA4"/>
    <w:rsid w:val="00AD3E91"/>
    <w:rsid w:val="00AD40C5"/>
    <w:rsid w:val="00AD4508"/>
    <w:rsid w:val="00AD4708"/>
    <w:rsid w:val="00AD4912"/>
    <w:rsid w:val="00AD5445"/>
    <w:rsid w:val="00AD57B5"/>
    <w:rsid w:val="00AD611A"/>
    <w:rsid w:val="00AD6783"/>
    <w:rsid w:val="00AD7248"/>
    <w:rsid w:val="00AD7DA9"/>
    <w:rsid w:val="00AD7DFB"/>
    <w:rsid w:val="00AE0359"/>
    <w:rsid w:val="00AE0666"/>
    <w:rsid w:val="00AE0B1B"/>
    <w:rsid w:val="00AE0C72"/>
    <w:rsid w:val="00AE0D2A"/>
    <w:rsid w:val="00AE10A3"/>
    <w:rsid w:val="00AE16CD"/>
    <w:rsid w:val="00AE249D"/>
    <w:rsid w:val="00AE2725"/>
    <w:rsid w:val="00AE272D"/>
    <w:rsid w:val="00AE28EA"/>
    <w:rsid w:val="00AE2B7F"/>
    <w:rsid w:val="00AE33D6"/>
    <w:rsid w:val="00AE34C1"/>
    <w:rsid w:val="00AE359E"/>
    <w:rsid w:val="00AE3A32"/>
    <w:rsid w:val="00AE3B98"/>
    <w:rsid w:val="00AE406D"/>
    <w:rsid w:val="00AE55E1"/>
    <w:rsid w:val="00AE56F3"/>
    <w:rsid w:val="00AE59C2"/>
    <w:rsid w:val="00AE5EA4"/>
    <w:rsid w:val="00AE62C8"/>
    <w:rsid w:val="00AE6ABB"/>
    <w:rsid w:val="00AE6AD1"/>
    <w:rsid w:val="00AE6DCA"/>
    <w:rsid w:val="00AE77F9"/>
    <w:rsid w:val="00AE7976"/>
    <w:rsid w:val="00AE7F67"/>
    <w:rsid w:val="00AF0D79"/>
    <w:rsid w:val="00AF1108"/>
    <w:rsid w:val="00AF1574"/>
    <w:rsid w:val="00AF16E4"/>
    <w:rsid w:val="00AF1EF0"/>
    <w:rsid w:val="00AF20F8"/>
    <w:rsid w:val="00AF246E"/>
    <w:rsid w:val="00AF25FD"/>
    <w:rsid w:val="00AF2787"/>
    <w:rsid w:val="00AF28CD"/>
    <w:rsid w:val="00AF2A2E"/>
    <w:rsid w:val="00AF3588"/>
    <w:rsid w:val="00AF36B6"/>
    <w:rsid w:val="00AF3DB1"/>
    <w:rsid w:val="00AF40E6"/>
    <w:rsid w:val="00AF43A4"/>
    <w:rsid w:val="00AF46CA"/>
    <w:rsid w:val="00AF5B2A"/>
    <w:rsid w:val="00AF66BA"/>
    <w:rsid w:val="00AF7902"/>
    <w:rsid w:val="00AF7EC2"/>
    <w:rsid w:val="00AF7F24"/>
    <w:rsid w:val="00B00839"/>
    <w:rsid w:val="00B00C0C"/>
    <w:rsid w:val="00B00D87"/>
    <w:rsid w:val="00B011BA"/>
    <w:rsid w:val="00B01344"/>
    <w:rsid w:val="00B0185A"/>
    <w:rsid w:val="00B01BA7"/>
    <w:rsid w:val="00B0224B"/>
    <w:rsid w:val="00B0251B"/>
    <w:rsid w:val="00B026CD"/>
    <w:rsid w:val="00B0293F"/>
    <w:rsid w:val="00B02ADB"/>
    <w:rsid w:val="00B02C71"/>
    <w:rsid w:val="00B030EE"/>
    <w:rsid w:val="00B031C4"/>
    <w:rsid w:val="00B037E7"/>
    <w:rsid w:val="00B04662"/>
    <w:rsid w:val="00B04A75"/>
    <w:rsid w:val="00B04D59"/>
    <w:rsid w:val="00B04E15"/>
    <w:rsid w:val="00B05042"/>
    <w:rsid w:val="00B05272"/>
    <w:rsid w:val="00B05E68"/>
    <w:rsid w:val="00B06614"/>
    <w:rsid w:val="00B06761"/>
    <w:rsid w:val="00B06926"/>
    <w:rsid w:val="00B0694A"/>
    <w:rsid w:val="00B06E6F"/>
    <w:rsid w:val="00B07182"/>
    <w:rsid w:val="00B075D5"/>
    <w:rsid w:val="00B077C7"/>
    <w:rsid w:val="00B07B43"/>
    <w:rsid w:val="00B07D12"/>
    <w:rsid w:val="00B100EF"/>
    <w:rsid w:val="00B10998"/>
    <w:rsid w:val="00B10CD2"/>
    <w:rsid w:val="00B1116B"/>
    <w:rsid w:val="00B115DF"/>
    <w:rsid w:val="00B123FC"/>
    <w:rsid w:val="00B12A5B"/>
    <w:rsid w:val="00B13419"/>
    <w:rsid w:val="00B13587"/>
    <w:rsid w:val="00B1360E"/>
    <w:rsid w:val="00B13E5F"/>
    <w:rsid w:val="00B14418"/>
    <w:rsid w:val="00B14722"/>
    <w:rsid w:val="00B14912"/>
    <w:rsid w:val="00B14A3D"/>
    <w:rsid w:val="00B15183"/>
    <w:rsid w:val="00B1543F"/>
    <w:rsid w:val="00B15457"/>
    <w:rsid w:val="00B154FC"/>
    <w:rsid w:val="00B15F59"/>
    <w:rsid w:val="00B16198"/>
    <w:rsid w:val="00B1647B"/>
    <w:rsid w:val="00B17519"/>
    <w:rsid w:val="00B17A69"/>
    <w:rsid w:val="00B17AFD"/>
    <w:rsid w:val="00B17B6F"/>
    <w:rsid w:val="00B17BFB"/>
    <w:rsid w:val="00B17DDA"/>
    <w:rsid w:val="00B206F7"/>
    <w:rsid w:val="00B20D7D"/>
    <w:rsid w:val="00B20E18"/>
    <w:rsid w:val="00B20EAD"/>
    <w:rsid w:val="00B21243"/>
    <w:rsid w:val="00B21922"/>
    <w:rsid w:val="00B226C3"/>
    <w:rsid w:val="00B23038"/>
    <w:rsid w:val="00B234F4"/>
    <w:rsid w:val="00B2375B"/>
    <w:rsid w:val="00B23A6F"/>
    <w:rsid w:val="00B23DE7"/>
    <w:rsid w:val="00B23E46"/>
    <w:rsid w:val="00B23E55"/>
    <w:rsid w:val="00B23F08"/>
    <w:rsid w:val="00B24183"/>
    <w:rsid w:val="00B24BEE"/>
    <w:rsid w:val="00B253FA"/>
    <w:rsid w:val="00B26839"/>
    <w:rsid w:val="00B26893"/>
    <w:rsid w:val="00B2696B"/>
    <w:rsid w:val="00B26CB7"/>
    <w:rsid w:val="00B27AA5"/>
    <w:rsid w:val="00B27BD0"/>
    <w:rsid w:val="00B27CA7"/>
    <w:rsid w:val="00B27E3A"/>
    <w:rsid w:val="00B27FBC"/>
    <w:rsid w:val="00B30822"/>
    <w:rsid w:val="00B30E68"/>
    <w:rsid w:val="00B3111D"/>
    <w:rsid w:val="00B31CE3"/>
    <w:rsid w:val="00B323A8"/>
    <w:rsid w:val="00B3244A"/>
    <w:rsid w:val="00B338BA"/>
    <w:rsid w:val="00B3399F"/>
    <w:rsid w:val="00B33B66"/>
    <w:rsid w:val="00B33C5B"/>
    <w:rsid w:val="00B33C84"/>
    <w:rsid w:val="00B3503F"/>
    <w:rsid w:val="00B35049"/>
    <w:rsid w:val="00B351D4"/>
    <w:rsid w:val="00B35227"/>
    <w:rsid w:val="00B356D3"/>
    <w:rsid w:val="00B35D2B"/>
    <w:rsid w:val="00B35F66"/>
    <w:rsid w:val="00B36406"/>
    <w:rsid w:val="00B37139"/>
    <w:rsid w:val="00B371E8"/>
    <w:rsid w:val="00B37297"/>
    <w:rsid w:val="00B378A9"/>
    <w:rsid w:val="00B4000D"/>
    <w:rsid w:val="00B40A59"/>
    <w:rsid w:val="00B41056"/>
    <w:rsid w:val="00B412E5"/>
    <w:rsid w:val="00B41323"/>
    <w:rsid w:val="00B413F5"/>
    <w:rsid w:val="00B4192A"/>
    <w:rsid w:val="00B41AB5"/>
    <w:rsid w:val="00B41D36"/>
    <w:rsid w:val="00B41EF5"/>
    <w:rsid w:val="00B41FFD"/>
    <w:rsid w:val="00B429E7"/>
    <w:rsid w:val="00B42B01"/>
    <w:rsid w:val="00B434CE"/>
    <w:rsid w:val="00B43968"/>
    <w:rsid w:val="00B43CAC"/>
    <w:rsid w:val="00B4435E"/>
    <w:rsid w:val="00B44F5B"/>
    <w:rsid w:val="00B44F89"/>
    <w:rsid w:val="00B458B4"/>
    <w:rsid w:val="00B45A38"/>
    <w:rsid w:val="00B46A68"/>
    <w:rsid w:val="00B47148"/>
    <w:rsid w:val="00B4773B"/>
    <w:rsid w:val="00B478D2"/>
    <w:rsid w:val="00B47CD0"/>
    <w:rsid w:val="00B505EA"/>
    <w:rsid w:val="00B50D5F"/>
    <w:rsid w:val="00B51182"/>
    <w:rsid w:val="00B511A0"/>
    <w:rsid w:val="00B51A39"/>
    <w:rsid w:val="00B51F1E"/>
    <w:rsid w:val="00B5222B"/>
    <w:rsid w:val="00B524B3"/>
    <w:rsid w:val="00B525EB"/>
    <w:rsid w:val="00B529E8"/>
    <w:rsid w:val="00B52DDD"/>
    <w:rsid w:val="00B52E2A"/>
    <w:rsid w:val="00B52E39"/>
    <w:rsid w:val="00B52EA4"/>
    <w:rsid w:val="00B53130"/>
    <w:rsid w:val="00B533DF"/>
    <w:rsid w:val="00B53789"/>
    <w:rsid w:val="00B53922"/>
    <w:rsid w:val="00B53C81"/>
    <w:rsid w:val="00B5445F"/>
    <w:rsid w:val="00B552B7"/>
    <w:rsid w:val="00B55897"/>
    <w:rsid w:val="00B56465"/>
    <w:rsid w:val="00B56A5E"/>
    <w:rsid w:val="00B57D95"/>
    <w:rsid w:val="00B602FF"/>
    <w:rsid w:val="00B603F2"/>
    <w:rsid w:val="00B6075F"/>
    <w:rsid w:val="00B6125F"/>
    <w:rsid w:val="00B618CF"/>
    <w:rsid w:val="00B61DBE"/>
    <w:rsid w:val="00B624B5"/>
    <w:rsid w:val="00B62677"/>
    <w:rsid w:val="00B63C32"/>
    <w:rsid w:val="00B6446D"/>
    <w:rsid w:val="00B6462B"/>
    <w:rsid w:val="00B648B5"/>
    <w:rsid w:val="00B64CA8"/>
    <w:rsid w:val="00B654DE"/>
    <w:rsid w:val="00B65507"/>
    <w:rsid w:val="00B65A68"/>
    <w:rsid w:val="00B660D6"/>
    <w:rsid w:val="00B664C2"/>
    <w:rsid w:val="00B66BA1"/>
    <w:rsid w:val="00B67277"/>
    <w:rsid w:val="00B7096E"/>
    <w:rsid w:val="00B70F3C"/>
    <w:rsid w:val="00B7129C"/>
    <w:rsid w:val="00B714BA"/>
    <w:rsid w:val="00B7196E"/>
    <w:rsid w:val="00B71A5B"/>
    <w:rsid w:val="00B71C48"/>
    <w:rsid w:val="00B72E00"/>
    <w:rsid w:val="00B73925"/>
    <w:rsid w:val="00B758FE"/>
    <w:rsid w:val="00B75932"/>
    <w:rsid w:val="00B75E2F"/>
    <w:rsid w:val="00B7640B"/>
    <w:rsid w:val="00B768A4"/>
    <w:rsid w:val="00B76D59"/>
    <w:rsid w:val="00B77137"/>
    <w:rsid w:val="00B77871"/>
    <w:rsid w:val="00B77D98"/>
    <w:rsid w:val="00B77EC4"/>
    <w:rsid w:val="00B77F4F"/>
    <w:rsid w:val="00B8016B"/>
    <w:rsid w:val="00B80380"/>
    <w:rsid w:val="00B8106E"/>
    <w:rsid w:val="00B8184E"/>
    <w:rsid w:val="00B8248A"/>
    <w:rsid w:val="00B826BE"/>
    <w:rsid w:val="00B82A58"/>
    <w:rsid w:val="00B83BE8"/>
    <w:rsid w:val="00B83EB8"/>
    <w:rsid w:val="00B84142"/>
    <w:rsid w:val="00B84C2D"/>
    <w:rsid w:val="00B84D80"/>
    <w:rsid w:val="00B84EBE"/>
    <w:rsid w:val="00B85141"/>
    <w:rsid w:val="00B85208"/>
    <w:rsid w:val="00B8554A"/>
    <w:rsid w:val="00B85B8D"/>
    <w:rsid w:val="00B85E1D"/>
    <w:rsid w:val="00B86393"/>
    <w:rsid w:val="00B867DF"/>
    <w:rsid w:val="00B878D6"/>
    <w:rsid w:val="00B87E39"/>
    <w:rsid w:val="00B903DB"/>
    <w:rsid w:val="00B90855"/>
    <w:rsid w:val="00B9099D"/>
    <w:rsid w:val="00B911BE"/>
    <w:rsid w:val="00B91386"/>
    <w:rsid w:val="00B9170C"/>
    <w:rsid w:val="00B91E2C"/>
    <w:rsid w:val="00B91EC8"/>
    <w:rsid w:val="00B92346"/>
    <w:rsid w:val="00B9253A"/>
    <w:rsid w:val="00B926CA"/>
    <w:rsid w:val="00B92B76"/>
    <w:rsid w:val="00B92F08"/>
    <w:rsid w:val="00B93071"/>
    <w:rsid w:val="00B938CC"/>
    <w:rsid w:val="00B93A04"/>
    <w:rsid w:val="00B93A10"/>
    <w:rsid w:val="00B94060"/>
    <w:rsid w:val="00B94610"/>
    <w:rsid w:val="00B949CF"/>
    <w:rsid w:val="00B94B8C"/>
    <w:rsid w:val="00B94EA2"/>
    <w:rsid w:val="00B95115"/>
    <w:rsid w:val="00B95125"/>
    <w:rsid w:val="00B95278"/>
    <w:rsid w:val="00B95495"/>
    <w:rsid w:val="00B954AE"/>
    <w:rsid w:val="00B95818"/>
    <w:rsid w:val="00B95964"/>
    <w:rsid w:val="00B96890"/>
    <w:rsid w:val="00B968AF"/>
    <w:rsid w:val="00B97533"/>
    <w:rsid w:val="00BA00C0"/>
    <w:rsid w:val="00BA07B3"/>
    <w:rsid w:val="00BA07CA"/>
    <w:rsid w:val="00BA0CAA"/>
    <w:rsid w:val="00BA0F6E"/>
    <w:rsid w:val="00BA1398"/>
    <w:rsid w:val="00BA14C0"/>
    <w:rsid w:val="00BA17BE"/>
    <w:rsid w:val="00BA1B77"/>
    <w:rsid w:val="00BA1EF8"/>
    <w:rsid w:val="00BA2737"/>
    <w:rsid w:val="00BA2B05"/>
    <w:rsid w:val="00BA2D70"/>
    <w:rsid w:val="00BA3022"/>
    <w:rsid w:val="00BA367D"/>
    <w:rsid w:val="00BA376F"/>
    <w:rsid w:val="00BA38D0"/>
    <w:rsid w:val="00BA3991"/>
    <w:rsid w:val="00BA4133"/>
    <w:rsid w:val="00BA4779"/>
    <w:rsid w:val="00BA48FD"/>
    <w:rsid w:val="00BA4C82"/>
    <w:rsid w:val="00BA4EC8"/>
    <w:rsid w:val="00BA523E"/>
    <w:rsid w:val="00BA53A5"/>
    <w:rsid w:val="00BA5FA0"/>
    <w:rsid w:val="00BA6275"/>
    <w:rsid w:val="00BA66E3"/>
    <w:rsid w:val="00BA6F3F"/>
    <w:rsid w:val="00BA74BB"/>
    <w:rsid w:val="00BA7716"/>
    <w:rsid w:val="00BA7B58"/>
    <w:rsid w:val="00BA7D2D"/>
    <w:rsid w:val="00BB00B3"/>
    <w:rsid w:val="00BB14AD"/>
    <w:rsid w:val="00BB174C"/>
    <w:rsid w:val="00BB184A"/>
    <w:rsid w:val="00BB22C2"/>
    <w:rsid w:val="00BB2933"/>
    <w:rsid w:val="00BB298D"/>
    <w:rsid w:val="00BB39B2"/>
    <w:rsid w:val="00BB3E00"/>
    <w:rsid w:val="00BB42F2"/>
    <w:rsid w:val="00BB45B3"/>
    <w:rsid w:val="00BB4781"/>
    <w:rsid w:val="00BB4A87"/>
    <w:rsid w:val="00BB506C"/>
    <w:rsid w:val="00BB61F7"/>
    <w:rsid w:val="00BB66AC"/>
    <w:rsid w:val="00BB6A09"/>
    <w:rsid w:val="00BB712E"/>
    <w:rsid w:val="00BB777D"/>
    <w:rsid w:val="00BB7ACA"/>
    <w:rsid w:val="00BB7CB6"/>
    <w:rsid w:val="00BC03A0"/>
    <w:rsid w:val="00BC0427"/>
    <w:rsid w:val="00BC0683"/>
    <w:rsid w:val="00BC15D3"/>
    <w:rsid w:val="00BC1B4B"/>
    <w:rsid w:val="00BC233D"/>
    <w:rsid w:val="00BC2994"/>
    <w:rsid w:val="00BC2E06"/>
    <w:rsid w:val="00BC2E26"/>
    <w:rsid w:val="00BC3640"/>
    <w:rsid w:val="00BC38DA"/>
    <w:rsid w:val="00BC39BC"/>
    <w:rsid w:val="00BC3A83"/>
    <w:rsid w:val="00BC468D"/>
    <w:rsid w:val="00BC48D8"/>
    <w:rsid w:val="00BC4E40"/>
    <w:rsid w:val="00BC546D"/>
    <w:rsid w:val="00BC560C"/>
    <w:rsid w:val="00BC5A94"/>
    <w:rsid w:val="00BC642F"/>
    <w:rsid w:val="00BC6F1A"/>
    <w:rsid w:val="00BC72EE"/>
    <w:rsid w:val="00BC74CF"/>
    <w:rsid w:val="00BC7702"/>
    <w:rsid w:val="00BC7A57"/>
    <w:rsid w:val="00BC7B1D"/>
    <w:rsid w:val="00BC7D39"/>
    <w:rsid w:val="00BD0447"/>
    <w:rsid w:val="00BD0AC3"/>
    <w:rsid w:val="00BD0EBC"/>
    <w:rsid w:val="00BD1B36"/>
    <w:rsid w:val="00BD1D64"/>
    <w:rsid w:val="00BD1F35"/>
    <w:rsid w:val="00BD24B6"/>
    <w:rsid w:val="00BD2AA7"/>
    <w:rsid w:val="00BD2ED8"/>
    <w:rsid w:val="00BD31E0"/>
    <w:rsid w:val="00BD351C"/>
    <w:rsid w:val="00BD353B"/>
    <w:rsid w:val="00BD3C48"/>
    <w:rsid w:val="00BD3C82"/>
    <w:rsid w:val="00BD3E3E"/>
    <w:rsid w:val="00BD4277"/>
    <w:rsid w:val="00BD44B2"/>
    <w:rsid w:val="00BD4658"/>
    <w:rsid w:val="00BD4D4E"/>
    <w:rsid w:val="00BD4EC1"/>
    <w:rsid w:val="00BD5045"/>
    <w:rsid w:val="00BD5080"/>
    <w:rsid w:val="00BD5630"/>
    <w:rsid w:val="00BD5DD4"/>
    <w:rsid w:val="00BD5EE0"/>
    <w:rsid w:val="00BD6B0E"/>
    <w:rsid w:val="00BD70E4"/>
    <w:rsid w:val="00BD7442"/>
    <w:rsid w:val="00BD7686"/>
    <w:rsid w:val="00BE00C3"/>
    <w:rsid w:val="00BE0D42"/>
    <w:rsid w:val="00BE1C79"/>
    <w:rsid w:val="00BE1F06"/>
    <w:rsid w:val="00BE2605"/>
    <w:rsid w:val="00BE3233"/>
    <w:rsid w:val="00BE3418"/>
    <w:rsid w:val="00BE3E65"/>
    <w:rsid w:val="00BE418F"/>
    <w:rsid w:val="00BE43E5"/>
    <w:rsid w:val="00BE4683"/>
    <w:rsid w:val="00BE472A"/>
    <w:rsid w:val="00BE4873"/>
    <w:rsid w:val="00BE4EC5"/>
    <w:rsid w:val="00BE4FAD"/>
    <w:rsid w:val="00BE5531"/>
    <w:rsid w:val="00BE5AD4"/>
    <w:rsid w:val="00BE6109"/>
    <w:rsid w:val="00BE6A4B"/>
    <w:rsid w:val="00BE6D5B"/>
    <w:rsid w:val="00BE707B"/>
    <w:rsid w:val="00BE7B5D"/>
    <w:rsid w:val="00BF01B4"/>
    <w:rsid w:val="00BF0250"/>
    <w:rsid w:val="00BF032E"/>
    <w:rsid w:val="00BF047A"/>
    <w:rsid w:val="00BF0620"/>
    <w:rsid w:val="00BF084B"/>
    <w:rsid w:val="00BF09A7"/>
    <w:rsid w:val="00BF0F97"/>
    <w:rsid w:val="00BF1095"/>
    <w:rsid w:val="00BF1865"/>
    <w:rsid w:val="00BF1EE4"/>
    <w:rsid w:val="00BF22FD"/>
    <w:rsid w:val="00BF2380"/>
    <w:rsid w:val="00BF275A"/>
    <w:rsid w:val="00BF2A10"/>
    <w:rsid w:val="00BF2CEC"/>
    <w:rsid w:val="00BF2D36"/>
    <w:rsid w:val="00BF3162"/>
    <w:rsid w:val="00BF3413"/>
    <w:rsid w:val="00BF37D4"/>
    <w:rsid w:val="00BF38FB"/>
    <w:rsid w:val="00BF3F38"/>
    <w:rsid w:val="00BF4477"/>
    <w:rsid w:val="00BF4F4A"/>
    <w:rsid w:val="00BF5137"/>
    <w:rsid w:val="00BF53A0"/>
    <w:rsid w:val="00BF53EB"/>
    <w:rsid w:val="00BF5853"/>
    <w:rsid w:val="00BF595A"/>
    <w:rsid w:val="00BF5FF7"/>
    <w:rsid w:val="00BF6096"/>
    <w:rsid w:val="00BF6243"/>
    <w:rsid w:val="00BF63E4"/>
    <w:rsid w:val="00BF7463"/>
    <w:rsid w:val="00BF7512"/>
    <w:rsid w:val="00C00787"/>
    <w:rsid w:val="00C00B95"/>
    <w:rsid w:val="00C00CAF"/>
    <w:rsid w:val="00C015A1"/>
    <w:rsid w:val="00C0183D"/>
    <w:rsid w:val="00C0186B"/>
    <w:rsid w:val="00C01D48"/>
    <w:rsid w:val="00C023C7"/>
    <w:rsid w:val="00C025D2"/>
    <w:rsid w:val="00C029F1"/>
    <w:rsid w:val="00C02F0F"/>
    <w:rsid w:val="00C0308D"/>
    <w:rsid w:val="00C03554"/>
    <w:rsid w:val="00C041C9"/>
    <w:rsid w:val="00C04694"/>
    <w:rsid w:val="00C0481D"/>
    <w:rsid w:val="00C04BB7"/>
    <w:rsid w:val="00C04CAF"/>
    <w:rsid w:val="00C05058"/>
    <w:rsid w:val="00C05F18"/>
    <w:rsid w:val="00C06290"/>
    <w:rsid w:val="00C0651F"/>
    <w:rsid w:val="00C071C7"/>
    <w:rsid w:val="00C0740F"/>
    <w:rsid w:val="00C10062"/>
    <w:rsid w:val="00C10791"/>
    <w:rsid w:val="00C10AB2"/>
    <w:rsid w:val="00C10B9B"/>
    <w:rsid w:val="00C1123B"/>
    <w:rsid w:val="00C11413"/>
    <w:rsid w:val="00C114F1"/>
    <w:rsid w:val="00C1199A"/>
    <w:rsid w:val="00C1199B"/>
    <w:rsid w:val="00C12A3A"/>
    <w:rsid w:val="00C13045"/>
    <w:rsid w:val="00C135F9"/>
    <w:rsid w:val="00C13721"/>
    <w:rsid w:val="00C13A9E"/>
    <w:rsid w:val="00C13FD5"/>
    <w:rsid w:val="00C14803"/>
    <w:rsid w:val="00C15B23"/>
    <w:rsid w:val="00C15C8E"/>
    <w:rsid w:val="00C15F9F"/>
    <w:rsid w:val="00C1662E"/>
    <w:rsid w:val="00C1664D"/>
    <w:rsid w:val="00C16D6D"/>
    <w:rsid w:val="00C171EB"/>
    <w:rsid w:val="00C204B7"/>
    <w:rsid w:val="00C20826"/>
    <w:rsid w:val="00C20DCF"/>
    <w:rsid w:val="00C210A6"/>
    <w:rsid w:val="00C21A86"/>
    <w:rsid w:val="00C2271A"/>
    <w:rsid w:val="00C228E2"/>
    <w:rsid w:val="00C23195"/>
    <w:rsid w:val="00C2319D"/>
    <w:rsid w:val="00C2360A"/>
    <w:rsid w:val="00C236A7"/>
    <w:rsid w:val="00C23A76"/>
    <w:rsid w:val="00C23D49"/>
    <w:rsid w:val="00C23F55"/>
    <w:rsid w:val="00C23FCA"/>
    <w:rsid w:val="00C2404C"/>
    <w:rsid w:val="00C24F50"/>
    <w:rsid w:val="00C251CC"/>
    <w:rsid w:val="00C25496"/>
    <w:rsid w:val="00C255D0"/>
    <w:rsid w:val="00C2569C"/>
    <w:rsid w:val="00C25E7E"/>
    <w:rsid w:val="00C26392"/>
    <w:rsid w:val="00C2645E"/>
    <w:rsid w:val="00C264F9"/>
    <w:rsid w:val="00C267C2"/>
    <w:rsid w:val="00C270A8"/>
    <w:rsid w:val="00C278E2"/>
    <w:rsid w:val="00C3018B"/>
    <w:rsid w:val="00C30326"/>
    <w:rsid w:val="00C3048F"/>
    <w:rsid w:val="00C30DCA"/>
    <w:rsid w:val="00C315BD"/>
    <w:rsid w:val="00C31810"/>
    <w:rsid w:val="00C31CA2"/>
    <w:rsid w:val="00C32145"/>
    <w:rsid w:val="00C323B5"/>
    <w:rsid w:val="00C32596"/>
    <w:rsid w:val="00C330DE"/>
    <w:rsid w:val="00C33436"/>
    <w:rsid w:val="00C33CDF"/>
    <w:rsid w:val="00C33E80"/>
    <w:rsid w:val="00C33EE2"/>
    <w:rsid w:val="00C34376"/>
    <w:rsid w:val="00C347D9"/>
    <w:rsid w:val="00C35272"/>
    <w:rsid w:val="00C3536D"/>
    <w:rsid w:val="00C355BB"/>
    <w:rsid w:val="00C35FC2"/>
    <w:rsid w:val="00C364E5"/>
    <w:rsid w:val="00C36547"/>
    <w:rsid w:val="00C3784C"/>
    <w:rsid w:val="00C37CA7"/>
    <w:rsid w:val="00C37DE2"/>
    <w:rsid w:val="00C37E6A"/>
    <w:rsid w:val="00C37ED8"/>
    <w:rsid w:val="00C405BC"/>
    <w:rsid w:val="00C408BE"/>
    <w:rsid w:val="00C40E81"/>
    <w:rsid w:val="00C40EC8"/>
    <w:rsid w:val="00C41CB6"/>
    <w:rsid w:val="00C41E05"/>
    <w:rsid w:val="00C41FEA"/>
    <w:rsid w:val="00C421C2"/>
    <w:rsid w:val="00C42276"/>
    <w:rsid w:val="00C4332B"/>
    <w:rsid w:val="00C433D0"/>
    <w:rsid w:val="00C435A2"/>
    <w:rsid w:val="00C43614"/>
    <w:rsid w:val="00C436B8"/>
    <w:rsid w:val="00C43943"/>
    <w:rsid w:val="00C43B3D"/>
    <w:rsid w:val="00C43F27"/>
    <w:rsid w:val="00C44027"/>
    <w:rsid w:val="00C4420F"/>
    <w:rsid w:val="00C44CFE"/>
    <w:rsid w:val="00C44DB2"/>
    <w:rsid w:val="00C451E2"/>
    <w:rsid w:val="00C45C3C"/>
    <w:rsid w:val="00C45EA7"/>
    <w:rsid w:val="00C47148"/>
    <w:rsid w:val="00C471D9"/>
    <w:rsid w:val="00C475F9"/>
    <w:rsid w:val="00C476F3"/>
    <w:rsid w:val="00C5019B"/>
    <w:rsid w:val="00C509D6"/>
    <w:rsid w:val="00C50E9F"/>
    <w:rsid w:val="00C51325"/>
    <w:rsid w:val="00C51910"/>
    <w:rsid w:val="00C51B59"/>
    <w:rsid w:val="00C52252"/>
    <w:rsid w:val="00C522F1"/>
    <w:rsid w:val="00C52649"/>
    <w:rsid w:val="00C5289D"/>
    <w:rsid w:val="00C52C5E"/>
    <w:rsid w:val="00C52EA1"/>
    <w:rsid w:val="00C53921"/>
    <w:rsid w:val="00C53D1A"/>
    <w:rsid w:val="00C54143"/>
    <w:rsid w:val="00C54ED6"/>
    <w:rsid w:val="00C55AEC"/>
    <w:rsid w:val="00C573D9"/>
    <w:rsid w:val="00C57A73"/>
    <w:rsid w:val="00C57DD0"/>
    <w:rsid w:val="00C57FE3"/>
    <w:rsid w:val="00C6009B"/>
    <w:rsid w:val="00C60E52"/>
    <w:rsid w:val="00C60F5C"/>
    <w:rsid w:val="00C61617"/>
    <w:rsid w:val="00C61C96"/>
    <w:rsid w:val="00C61D5C"/>
    <w:rsid w:val="00C61DC9"/>
    <w:rsid w:val="00C621A4"/>
    <w:rsid w:val="00C6235A"/>
    <w:rsid w:val="00C6285F"/>
    <w:rsid w:val="00C62A59"/>
    <w:rsid w:val="00C62B60"/>
    <w:rsid w:val="00C62BD8"/>
    <w:rsid w:val="00C63749"/>
    <w:rsid w:val="00C63DE6"/>
    <w:rsid w:val="00C63E93"/>
    <w:rsid w:val="00C64C63"/>
    <w:rsid w:val="00C6564D"/>
    <w:rsid w:val="00C65CC2"/>
    <w:rsid w:val="00C663B0"/>
    <w:rsid w:val="00C663ED"/>
    <w:rsid w:val="00C669D9"/>
    <w:rsid w:val="00C672F6"/>
    <w:rsid w:val="00C6786B"/>
    <w:rsid w:val="00C67CDC"/>
    <w:rsid w:val="00C67F54"/>
    <w:rsid w:val="00C70292"/>
    <w:rsid w:val="00C713FA"/>
    <w:rsid w:val="00C7236F"/>
    <w:rsid w:val="00C72748"/>
    <w:rsid w:val="00C72A22"/>
    <w:rsid w:val="00C72D17"/>
    <w:rsid w:val="00C734AB"/>
    <w:rsid w:val="00C73B42"/>
    <w:rsid w:val="00C73CAA"/>
    <w:rsid w:val="00C740F6"/>
    <w:rsid w:val="00C7416E"/>
    <w:rsid w:val="00C741A2"/>
    <w:rsid w:val="00C74AC5"/>
    <w:rsid w:val="00C756B1"/>
    <w:rsid w:val="00C764E5"/>
    <w:rsid w:val="00C767BF"/>
    <w:rsid w:val="00C77679"/>
    <w:rsid w:val="00C8065C"/>
    <w:rsid w:val="00C80C5B"/>
    <w:rsid w:val="00C80C66"/>
    <w:rsid w:val="00C80F35"/>
    <w:rsid w:val="00C8162E"/>
    <w:rsid w:val="00C82B98"/>
    <w:rsid w:val="00C82F45"/>
    <w:rsid w:val="00C82F9D"/>
    <w:rsid w:val="00C83FD7"/>
    <w:rsid w:val="00C848E1"/>
    <w:rsid w:val="00C84923"/>
    <w:rsid w:val="00C84A5A"/>
    <w:rsid w:val="00C84C9B"/>
    <w:rsid w:val="00C84EEA"/>
    <w:rsid w:val="00C85287"/>
    <w:rsid w:val="00C8528D"/>
    <w:rsid w:val="00C858FB"/>
    <w:rsid w:val="00C85BF2"/>
    <w:rsid w:val="00C862A1"/>
    <w:rsid w:val="00C86361"/>
    <w:rsid w:val="00C868EF"/>
    <w:rsid w:val="00C86C92"/>
    <w:rsid w:val="00C87DB5"/>
    <w:rsid w:val="00C87F80"/>
    <w:rsid w:val="00C87FFC"/>
    <w:rsid w:val="00C90E85"/>
    <w:rsid w:val="00C9106F"/>
    <w:rsid w:val="00C911C4"/>
    <w:rsid w:val="00C915A3"/>
    <w:rsid w:val="00C91A40"/>
    <w:rsid w:val="00C91E34"/>
    <w:rsid w:val="00C926C4"/>
    <w:rsid w:val="00C92941"/>
    <w:rsid w:val="00C9310A"/>
    <w:rsid w:val="00C9381F"/>
    <w:rsid w:val="00C93D63"/>
    <w:rsid w:val="00C940C2"/>
    <w:rsid w:val="00C943BF"/>
    <w:rsid w:val="00C9455F"/>
    <w:rsid w:val="00C94567"/>
    <w:rsid w:val="00C94B78"/>
    <w:rsid w:val="00C94CCB"/>
    <w:rsid w:val="00C94D04"/>
    <w:rsid w:val="00C953BB"/>
    <w:rsid w:val="00C95A80"/>
    <w:rsid w:val="00C96DDD"/>
    <w:rsid w:val="00C96DE0"/>
    <w:rsid w:val="00C9782A"/>
    <w:rsid w:val="00C978B1"/>
    <w:rsid w:val="00CA009F"/>
    <w:rsid w:val="00CA013D"/>
    <w:rsid w:val="00CA0D2A"/>
    <w:rsid w:val="00CA0F80"/>
    <w:rsid w:val="00CA1409"/>
    <w:rsid w:val="00CA223D"/>
    <w:rsid w:val="00CA24B5"/>
    <w:rsid w:val="00CA274E"/>
    <w:rsid w:val="00CA2CDF"/>
    <w:rsid w:val="00CA3603"/>
    <w:rsid w:val="00CA36E1"/>
    <w:rsid w:val="00CA39D3"/>
    <w:rsid w:val="00CA3CE3"/>
    <w:rsid w:val="00CA42CB"/>
    <w:rsid w:val="00CA4494"/>
    <w:rsid w:val="00CA47F8"/>
    <w:rsid w:val="00CA4E75"/>
    <w:rsid w:val="00CA5092"/>
    <w:rsid w:val="00CA5449"/>
    <w:rsid w:val="00CA5B70"/>
    <w:rsid w:val="00CA5C85"/>
    <w:rsid w:val="00CA5DA6"/>
    <w:rsid w:val="00CA6396"/>
    <w:rsid w:val="00CA6E7C"/>
    <w:rsid w:val="00CA6F98"/>
    <w:rsid w:val="00CA7637"/>
    <w:rsid w:val="00CA77A5"/>
    <w:rsid w:val="00CA79F9"/>
    <w:rsid w:val="00CB067D"/>
    <w:rsid w:val="00CB091B"/>
    <w:rsid w:val="00CB1389"/>
    <w:rsid w:val="00CB1592"/>
    <w:rsid w:val="00CB1667"/>
    <w:rsid w:val="00CB173B"/>
    <w:rsid w:val="00CB175C"/>
    <w:rsid w:val="00CB190A"/>
    <w:rsid w:val="00CB19E3"/>
    <w:rsid w:val="00CB2519"/>
    <w:rsid w:val="00CB26F6"/>
    <w:rsid w:val="00CB2C3C"/>
    <w:rsid w:val="00CB2E2D"/>
    <w:rsid w:val="00CB2E50"/>
    <w:rsid w:val="00CB2ECA"/>
    <w:rsid w:val="00CB3110"/>
    <w:rsid w:val="00CB3A3F"/>
    <w:rsid w:val="00CB3CA0"/>
    <w:rsid w:val="00CB45F8"/>
    <w:rsid w:val="00CB46B2"/>
    <w:rsid w:val="00CB4E7E"/>
    <w:rsid w:val="00CB516B"/>
    <w:rsid w:val="00CB51B1"/>
    <w:rsid w:val="00CB568B"/>
    <w:rsid w:val="00CB5C72"/>
    <w:rsid w:val="00CB5CE8"/>
    <w:rsid w:val="00CB5F84"/>
    <w:rsid w:val="00CB6000"/>
    <w:rsid w:val="00CB600E"/>
    <w:rsid w:val="00CB6537"/>
    <w:rsid w:val="00CB6A29"/>
    <w:rsid w:val="00CB6F9C"/>
    <w:rsid w:val="00CB71B3"/>
    <w:rsid w:val="00CB771C"/>
    <w:rsid w:val="00CB7CF8"/>
    <w:rsid w:val="00CC003B"/>
    <w:rsid w:val="00CC0638"/>
    <w:rsid w:val="00CC0860"/>
    <w:rsid w:val="00CC160E"/>
    <w:rsid w:val="00CC162A"/>
    <w:rsid w:val="00CC1825"/>
    <w:rsid w:val="00CC18BB"/>
    <w:rsid w:val="00CC2A5F"/>
    <w:rsid w:val="00CC2CD9"/>
    <w:rsid w:val="00CC3123"/>
    <w:rsid w:val="00CC4953"/>
    <w:rsid w:val="00CC4E1F"/>
    <w:rsid w:val="00CC4EDD"/>
    <w:rsid w:val="00CC53B8"/>
    <w:rsid w:val="00CC542F"/>
    <w:rsid w:val="00CC5734"/>
    <w:rsid w:val="00CC614A"/>
    <w:rsid w:val="00CC66E9"/>
    <w:rsid w:val="00CC6BBC"/>
    <w:rsid w:val="00CC6D2A"/>
    <w:rsid w:val="00CC6D74"/>
    <w:rsid w:val="00CC70A5"/>
    <w:rsid w:val="00CC72DB"/>
    <w:rsid w:val="00CC7CF6"/>
    <w:rsid w:val="00CC7E00"/>
    <w:rsid w:val="00CC7E98"/>
    <w:rsid w:val="00CD040B"/>
    <w:rsid w:val="00CD087F"/>
    <w:rsid w:val="00CD09A6"/>
    <w:rsid w:val="00CD0D47"/>
    <w:rsid w:val="00CD0DE4"/>
    <w:rsid w:val="00CD153E"/>
    <w:rsid w:val="00CD207C"/>
    <w:rsid w:val="00CD2520"/>
    <w:rsid w:val="00CD2619"/>
    <w:rsid w:val="00CD263A"/>
    <w:rsid w:val="00CD28A7"/>
    <w:rsid w:val="00CD2BA5"/>
    <w:rsid w:val="00CD2EED"/>
    <w:rsid w:val="00CD30C5"/>
    <w:rsid w:val="00CD34E7"/>
    <w:rsid w:val="00CD3D51"/>
    <w:rsid w:val="00CD3E1A"/>
    <w:rsid w:val="00CD4067"/>
    <w:rsid w:val="00CD4CC9"/>
    <w:rsid w:val="00CD561F"/>
    <w:rsid w:val="00CD5944"/>
    <w:rsid w:val="00CD5986"/>
    <w:rsid w:val="00CD599C"/>
    <w:rsid w:val="00CD5A4B"/>
    <w:rsid w:val="00CD5C6F"/>
    <w:rsid w:val="00CD5DB6"/>
    <w:rsid w:val="00CD5E94"/>
    <w:rsid w:val="00CD5FF1"/>
    <w:rsid w:val="00CD6218"/>
    <w:rsid w:val="00CD6914"/>
    <w:rsid w:val="00CD6A7A"/>
    <w:rsid w:val="00CD6B6A"/>
    <w:rsid w:val="00CD7D9E"/>
    <w:rsid w:val="00CE0B7A"/>
    <w:rsid w:val="00CE104C"/>
    <w:rsid w:val="00CE1533"/>
    <w:rsid w:val="00CE1593"/>
    <w:rsid w:val="00CE15F7"/>
    <w:rsid w:val="00CE1CD3"/>
    <w:rsid w:val="00CE1ECE"/>
    <w:rsid w:val="00CE377D"/>
    <w:rsid w:val="00CE37A3"/>
    <w:rsid w:val="00CE3A75"/>
    <w:rsid w:val="00CE3DE3"/>
    <w:rsid w:val="00CE4140"/>
    <w:rsid w:val="00CE47FB"/>
    <w:rsid w:val="00CE53D4"/>
    <w:rsid w:val="00CE54BF"/>
    <w:rsid w:val="00CE5784"/>
    <w:rsid w:val="00CE5EF9"/>
    <w:rsid w:val="00CE63C2"/>
    <w:rsid w:val="00CE6571"/>
    <w:rsid w:val="00CE6B0A"/>
    <w:rsid w:val="00CE6F3F"/>
    <w:rsid w:val="00CE71CE"/>
    <w:rsid w:val="00CE7437"/>
    <w:rsid w:val="00CE7472"/>
    <w:rsid w:val="00CE76A4"/>
    <w:rsid w:val="00CE7805"/>
    <w:rsid w:val="00CF049C"/>
    <w:rsid w:val="00CF0A08"/>
    <w:rsid w:val="00CF0B4E"/>
    <w:rsid w:val="00CF1227"/>
    <w:rsid w:val="00CF1830"/>
    <w:rsid w:val="00CF187D"/>
    <w:rsid w:val="00CF1C94"/>
    <w:rsid w:val="00CF249E"/>
    <w:rsid w:val="00CF25AA"/>
    <w:rsid w:val="00CF289B"/>
    <w:rsid w:val="00CF3588"/>
    <w:rsid w:val="00CF3631"/>
    <w:rsid w:val="00CF395C"/>
    <w:rsid w:val="00CF41F9"/>
    <w:rsid w:val="00CF46C1"/>
    <w:rsid w:val="00CF54A4"/>
    <w:rsid w:val="00CF5759"/>
    <w:rsid w:val="00CF58E9"/>
    <w:rsid w:val="00CF6859"/>
    <w:rsid w:val="00CF6DDE"/>
    <w:rsid w:val="00CF7335"/>
    <w:rsid w:val="00CF76CB"/>
    <w:rsid w:val="00CF7D2C"/>
    <w:rsid w:val="00D00175"/>
    <w:rsid w:val="00D007B8"/>
    <w:rsid w:val="00D00E44"/>
    <w:rsid w:val="00D011FF"/>
    <w:rsid w:val="00D015CB"/>
    <w:rsid w:val="00D01AE0"/>
    <w:rsid w:val="00D01F54"/>
    <w:rsid w:val="00D02696"/>
    <w:rsid w:val="00D02D23"/>
    <w:rsid w:val="00D03EC1"/>
    <w:rsid w:val="00D04029"/>
    <w:rsid w:val="00D0452B"/>
    <w:rsid w:val="00D048AE"/>
    <w:rsid w:val="00D04CF3"/>
    <w:rsid w:val="00D04E4D"/>
    <w:rsid w:val="00D05217"/>
    <w:rsid w:val="00D05727"/>
    <w:rsid w:val="00D05B4B"/>
    <w:rsid w:val="00D06185"/>
    <w:rsid w:val="00D061B0"/>
    <w:rsid w:val="00D066C2"/>
    <w:rsid w:val="00D07D2B"/>
    <w:rsid w:val="00D07F80"/>
    <w:rsid w:val="00D10A68"/>
    <w:rsid w:val="00D10CB1"/>
    <w:rsid w:val="00D11499"/>
    <w:rsid w:val="00D11CEA"/>
    <w:rsid w:val="00D11EBE"/>
    <w:rsid w:val="00D120A0"/>
    <w:rsid w:val="00D12C15"/>
    <w:rsid w:val="00D1340E"/>
    <w:rsid w:val="00D1364D"/>
    <w:rsid w:val="00D138EF"/>
    <w:rsid w:val="00D14A5B"/>
    <w:rsid w:val="00D14B3A"/>
    <w:rsid w:val="00D15496"/>
    <w:rsid w:val="00D159E4"/>
    <w:rsid w:val="00D15A9F"/>
    <w:rsid w:val="00D15D7E"/>
    <w:rsid w:val="00D167A2"/>
    <w:rsid w:val="00D16858"/>
    <w:rsid w:val="00D16C23"/>
    <w:rsid w:val="00D20219"/>
    <w:rsid w:val="00D20738"/>
    <w:rsid w:val="00D20F3B"/>
    <w:rsid w:val="00D2101E"/>
    <w:rsid w:val="00D21DD5"/>
    <w:rsid w:val="00D22151"/>
    <w:rsid w:val="00D2313E"/>
    <w:rsid w:val="00D2540B"/>
    <w:rsid w:val="00D2551F"/>
    <w:rsid w:val="00D25633"/>
    <w:rsid w:val="00D25C48"/>
    <w:rsid w:val="00D25CD0"/>
    <w:rsid w:val="00D260DB"/>
    <w:rsid w:val="00D26172"/>
    <w:rsid w:val="00D2637E"/>
    <w:rsid w:val="00D263D9"/>
    <w:rsid w:val="00D26F03"/>
    <w:rsid w:val="00D27194"/>
    <w:rsid w:val="00D272A5"/>
    <w:rsid w:val="00D2734A"/>
    <w:rsid w:val="00D27D0F"/>
    <w:rsid w:val="00D27D13"/>
    <w:rsid w:val="00D301CE"/>
    <w:rsid w:val="00D30213"/>
    <w:rsid w:val="00D30B39"/>
    <w:rsid w:val="00D30F56"/>
    <w:rsid w:val="00D314D5"/>
    <w:rsid w:val="00D31918"/>
    <w:rsid w:val="00D32102"/>
    <w:rsid w:val="00D32524"/>
    <w:rsid w:val="00D326C0"/>
    <w:rsid w:val="00D32883"/>
    <w:rsid w:val="00D32EB0"/>
    <w:rsid w:val="00D338A0"/>
    <w:rsid w:val="00D33A18"/>
    <w:rsid w:val="00D33A9B"/>
    <w:rsid w:val="00D33C4A"/>
    <w:rsid w:val="00D3428D"/>
    <w:rsid w:val="00D349BA"/>
    <w:rsid w:val="00D3564C"/>
    <w:rsid w:val="00D35A99"/>
    <w:rsid w:val="00D35CA4"/>
    <w:rsid w:val="00D35D86"/>
    <w:rsid w:val="00D35E4F"/>
    <w:rsid w:val="00D36178"/>
    <w:rsid w:val="00D36978"/>
    <w:rsid w:val="00D36B98"/>
    <w:rsid w:val="00D36E95"/>
    <w:rsid w:val="00D36F31"/>
    <w:rsid w:val="00D37A39"/>
    <w:rsid w:val="00D37D83"/>
    <w:rsid w:val="00D40094"/>
    <w:rsid w:val="00D400C5"/>
    <w:rsid w:val="00D4077B"/>
    <w:rsid w:val="00D40B41"/>
    <w:rsid w:val="00D40E89"/>
    <w:rsid w:val="00D412D6"/>
    <w:rsid w:val="00D4231A"/>
    <w:rsid w:val="00D4241D"/>
    <w:rsid w:val="00D4291F"/>
    <w:rsid w:val="00D42B62"/>
    <w:rsid w:val="00D42F65"/>
    <w:rsid w:val="00D433E1"/>
    <w:rsid w:val="00D43485"/>
    <w:rsid w:val="00D43581"/>
    <w:rsid w:val="00D44370"/>
    <w:rsid w:val="00D44461"/>
    <w:rsid w:val="00D4494E"/>
    <w:rsid w:val="00D44A3C"/>
    <w:rsid w:val="00D44D45"/>
    <w:rsid w:val="00D4503D"/>
    <w:rsid w:val="00D45B46"/>
    <w:rsid w:val="00D46536"/>
    <w:rsid w:val="00D46B32"/>
    <w:rsid w:val="00D47265"/>
    <w:rsid w:val="00D47276"/>
    <w:rsid w:val="00D473C6"/>
    <w:rsid w:val="00D47B98"/>
    <w:rsid w:val="00D47C37"/>
    <w:rsid w:val="00D47EF2"/>
    <w:rsid w:val="00D501F1"/>
    <w:rsid w:val="00D503F2"/>
    <w:rsid w:val="00D506DD"/>
    <w:rsid w:val="00D5081C"/>
    <w:rsid w:val="00D50885"/>
    <w:rsid w:val="00D50912"/>
    <w:rsid w:val="00D51010"/>
    <w:rsid w:val="00D51542"/>
    <w:rsid w:val="00D516EF"/>
    <w:rsid w:val="00D51CC1"/>
    <w:rsid w:val="00D520D6"/>
    <w:rsid w:val="00D522E9"/>
    <w:rsid w:val="00D525C5"/>
    <w:rsid w:val="00D52798"/>
    <w:rsid w:val="00D52CFB"/>
    <w:rsid w:val="00D53A39"/>
    <w:rsid w:val="00D5429F"/>
    <w:rsid w:val="00D542EE"/>
    <w:rsid w:val="00D5437C"/>
    <w:rsid w:val="00D54576"/>
    <w:rsid w:val="00D548F6"/>
    <w:rsid w:val="00D550A2"/>
    <w:rsid w:val="00D55B2E"/>
    <w:rsid w:val="00D55D4A"/>
    <w:rsid w:val="00D56786"/>
    <w:rsid w:val="00D56AD7"/>
    <w:rsid w:val="00D56C2C"/>
    <w:rsid w:val="00D57A0D"/>
    <w:rsid w:val="00D57BE3"/>
    <w:rsid w:val="00D60452"/>
    <w:rsid w:val="00D61775"/>
    <w:rsid w:val="00D61AE4"/>
    <w:rsid w:val="00D62AF2"/>
    <w:rsid w:val="00D633FE"/>
    <w:rsid w:val="00D6374D"/>
    <w:rsid w:val="00D6426F"/>
    <w:rsid w:val="00D645A9"/>
    <w:rsid w:val="00D64611"/>
    <w:rsid w:val="00D64923"/>
    <w:rsid w:val="00D650BF"/>
    <w:rsid w:val="00D657E3"/>
    <w:rsid w:val="00D65F76"/>
    <w:rsid w:val="00D660BE"/>
    <w:rsid w:val="00D66580"/>
    <w:rsid w:val="00D66940"/>
    <w:rsid w:val="00D678DD"/>
    <w:rsid w:val="00D67D25"/>
    <w:rsid w:val="00D70540"/>
    <w:rsid w:val="00D707F0"/>
    <w:rsid w:val="00D7083E"/>
    <w:rsid w:val="00D70AF9"/>
    <w:rsid w:val="00D70BBD"/>
    <w:rsid w:val="00D70D9B"/>
    <w:rsid w:val="00D70FB1"/>
    <w:rsid w:val="00D71BA6"/>
    <w:rsid w:val="00D71D15"/>
    <w:rsid w:val="00D71D37"/>
    <w:rsid w:val="00D7235D"/>
    <w:rsid w:val="00D72A04"/>
    <w:rsid w:val="00D72BDC"/>
    <w:rsid w:val="00D72E7A"/>
    <w:rsid w:val="00D73260"/>
    <w:rsid w:val="00D7337D"/>
    <w:rsid w:val="00D734ED"/>
    <w:rsid w:val="00D73691"/>
    <w:rsid w:val="00D73FAF"/>
    <w:rsid w:val="00D74275"/>
    <w:rsid w:val="00D74416"/>
    <w:rsid w:val="00D74598"/>
    <w:rsid w:val="00D747FD"/>
    <w:rsid w:val="00D76902"/>
    <w:rsid w:val="00D77C3C"/>
    <w:rsid w:val="00D77CC1"/>
    <w:rsid w:val="00D77D63"/>
    <w:rsid w:val="00D77EB9"/>
    <w:rsid w:val="00D8029B"/>
    <w:rsid w:val="00D80441"/>
    <w:rsid w:val="00D809D1"/>
    <w:rsid w:val="00D80BE1"/>
    <w:rsid w:val="00D80FCF"/>
    <w:rsid w:val="00D81CAF"/>
    <w:rsid w:val="00D820A2"/>
    <w:rsid w:val="00D828B9"/>
    <w:rsid w:val="00D82D03"/>
    <w:rsid w:val="00D83021"/>
    <w:rsid w:val="00D8304A"/>
    <w:rsid w:val="00D83EF8"/>
    <w:rsid w:val="00D8404A"/>
    <w:rsid w:val="00D843BB"/>
    <w:rsid w:val="00D84405"/>
    <w:rsid w:val="00D84D07"/>
    <w:rsid w:val="00D8543D"/>
    <w:rsid w:val="00D85616"/>
    <w:rsid w:val="00D856C1"/>
    <w:rsid w:val="00D859CC"/>
    <w:rsid w:val="00D85A6D"/>
    <w:rsid w:val="00D85C32"/>
    <w:rsid w:val="00D862CC"/>
    <w:rsid w:val="00D86716"/>
    <w:rsid w:val="00D868C9"/>
    <w:rsid w:val="00D8706C"/>
    <w:rsid w:val="00D87797"/>
    <w:rsid w:val="00D87F3C"/>
    <w:rsid w:val="00D87F75"/>
    <w:rsid w:val="00D901F8"/>
    <w:rsid w:val="00D9024B"/>
    <w:rsid w:val="00D90309"/>
    <w:rsid w:val="00D90935"/>
    <w:rsid w:val="00D912C1"/>
    <w:rsid w:val="00D913EA"/>
    <w:rsid w:val="00D91654"/>
    <w:rsid w:val="00D91D99"/>
    <w:rsid w:val="00D92114"/>
    <w:rsid w:val="00D92560"/>
    <w:rsid w:val="00D92DD4"/>
    <w:rsid w:val="00D92E0B"/>
    <w:rsid w:val="00D93A8D"/>
    <w:rsid w:val="00D93B53"/>
    <w:rsid w:val="00D93BC5"/>
    <w:rsid w:val="00D93E45"/>
    <w:rsid w:val="00D93E4F"/>
    <w:rsid w:val="00D94590"/>
    <w:rsid w:val="00D94BBC"/>
    <w:rsid w:val="00D94C72"/>
    <w:rsid w:val="00D94EF7"/>
    <w:rsid w:val="00D9534E"/>
    <w:rsid w:val="00D9547F"/>
    <w:rsid w:val="00D954FA"/>
    <w:rsid w:val="00D95645"/>
    <w:rsid w:val="00D961E7"/>
    <w:rsid w:val="00D964FC"/>
    <w:rsid w:val="00D968F7"/>
    <w:rsid w:val="00D96AF4"/>
    <w:rsid w:val="00D97309"/>
    <w:rsid w:val="00D97504"/>
    <w:rsid w:val="00D97667"/>
    <w:rsid w:val="00D976F0"/>
    <w:rsid w:val="00D97749"/>
    <w:rsid w:val="00D977E8"/>
    <w:rsid w:val="00DA0129"/>
    <w:rsid w:val="00DA0BD9"/>
    <w:rsid w:val="00DA0CBF"/>
    <w:rsid w:val="00DA13E6"/>
    <w:rsid w:val="00DA18FE"/>
    <w:rsid w:val="00DA1C3D"/>
    <w:rsid w:val="00DA24E7"/>
    <w:rsid w:val="00DA2968"/>
    <w:rsid w:val="00DA2E7A"/>
    <w:rsid w:val="00DA3B15"/>
    <w:rsid w:val="00DA3DCD"/>
    <w:rsid w:val="00DA4242"/>
    <w:rsid w:val="00DA4344"/>
    <w:rsid w:val="00DA4622"/>
    <w:rsid w:val="00DA5CA1"/>
    <w:rsid w:val="00DA5CD7"/>
    <w:rsid w:val="00DA5EF9"/>
    <w:rsid w:val="00DA5F1B"/>
    <w:rsid w:val="00DA6057"/>
    <w:rsid w:val="00DA67DE"/>
    <w:rsid w:val="00DA6CAD"/>
    <w:rsid w:val="00DA700B"/>
    <w:rsid w:val="00DA73BF"/>
    <w:rsid w:val="00DA752E"/>
    <w:rsid w:val="00DA757F"/>
    <w:rsid w:val="00DA7FC1"/>
    <w:rsid w:val="00DB00B4"/>
    <w:rsid w:val="00DB030B"/>
    <w:rsid w:val="00DB0436"/>
    <w:rsid w:val="00DB04E7"/>
    <w:rsid w:val="00DB08B0"/>
    <w:rsid w:val="00DB0BE6"/>
    <w:rsid w:val="00DB0F92"/>
    <w:rsid w:val="00DB13C1"/>
    <w:rsid w:val="00DB13C4"/>
    <w:rsid w:val="00DB174F"/>
    <w:rsid w:val="00DB1D98"/>
    <w:rsid w:val="00DB1F2A"/>
    <w:rsid w:val="00DB277F"/>
    <w:rsid w:val="00DB2830"/>
    <w:rsid w:val="00DB293D"/>
    <w:rsid w:val="00DB2B44"/>
    <w:rsid w:val="00DB2F18"/>
    <w:rsid w:val="00DB34EC"/>
    <w:rsid w:val="00DB3779"/>
    <w:rsid w:val="00DB38F7"/>
    <w:rsid w:val="00DB408E"/>
    <w:rsid w:val="00DB45E2"/>
    <w:rsid w:val="00DB4CF5"/>
    <w:rsid w:val="00DB52F9"/>
    <w:rsid w:val="00DB594D"/>
    <w:rsid w:val="00DB5CCB"/>
    <w:rsid w:val="00DB7AB9"/>
    <w:rsid w:val="00DC0502"/>
    <w:rsid w:val="00DC0E62"/>
    <w:rsid w:val="00DC126E"/>
    <w:rsid w:val="00DC1532"/>
    <w:rsid w:val="00DC1A56"/>
    <w:rsid w:val="00DC1ADB"/>
    <w:rsid w:val="00DC1BD0"/>
    <w:rsid w:val="00DC21A2"/>
    <w:rsid w:val="00DC24F9"/>
    <w:rsid w:val="00DC29D4"/>
    <w:rsid w:val="00DC2BAB"/>
    <w:rsid w:val="00DC2E64"/>
    <w:rsid w:val="00DC35D8"/>
    <w:rsid w:val="00DC418E"/>
    <w:rsid w:val="00DC4649"/>
    <w:rsid w:val="00DC4B00"/>
    <w:rsid w:val="00DC5A4D"/>
    <w:rsid w:val="00DC5EAA"/>
    <w:rsid w:val="00DC5F20"/>
    <w:rsid w:val="00DC618E"/>
    <w:rsid w:val="00DC6644"/>
    <w:rsid w:val="00DC6D24"/>
    <w:rsid w:val="00DC6DDC"/>
    <w:rsid w:val="00DC6E2F"/>
    <w:rsid w:val="00DC7208"/>
    <w:rsid w:val="00DC7E17"/>
    <w:rsid w:val="00DD00C3"/>
    <w:rsid w:val="00DD0F28"/>
    <w:rsid w:val="00DD0F59"/>
    <w:rsid w:val="00DD16AD"/>
    <w:rsid w:val="00DD16D8"/>
    <w:rsid w:val="00DD1A46"/>
    <w:rsid w:val="00DD1B67"/>
    <w:rsid w:val="00DD1C7E"/>
    <w:rsid w:val="00DD1F43"/>
    <w:rsid w:val="00DD29A9"/>
    <w:rsid w:val="00DD33AC"/>
    <w:rsid w:val="00DD4499"/>
    <w:rsid w:val="00DD449C"/>
    <w:rsid w:val="00DD4E69"/>
    <w:rsid w:val="00DD51FA"/>
    <w:rsid w:val="00DD5203"/>
    <w:rsid w:val="00DD573E"/>
    <w:rsid w:val="00DD5D66"/>
    <w:rsid w:val="00DD6AB2"/>
    <w:rsid w:val="00DD6AB7"/>
    <w:rsid w:val="00DD752C"/>
    <w:rsid w:val="00DD76B1"/>
    <w:rsid w:val="00DD76CC"/>
    <w:rsid w:val="00DD7DAF"/>
    <w:rsid w:val="00DE015A"/>
    <w:rsid w:val="00DE0304"/>
    <w:rsid w:val="00DE03B6"/>
    <w:rsid w:val="00DE04EE"/>
    <w:rsid w:val="00DE06AD"/>
    <w:rsid w:val="00DE082D"/>
    <w:rsid w:val="00DE0A4A"/>
    <w:rsid w:val="00DE0EDC"/>
    <w:rsid w:val="00DE0F7A"/>
    <w:rsid w:val="00DE1125"/>
    <w:rsid w:val="00DE130A"/>
    <w:rsid w:val="00DE16EB"/>
    <w:rsid w:val="00DE1A17"/>
    <w:rsid w:val="00DE1C3F"/>
    <w:rsid w:val="00DE24F0"/>
    <w:rsid w:val="00DE2610"/>
    <w:rsid w:val="00DE26F6"/>
    <w:rsid w:val="00DE2CEF"/>
    <w:rsid w:val="00DE313C"/>
    <w:rsid w:val="00DE3842"/>
    <w:rsid w:val="00DE4040"/>
    <w:rsid w:val="00DE4158"/>
    <w:rsid w:val="00DE4A40"/>
    <w:rsid w:val="00DE4A6E"/>
    <w:rsid w:val="00DE4DD1"/>
    <w:rsid w:val="00DE519B"/>
    <w:rsid w:val="00DE536F"/>
    <w:rsid w:val="00DE5490"/>
    <w:rsid w:val="00DE6446"/>
    <w:rsid w:val="00DE660A"/>
    <w:rsid w:val="00DE7874"/>
    <w:rsid w:val="00DE7AC8"/>
    <w:rsid w:val="00DF034C"/>
    <w:rsid w:val="00DF0501"/>
    <w:rsid w:val="00DF0A70"/>
    <w:rsid w:val="00DF0B09"/>
    <w:rsid w:val="00DF0D79"/>
    <w:rsid w:val="00DF0E35"/>
    <w:rsid w:val="00DF13CE"/>
    <w:rsid w:val="00DF13E0"/>
    <w:rsid w:val="00DF170B"/>
    <w:rsid w:val="00DF1D1E"/>
    <w:rsid w:val="00DF21DC"/>
    <w:rsid w:val="00DF2BB6"/>
    <w:rsid w:val="00DF2CA4"/>
    <w:rsid w:val="00DF3561"/>
    <w:rsid w:val="00DF37CE"/>
    <w:rsid w:val="00DF381F"/>
    <w:rsid w:val="00DF3D96"/>
    <w:rsid w:val="00DF3F09"/>
    <w:rsid w:val="00DF4190"/>
    <w:rsid w:val="00DF4909"/>
    <w:rsid w:val="00DF4ABE"/>
    <w:rsid w:val="00DF551A"/>
    <w:rsid w:val="00DF5682"/>
    <w:rsid w:val="00DF580F"/>
    <w:rsid w:val="00DF5EA6"/>
    <w:rsid w:val="00DF60F4"/>
    <w:rsid w:val="00DF613F"/>
    <w:rsid w:val="00DF65C9"/>
    <w:rsid w:val="00DF6A5D"/>
    <w:rsid w:val="00DF6F6D"/>
    <w:rsid w:val="00DF72DC"/>
    <w:rsid w:val="00DF73C9"/>
    <w:rsid w:val="00DF761A"/>
    <w:rsid w:val="00DF784D"/>
    <w:rsid w:val="00DF79E8"/>
    <w:rsid w:val="00E00DE7"/>
    <w:rsid w:val="00E01202"/>
    <w:rsid w:val="00E0174D"/>
    <w:rsid w:val="00E0175D"/>
    <w:rsid w:val="00E01A99"/>
    <w:rsid w:val="00E02CBA"/>
    <w:rsid w:val="00E030D1"/>
    <w:rsid w:val="00E034A4"/>
    <w:rsid w:val="00E03E47"/>
    <w:rsid w:val="00E0480A"/>
    <w:rsid w:val="00E0489B"/>
    <w:rsid w:val="00E0499F"/>
    <w:rsid w:val="00E04ABE"/>
    <w:rsid w:val="00E04C3B"/>
    <w:rsid w:val="00E04D60"/>
    <w:rsid w:val="00E05099"/>
    <w:rsid w:val="00E050C3"/>
    <w:rsid w:val="00E05F9B"/>
    <w:rsid w:val="00E0607D"/>
    <w:rsid w:val="00E06D12"/>
    <w:rsid w:val="00E07310"/>
    <w:rsid w:val="00E07528"/>
    <w:rsid w:val="00E0761E"/>
    <w:rsid w:val="00E07992"/>
    <w:rsid w:val="00E10151"/>
    <w:rsid w:val="00E105E4"/>
    <w:rsid w:val="00E122F1"/>
    <w:rsid w:val="00E1237D"/>
    <w:rsid w:val="00E12886"/>
    <w:rsid w:val="00E12B61"/>
    <w:rsid w:val="00E12DE1"/>
    <w:rsid w:val="00E13A09"/>
    <w:rsid w:val="00E14119"/>
    <w:rsid w:val="00E14315"/>
    <w:rsid w:val="00E144AF"/>
    <w:rsid w:val="00E14778"/>
    <w:rsid w:val="00E149DB"/>
    <w:rsid w:val="00E14FD2"/>
    <w:rsid w:val="00E1625C"/>
    <w:rsid w:val="00E1634D"/>
    <w:rsid w:val="00E164A5"/>
    <w:rsid w:val="00E16777"/>
    <w:rsid w:val="00E16BD6"/>
    <w:rsid w:val="00E16E1A"/>
    <w:rsid w:val="00E16E5B"/>
    <w:rsid w:val="00E17045"/>
    <w:rsid w:val="00E1753C"/>
    <w:rsid w:val="00E2081E"/>
    <w:rsid w:val="00E20A8F"/>
    <w:rsid w:val="00E20A91"/>
    <w:rsid w:val="00E21283"/>
    <w:rsid w:val="00E2177A"/>
    <w:rsid w:val="00E223D5"/>
    <w:rsid w:val="00E229C3"/>
    <w:rsid w:val="00E22A32"/>
    <w:rsid w:val="00E23CFA"/>
    <w:rsid w:val="00E24033"/>
    <w:rsid w:val="00E242EC"/>
    <w:rsid w:val="00E24AED"/>
    <w:rsid w:val="00E25197"/>
    <w:rsid w:val="00E25230"/>
    <w:rsid w:val="00E253F2"/>
    <w:rsid w:val="00E25622"/>
    <w:rsid w:val="00E25D92"/>
    <w:rsid w:val="00E25E44"/>
    <w:rsid w:val="00E26094"/>
    <w:rsid w:val="00E2673B"/>
    <w:rsid w:val="00E267F7"/>
    <w:rsid w:val="00E26D2B"/>
    <w:rsid w:val="00E26E7F"/>
    <w:rsid w:val="00E27244"/>
    <w:rsid w:val="00E27545"/>
    <w:rsid w:val="00E27776"/>
    <w:rsid w:val="00E27924"/>
    <w:rsid w:val="00E30192"/>
    <w:rsid w:val="00E3049C"/>
    <w:rsid w:val="00E304FA"/>
    <w:rsid w:val="00E30793"/>
    <w:rsid w:val="00E3079E"/>
    <w:rsid w:val="00E3092D"/>
    <w:rsid w:val="00E3137D"/>
    <w:rsid w:val="00E314B9"/>
    <w:rsid w:val="00E3167D"/>
    <w:rsid w:val="00E322C4"/>
    <w:rsid w:val="00E3328F"/>
    <w:rsid w:val="00E33F69"/>
    <w:rsid w:val="00E342C5"/>
    <w:rsid w:val="00E34346"/>
    <w:rsid w:val="00E3462F"/>
    <w:rsid w:val="00E35297"/>
    <w:rsid w:val="00E3570F"/>
    <w:rsid w:val="00E3589F"/>
    <w:rsid w:val="00E35A8F"/>
    <w:rsid w:val="00E35C5D"/>
    <w:rsid w:val="00E35FF2"/>
    <w:rsid w:val="00E365FA"/>
    <w:rsid w:val="00E369B3"/>
    <w:rsid w:val="00E36AE5"/>
    <w:rsid w:val="00E3715B"/>
    <w:rsid w:val="00E374A6"/>
    <w:rsid w:val="00E3766A"/>
    <w:rsid w:val="00E37707"/>
    <w:rsid w:val="00E37CE9"/>
    <w:rsid w:val="00E403FB"/>
    <w:rsid w:val="00E40435"/>
    <w:rsid w:val="00E4065E"/>
    <w:rsid w:val="00E40676"/>
    <w:rsid w:val="00E42096"/>
    <w:rsid w:val="00E4266E"/>
    <w:rsid w:val="00E42A77"/>
    <w:rsid w:val="00E42D7A"/>
    <w:rsid w:val="00E4359B"/>
    <w:rsid w:val="00E4482A"/>
    <w:rsid w:val="00E44A50"/>
    <w:rsid w:val="00E44AA2"/>
    <w:rsid w:val="00E44DCC"/>
    <w:rsid w:val="00E44E72"/>
    <w:rsid w:val="00E45470"/>
    <w:rsid w:val="00E45A9A"/>
    <w:rsid w:val="00E46384"/>
    <w:rsid w:val="00E46406"/>
    <w:rsid w:val="00E469FE"/>
    <w:rsid w:val="00E46EBC"/>
    <w:rsid w:val="00E47083"/>
    <w:rsid w:val="00E474A7"/>
    <w:rsid w:val="00E47709"/>
    <w:rsid w:val="00E47B21"/>
    <w:rsid w:val="00E47B77"/>
    <w:rsid w:val="00E47FD4"/>
    <w:rsid w:val="00E50284"/>
    <w:rsid w:val="00E50BF4"/>
    <w:rsid w:val="00E50DC5"/>
    <w:rsid w:val="00E50DE2"/>
    <w:rsid w:val="00E50F82"/>
    <w:rsid w:val="00E510FC"/>
    <w:rsid w:val="00E515DB"/>
    <w:rsid w:val="00E51CBA"/>
    <w:rsid w:val="00E51D31"/>
    <w:rsid w:val="00E52190"/>
    <w:rsid w:val="00E522DF"/>
    <w:rsid w:val="00E5238C"/>
    <w:rsid w:val="00E527A5"/>
    <w:rsid w:val="00E528A7"/>
    <w:rsid w:val="00E53CB9"/>
    <w:rsid w:val="00E53F1D"/>
    <w:rsid w:val="00E54093"/>
    <w:rsid w:val="00E543A0"/>
    <w:rsid w:val="00E54A3D"/>
    <w:rsid w:val="00E54F28"/>
    <w:rsid w:val="00E54FDA"/>
    <w:rsid w:val="00E564AF"/>
    <w:rsid w:val="00E56A46"/>
    <w:rsid w:val="00E56B1F"/>
    <w:rsid w:val="00E56E06"/>
    <w:rsid w:val="00E57BAD"/>
    <w:rsid w:val="00E60296"/>
    <w:rsid w:val="00E60332"/>
    <w:rsid w:val="00E60387"/>
    <w:rsid w:val="00E6053E"/>
    <w:rsid w:val="00E605B6"/>
    <w:rsid w:val="00E606A0"/>
    <w:rsid w:val="00E611AF"/>
    <w:rsid w:val="00E612A9"/>
    <w:rsid w:val="00E6134D"/>
    <w:rsid w:val="00E61FB3"/>
    <w:rsid w:val="00E62495"/>
    <w:rsid w:val="00E632A4"/>
    <w:rsid w:val="00E633DA"/>
    <w:rsid w:val="00E638B2"/>
    <w:rsid w:val="00E63B36"/>
    <w:rsid w:val="00E63CB6"/>
    <w:rsid w:val="00E642C1"/>
    <w:rsid w:val="00E64387"/>
    <w:rsid w:val="00E649A6"/>
    <w:rsid w:val="00E64E5F"/>
    <w:rsid w:val="00E650C9"/>
    <w:rsid w:val="00E6621A"/>
    <w:rsid w:val="00E6642B"/>
    <w:rsid w:val="00E669AE"/>
    <w:rsid w:val="00E67226"/>
    <w:rsid w:val="00E675AB"/>
    <w:rsid w:val="00E67C87"/>
    <w:rsid w:val="00E67EFB"/>
    <w:rsid w:val="00E70497"/>
    <w:rsid w:val="00E7056C"/>
    <w:rsid w:val="00E706BD"/>
    <w:rsid w:val="00E70EC6"/>
    <w:rsid w:val="00E71A0E"/>
    <w:rsid w:val="00E71B41"/>
    <w:rsid w:val="00E71EE2"/>
    <w:rsid w:val="00E730AB"/>
    <w:rsid w:val="00E733CF"/>
    <w:rsid w:val="00E73500"/>
    <w:rsid w:val="00E746BA"/>
    <w:rsid w:val="00E75BAF"/>
    <w:rsid w:val="00E763C9"/>
    <w:rsid w:val="00E764D2"/>
    <w:rsid w:val="00E76BCB"/>
    <w:rsid w:val="00E77998"/>
    <w:rsid w:val="00E77BFE"/>
    <w:rsid w:val="00E77E39"/>
    <w:rsid w:val="00E800DE"/>
    <w:rsid w:val="00E80148"/>
    <w:rsid w:val="00E80E11"/>
    <w:rsid w:val="00E8190F"/>
    <w:rsid w:val="00E81971"/>
    <w:rsid w:val="00E81FD7"/>
    <w:rsid w:val="00E82235"/>
    <w:rsid w:val="00E825BF"/>
    <w:rsid w:val="00E827B8"/>
    <w:rsid w:val="00E8297B"/>
    <w:rsid w:val="00E82FCE"/>
    <w:rsid w:val="00E833B8"/>
    <w:rsid w:val="00E83644"/>
    <w:rsid w:val="00E8385B"/>
    <w:rsid w:val="00E83B8C"/>
    <w:rsid w:val="00E83D9D"/>
    <w:rsid w:val="00E83E45"/>
    <w:rsid w:val="00E84130"/>
    <w:rsid w:val="00E84A69"/>
    <w:rsid w:val="00E85133"/>
    <w:rsid w:val="00E85898"/>
    <w:rsid w:val="00E8610A"/>
    <w:rsid w:val="00E86179"/>
    <w:rsid w:val="00E86D3D"/>
    <w:rsid w:val="00E86E7D"/>
    <w:rsid w:val="00E86F1F"/>
    <w:rsid w:val="00E8780A"/>
    <w:rsid w:val="00E87992"/>
    <w:rsid w:val="00E87A79"/>
    <w:rsid w:val="00E903DD"/>
    <w:rsid w:val="00E90A5E"/>
    <w:rsid w:val="00E90C9E"/>
    <w:rsid w:val="00E91069"/>
    <w:rsid w:val="00E91110"/>
    <w:rsid w:val="00E91577"/>
    <w:rsid w:val="00E91C90"/>
    <w:rsid w:val="00E91EAF"/>
    <w:rsid w:val="00E927BE"/>
    <w:rsid w:val="00E927E8"/>
    <w:rsid w:val="00E92B0D"/>
    <w:rsid w:val="00E92C9E"/>
    <w:rsid w:val="00E92F6B"/>
    <w:rsid w:val="00E93417"/>
    <w:rsid w:val="00E93954"/>
    <w:rsid w:val="00E94179"/>
    <w:rsid w:val="00E94523"/>
    <w:rsid w:val="00E94A4C"/>
    <w:rsid w:val="00E9551E"/>
    <w:rsid w:val="00E95604"/>
    <w:rsid w:val="00E9618A"/>
    <w:rsid w:val="00E9637F"/>
    <w:rsid w:val="00E96899"/>
    <w:rsid w:val="00E96F71"/>
    <w:rsid w:val="00E97306"/>
    <w:rsid w:val="00E97A25"/>
    <w:rsid w:val="00EA0051"/>
    <w:rsid w:val="00EA0452"/>
    <w:rsid w:val="00EA059C"/>
    <w:rsid w:val="00EA06CA"/>
    <w:rsid w:val="00EA0A2F"/>
    <w:rsid w:val="00EA0AB9"/>
    <w:rsid w:val="00EA0B92"/>
    <w:rsid w:val="00EA133A"/>
    <w:rsid w:val="00EA15F9"/>
    <w:rsid w:val="00EA166C"/>
    <w:rsid w:val="00EA1D19"/>
    <w:rsid w:val="00EA1D8E"/>
    <w:rsid w:val="00EA23EF"/>
    <w:rsid w:val="00EA2CBC"/>
    <w:rsid w:val="00EA3175"/>
    <w:rsid w:val="00EA3265"/>
    <w:rsid w:val="00EA3439"/>
    <w:rsid w:val="00EA3F08"/>
    <w:rsid w:val="00EA4606"/>
    <w:rsid w:val="00EA473F"/>
    <w:rsid w:val="00EA4DEC"/>
    <w:rsid w:val="00EA58B1"/>
    <w:rsid w:val="00EA59CB"/>
    <w:rsid w:val="00EA5CFD"/>
    <w:rsid w:val="00EA5F97"/>
    <w:rsid w:val="00EA64DD"/>
    <w:rsid w:val="00EA681A"/>
    <w:rsid w:val="00EA6AC7"/>
    <w:rsid w:val="00EA7141"/>
    <w:rsid w:val="00EA761B"/>
    <w:rsid w:val="00EA7C74"/>
    <w:rsid w:val="00EA7F15"/>
    <w:rsid w:val="00EB0A77"/>
    <w:rsid w:val="00EB0D6E"/>
    <w:rsid w:val="00EB1018"/>
    <w:rsid w:val="00EB133D"/>
    <w:rsid w:val="00EB1AB2"/>
    <w:rsid w:val="00EB242D"/>
    <w:rsid w:val="00EB3791"/>
    <w:rsid w:val="00EB3981"/>
    <w:rsid w:val="00EB495E"/>
    <w:rsid w:val="00EB5095"/>
    <w:rsid w:val="00EB5550"/>
    <w:rsid w:val="00EB5B3E"/>
    <w:rsid w:val="00EB66DF"/>
    <w:rsid w:val="00EB6CB3"/>
    <w:rsid w:val="00EB6F95"/>
    <w:rsid w:val="00EB71A1"/>
    <w:rsid w:val="00EB7669"/>
    <w:rsid w:val="00EC132F"/>
    <w:rsid w:val="00EC1E53"/>
    <w:rsid w:val="00EC2A02"/>
    <w:rsid w:val="00EC2A0D"/>
    <w:rsid w:val="00EC3208"/>
    <w:rsid w:val="00EC3D1A"/>
    <w:rsid w:val="00EC4F38"/>
    <w:rsid w:val="00EC6132"/>
    <w:rsid w:val="00EC645C"/>
    <w:rsid w:val="00EC6DE8"/>
    <w:rsid w:val="00EC7302"/>
    <w:rsid w:val="00EC7468"/>
    <w:rsid w:val="00EC7536"/>
    <w:rsid w:val="00EC7920"/>
    <w:rsid w:val="00EC7BE8"/>
    <w:rsid w:val="00EC7E0E"/>
    <w:rsid w:val="00ED05E9"/>
    <w:rsid w:val="00ED161E"/>
    <w:rsid w:val="00ED1E02"/>
    <w:rsid w:val="00ED2426"/>
    <w:rsid w:val="00ED24CC"/>
    <w:rsid w:val="00ED3209"/>
    <w:rsid w:val="00ED3420"/>
    <w:rsid w:val="00ED3A19"/>
    <w:rsid w:val="00ED3D33"/>
    <w:rsid w:val="00ED4323"/>
    <w:rsid w:val="00ED48BC"/>
    <w:rsid w:val="00ED4A41"/>
    <w:rsid w:val="00ED5576"/>
    <w:rsid w:val="00ED59D9"/>
    <w:rsid w:val="00ED5DF7"/>
    <w:rsid w:val="00ED62F3"/>
    <w:rsid w:val="00ED6E90"/>
    <w:rsid w:val="00ED72D7"/>
    <w:rsid w:val="00ED731E"/>
    <w:rsid w:val="00ED7B67"/>
    <w:rsid w:val="00EE00C8"/>
    <w:rsid w:val="00EE078C"/>
    <w:rsid w:val="00EE0D4C"/>
    <w:rsid w:val="00EE0E93"/>
    <w:rsid w:val="00EE1A37"/>
    <w:rsid w:val="00EE1A8B"/>
    <w:rsid w:val="00EE20F2"/>
    <w:rsid w:val="00EE302B"/>
    <w:rsid w:val="00EE37BC"/>
    <w:rsid w:val="00EE37F1"/>
    <w:rsid w:val="00EE3B7D"/>
    <w:rsid w:val="00EE3BAE"/>
    <w:rsid w:val="00EE3E99"/>
    <w:rsid w:val="00EE406F"/>
    <w:rsid w:val="00EE40F3"/>
    <w:rsid w:val="00EE416F"/>
    <w:rsid w:val="00EE4D68"/>
    <w:rsid w:val="00EE55C2"/>
    <w:rsid w:val="00EE5733"/>
    <w:rsid w:val="00EE59CF"/>
    <w:rsid w:val="00EE5DFA"/>
    <w:rsid w:val="00EE6263"/>
    <w:rsid w:val="00EE68D0"/>
    <w:rsid w:val="00EE6AD5"/>
    <w:rsid w:val="00EE710F"/>
    <w:rsid w:val="00EE78BF"/>
    <w:rsid w:val="00EE7A0A"/>
    <w:rsid w:val="00EE7DF1"/>
    <w:rsid w:val="00EE7FF6"/>
    <w:rsid w:val="00EF0172"/>
    <w:rsid w:val="00EF0FFC"/>
    <w:rsid w:val="00EF1482"/>
    <w:rsid w:val="00EF1D63"/>
    <w:rsid w:val="00EF26B3"/>
    <w:rsid w:val="00EF26EB"/>
    <w:rsid w:val="00EF2BEB"/>
    <w:rsid w:val="00EF3013"/>
    <w:rsid w:val="00EF32BA"/>
    <w:rsid w:val="00EF35B9"/>
    <w:rsid w:val="00EF3793"/>
    <w:rsid w:val="00EF4107"/>
    <w:rsid w:val="00EF4520"/>
    <w:rsid w:val="00EF46C6"/>
    <w:rsid w:val="00EF4F16"/>
    <w:rsid w:val="00EF50AE"/>
    <w:rsid w:val="00EF51D7"/>
    <w:rsid w:val="00EF5610"/>
    <w:rsid w:val="00EF5DB7"/>
    <w:rsid w:val="00EF7588"/>
    <w:rsid w:val="00EF762E"/>
    <w:rsid w:val="00EF784F"/>
    <w:rsid w:val="00EF7D55"/>
    <w:rsid w:val="00EF7DCB"/>
    <w:rsid w:val="00F006B9"/>
    <w:rsid w:val="00F012BE"/>
    <w:rsid w:val="00F0154C"/>
    <w:rsid w:val="00F01C1A"/>
    <w:rsid w:val="00F01E03"/>
    <w:rsid w:val="00F01E52"/>
    <w:rsid w:val="00F01F27"/>
    <w:rsid w:val="00F02663"/>
    <w:rsid w:val="00F02FD6"/>
    <w:rsid w:val="00F0368A"/>
    <w:rsid w:val="00F03962"/>
    <w:rsid w:val="00F03CB6"/>
    <w:rsid w:val="00F041F7"/>
    <w:rsid w:val="00F0502B"/>
    <w:rsid w:val="00F057AF"/>
    <w:rsid w:val="00F05DC4"/>
    <w:rsid w:val="00F0633D"/>
    <w:rsid w:val="00F0658D"/>
    <w:rsid w:val="00F068FE"/>
    <w:rsid w:val="00F06A16"/>
    <w:rsid w:val="00F07544"/>
    <w:rsid w:val="00F079C2"/>
    <w:rsid w:val="00F07A6B"/>
    <w:rsid w:val="00F07D6D"/>
    <w:rsid w:val="00F07E46"/>
    <w:rsid w:val="00F103DA"/>
    <w:rsid w:val="00F1080D"/>
    <w:rsid w:val="00F11140"/>
    <w:rsid w:val="00F1132B"/>
    <w:rsid w:val="00F11EC2"/>
    <w:rsid w:val="00F12712"/>
    <w:rsid w:val="00F12730"/>
    <w:rsid w:val="00F127C9"/>
    <w:rsid w:val="00F12873"/>
    <w:rsid w:val="00F1367F"/>
    <w:rsid w:val="00F139C2"/>
    <w:rsid w:val="00F13D96"/>
    <w:rsid w:val="00F148F8"/>
    <w:rsid w:val="00F14AFC"/>
    <w:rsid w:val="00F14D86"/>
    <w:rsid w:val="00F150C6"/>
    <w:rsid w:val="00F15BE9"/>
    <w:rsid w:val="00F15DFF"/>
    <w:rsid w:val="00F15F57"/>
    <w:rsid w:val="00F1625E"/>
    <w:rsid w:val="00F1680D"/>
    <w:rsid w:val="00F16CDE"/>
    <w:rsid w:val="00F1703F"/>
    <w:rsid w:val="00F17CA5"/>
    <w:rsid w:val="00F20A4E"/>
    <w:rsid w:val="00F20B49"/>
    <w:rsid w:val="00F2106D"/>
    <w:rsid w:val="00F21A3A"/>
    <w:rsid w:val="00F221D6"/>
    <w:rsid w:val="00F22377"/>
    <w:rsid w:val="00F2278B"/>
    <w:rsid w:val="00F22796"/>
    <w:rsid w:val="00F22909"/>
    <w:rsid w:val="00F22B3D"/>
    <w:rsid w:val="00F22BC7"/>
    <w:rsid w:val="00F23E85"/>
    <w:rsid w:val="00F23EE0"/>
    <w:rsid w:val="00F243FA"/>
    <w:rsid w:val="00F24696"/>
    <w:rsid w:val="00F247A4"/>
    <w:rsid w:val="00F24813"/>
    <w:rsid w:val="00F24B6D"/>
    <w:rsid w:val="00F24C09"/>
    <w:rsid w:val="00F25023"/>
    <w:rsid w:val="00F2520A"/>
    <w:rsid w:val="00F259E7"/>
    <w:rsid w:val="00F25E7B"/>
    <w:rsid w:val="00F26457"/>
    <w:rsid w:val="00F26D86"/>
    <w:rsid w:val="00F276E0"/>
    <w:rsid w:val="00F277C7"/>
    <w:rsid w:val="00F27F2F"/>
    <w:rsid w:val="00F30359"/>
    <w:rsid w:val="00F30A98"/>
    <w:rsid w:val="00F30E13"/>
    <w:rsid w:val="00F32114"/>
    <w:rsid w:val="00F32861"/>
    <w:rsid w:val="00F32F3C"/>
    <w:rsid w:val="00F336DA"/>
    <w:rsid w:val="00F3430B"/>
    <w:rsid w:val="00F34A60"/>
    <w:rsid w:val="00F34DD5"/>
    <w:rsid w:val="00F35116"/>
    <w:rsid w:val="00F35318"/>
    <w:rsid w:val="00F35D66"/>
    <w:rsid w:val="00F35F64"/>
    <w:rsid w:val="00F36744"/>
    <w:rsid w:val="00F36984"/>
    <w:rsid w:val="00F36AFD"/>
    <w:rsid w:val="00F36B8E"/>
    <w:rsid w:val="00F36DC8"/>
    <w:rsid w:val="00F3755C"/>
    <w:rsid w:val="00F37979"/>
    <w:rsid w:val="00F37B94"/>
    <w:rsid w:val="00F37C5A"/>
    <w:rsid w:val="00F40530"/>
    <w:rsid w:val="00F40BDA"/>
    <w:rsid w:val="00F4107B"/>
    <w:rsid w:val="00F4163A"/>
    <w:rsid w:val="00F41CAF"/>
    <w:rsid w:val="00F41CFC"/>
    <w:rsid w:val="00F425DB"/>
    <w:rsid w:val="00F433AD"/>
    <w:rsid w:val="00F437D2"/>
    <w:rsid w:val="00F438EE"/>
    <w:rsid w:val="00F43C97"/>
    <w:rsid w:val="00F43D03"/>
    <w:rsid w:val="00F43D23"/>
    <w:rsid w:val="00F441D8"/>
    <w:rsid w:val="00F450FA"/>
    <w:rsid w:val="00F45C43"/>
    <w:rsid w:val="00F46164"/>
    <w:rsid w:val="00F468A3"/>
    <w:rsid w:val="00F46F6B"/>
    <w:rsid w:val="00F47149"/>
    <w:rsid w:val="00F479A4"/>
    <w:rsid w:val="00F47F6C"/>
    <w:rsid w:val="00F47F8A"/>
    <w:rsid w:val="00F50214"/>
    <w:rsid w:val="00F5060D"/>
    <w:rsid w:val="00F50BCA"/>
    <w:rsid w:val="00F50D3F"/>
    <w:rsid w:val="00F512D7"/>
    <w:rsid w:val="00F516AB"/>
    <w:rsid w:val="00F517C2"/>
    <w:rsid w:val="00F517ED"/>
    <w:rsid w:val="00F522B8"/>
    <w:rsid w:val="00F524FF"/>
    <w:rsid w:val="00F52AB7"/>
    <w:rsid w:val="00F52C7F"/>
    <w:rsid w:val="00F52F40"/>
    <w:rsid w:val="00F5380C"/>
    <w:rsid w:val="00F53A40"/>
    <w:rsid w:val="00F53AB7"/>
    <w:rsid w:val="00F53C33"/>
    <w:rsid w:val="00F54C1C"/>
    <w:rsid w:val="00F55030"/>
    <w:rsid w:val="00F5503E"/>
    <w:rsid w:val="00F557E6"/>
    <w:rsid w:val="00F55951"/>
    <w:rsid w:val="00F562FB"/>
    <w:rsid w:val="00F56596"/>
    <w:rsid w:val="00F5679E"/>
    <w:rsid w:val="00F5689C"/>
    <w:rsid w:val="00F56F49"/>
    <w:rsid w:val="00F5749F"/>
    <w:rsid w:val="00F57C20"/>
    <w:rsid w:val="00F60DB1"/>
    <w:rsid w:val="00F61BB8"/>
    <w:rsid w:val="00F621C8"/>
    <w:rsid w:val="00F62540"/>
    <w:rsid w:val="00F62637"/>
    <w:rsid w:val="00F629C4"/>
    <w:rsid w:val="00F62A00"/>
    <w:rsid w:val="00F62F29"/>
    <w:rsid w:val="00F62FCB"/>
    <w:rsid w:val="00F63553"/>
    <w:rsid w:val="00F6380E"/>
    <w:rsid w:val="00F63B0D"/>
    <w:rsid w:val="00F63B67"/>
    <w:rsid w:val="00F63C2B"/>
    <w:rsid w:val="00F63F22"/>
    <w:rsid w:val="00F64424"/>
    <w:rsid w:val="00F6511B"/>
    <w:rsid w:val="00F6513B"/>
    <w:rsid w:val="00F65549"/>
    <w:rsid w:val="00F657BF"/>
    <w:rsid w:val="00F65B7D"/>
    <w:rsid w:val="00F6687D"/>
    <w:rsid w:val="00F67459"/>
    <w:rsid w:val="00F703D1"/>
    <w:rsid w:val="00F706DE"/>
    <w:rsid w:val="00F70B2F"/>
    <w:rsid w:val="00F70ECD"/>
    <w:rsid w:val="00F71CA7"/>
    <w:rsid w:val="00F71CCE"/>
    <w:rsid w:val="00F7308C"/>
    <w:rsid w:val="00F7327A"/>
    <w:rsid w:val="00F7398A"/>
    <w:rsid w:val="00F73A40"/>
    <w:rsid w:val="00F73B32"/>
    <w:rsid w:val="00F73E48"/>
    <w:rsid w:val="00F74A53"/>
    <w:rsid w:val="00F74CDC"/>
    <w:rsid w:val="00F74CF8"/>
    <w:rsid w:val="00F7538E"/>
    <w:rsid w:val="00F7571D"/>
    <w:rsid w:val="00F757D7"/>
    <w:rsid w:val="00F7619B"/>
    <w:rsid w:val="00F76A82"/>
    <w:rsid w:val="00F7719B"/>
    <w:rsid w:val="00F776D8"/>
    <w:rsid w:val="00F77BBF"/>
    <w:rsid w:val="00F77E2B"/>
    <w:rsid w:val="00F77FDC"/>
    <w:rsid w:val="00F80047"/>
    <w:rsid w:val="00F803AA"/>
    <w:rsid w:val="00F80632"/>
    <w:rsid w:val="00F80916"/>
    <w:rsid w:val="00F81D06"/>
    <w:rsid w:val="00F81E3E"/>
    <w:rsid w:val="00F825BA"/>
    <w:rsid w:val="00F82CC9"/>
    <w:rsid w:val="00F82F60"/>
    <w:rsid w:val="00F8306F"/>
    <w:rsid w:val="00F8363F"/>
    <w:rsid w:val="00F83EAB"/>
    <w:rsid w:val="00F853DE"/>
    <w:rsid w:val="00F86152"/>
    <w:rsid w:val="00F86178"/>
    <w:rsid w:val="00F864F2"/>
    <w:rsid w:val="00F866E8"/>
    <w:rsid w:val="00F8688B"/>
    <w:rsid w:val="00F86CE5"/>
    <w:rsid w:val="00F86FD3"/>
    <w:rsid w:val="00F87EEE"/>
    <w:rsid w:val="00F90411"/>
    <w:rsid w:val="00F90C6C"/>
    <w:rsid w:val="00F914CD"/>
    <w:rsid w:val="00F91852"/>
    <w:rsid w:val="00F922E5"/>
    <w:rsid w:val="00F928AF"/>
    <w:rsid w:val="00F928B3"/>
    <w:rsid w:val="00F92A27"/>
    <w:rsid w:val="00F92B1D"/>
    <w:rsid w:val="00F92F78"/>
    <w:rsid w:val="00F93487"/>
    <w:rsid w:val="00F93905"/>
    <w:rsid w:val="00F93BA2"/>
    <w:rsid w:val="00F93C45"/>
    <w:rsid w:val="00F93ECD"/>
    <w:rsid w:val="00F940BA"/>
    <w:rsid w:val="00F94424"/>
    <w:rsid w:val="00F9471A"/>
    <w:rsid w:val="00F94B8F"/>
    <w:rsid w:val="00F94CDE"/>
    <w:rsid w:val="00F950FE"/>
    <w:rsid w:val="00F951B5"/>
    <w:rsid w:val="00F952E0"/>
    <w:rsid w:val="00F955F7"/>
    <w:rsid w:val="00F95970"/>
    <w:rsid w:val="00F95A77"/>
    <w:rsid w:val="00F963C9"/>
    <w:rsid w:val="00F97584"/>
    <w:rsid w:val="00F97FC9"/>
    <w:rsid w:val="00FA0311"/>
    <w:rsid w:val="00FA064A"/>
    <w:rsid w:val="00FA090E"/>
    <w:rsid w:val="00FA0A94"/>
    <w:rsid w:val="00FA0B17"/>
    <w:rsid w:val="00FA17A0"/>
    <w:rsid w:val="00FA2255"/>
    <w:rsid w:val="00FA28E4"/>
    <w:rsid w:val="00FA2DA7"/>
    <w:rsid w:val="00FA340A"/>
    <w:rsid w:val="00FA4220"/>
    <w:rsid w:val="00FA48DE"/>
    <w:rsid w:val="00FA5369"/>
    <w:rsid w:val="00FA54A5"/>
    <w:rsid w:val="00FA5FDB"/>
    <w:rsid w:val="00FA6E6C"/>
    <w:rsid w:val="00FA6E92"/>
    <w:rsid w:val="00FA77B7"/>
    <w:rsid w:val="00FA79F0"/>
    <w:rsid w:val="00FA7DE8"/>
    <w:rsid w:val="00FB00BC"/>
    <w:rsid w:val="00FB05C5"/>
    <w:rsid w:val="00FB0613"/>
    <w:rsid w:val="00FB0F83"/>
    <w:rsid w:val="00FB11AE"/>
    <w:rsid w:val="00FB131D"/>
    <w:rsid w:val="00FB1352"/>
    <w:rsid w:val="00FB1D74"/>
    <w:rsid w:val="00FB1E86"/>
    <w:rsid w:val="00FB1EE5"/>
    <w:rsid w:val="00FB1FFC"/>
    <w:rsid w:val="00FB255E"/>
    <w:rsid w:val="00FB2E45"/>
    <w:rsid w:val="00FB3356"/>
    <w:rsid w:val="00FB33E5"/>
    <w:rsid w:val="00FB38E2"/>
    <w:rsid w:val="00FB402A"/>
    <w:rsid w:val="00FB45FC"/>
    <w:rsid w:val="00FB473D"/>
    <w:rsid w:val="00FB524A"/>
    <w:rsid w:val="00FB58BA"/>
    <w:rsid w:val="00FB68D0"/>
    <w:rsid w:val="00FB6AE8"/>
    <w:rsid w:val="00FB6D7A"/>
    <w:rsid w:val="00FB7D5F"/>
    <w:rsid w:val="00FB7F3D"/>
    <w:rsid w:val="00FB7F48"/>
    <w:rsid w:val="00FC01A7"/>
    <w:rsid w:val="00FC0611"/>
    <w:rsid w:val="00FC08A7"/>
    <w:rsid w:val="00FC0F3A"/>
    <w:rsid w:val="00FC1452"/>
    <w:rsid w:val="00FC1D5A"/>
    <w:rsid w:val="00FC27C4"/>
    <w:rsid w:val="00FC28D0"/>
    <w:rsid w:val="00FC29C9"/>
    <w:rsid w:val="00FC2B39"/>
    <w:rsid w:val="00FC2F7A"/>
    <w:rsid w:val="00FC2FDF"/>
    <w:rsid w:val="00FC3316"/>
    <w:rsid w:val="00FC3444"/>
    <w:rsid w:val="00FC3671"/>
    <w:rsid w:val="00FC4258"/>
    <w:rsid w:val="00FC4993"/>
    <w:rsid w:val="00FC4AF3"/>
    <w:rsid w:val="00FC4B47"/>
    <w:rsid w:val="00FC560A"/>
    <w:rsid w:val="00FC57BC"/>
    <w:rsid w:val="00FC629A"/>
    <w:rsid w:val="00FC6453"/>
    <w:rsid w:val="00FC66C7"/>
    <w:rsid w:val="00FC6C30"/>
    <w:rsid w:val="00FC6E57"/>
    <w:rsid w:val="00FC73FB"/>
    <w:rsid w:val="00FD018F"/>
    <w:rsid w:val="00FD0270"/>
    <w:rsid w:val="00FD048D"/>
    <w:rsid w:val="00FD05A3"/>
    <w:rsid w:val="00FD0DCA"/>
    <w:rsid w:val="00FD1C93"/>
    <w:rsid w:val="00FD23A8"/>
    <w:rsid w:val="00FD23DB"/>
    <w:rsid w:val="00FD261F"/>
    <w:rsid w:val="00FD2790"/>
    <w:rsid w:val="00FD28C9"/>
    <w:rsid w:val="00FD2D9D"/>
    <w:rsid w:val="00FD4500"/>
    <w:rsid w:val="00FD45AD"/>
    <w:rsid w:val="00FD4C0D"/>
    <w:rsid w:val="00FD4C25"/>
    <w:rsid w:val="00FD4E5D"/>
    <w:rsid w:val="00FD4EBE"/>
    <w:rsid w:val="00FD4EE9"/>
    <w:rsid w:val="00FD57D1"/>
    <w:rsid w:val="00FD5CF1"/>
    <w:rsid w:val="00FD6245"/>
    <w:rsid w:val="00FD62EF"/>
    <w:rsid w:val="00FD639A"/>
    <w:rsid w:val="00FD657E"/>
    <w:rsid w:val="00FD66E5"/>
    <w:rsid w:val="00FD696B"/>
    <w:rsid w:val="00FD729D"/>
    <w:rsid w:val="00FD72FD"/>
    <w:rsid w:val="00FD752C"/>
    <w:rsid w:val="00FD7823"/>
    <w:rsid w:val="00FD78C0"/>
    <w:rsid w:val="00FD7B98"/>
    <w:rsid w:val="00FD7F88"/>
    <w:rsid w:val="00FE0263"/>
    <w:rsid w:val="00FE09C7"/>
    <w:rsid w:val="00FE0A17"/>
    <w:rsid w:val="00FE0A57"/>
    <w:rsid w:val="00FE0AB9"/>
    <w:rsid w:val="00FE0B57"/>
    <w:rsid w:val="00FE1087"/>
    <w:rsid w:val="00FE11FA"/>
    <w:rsid w:val="00FE1260"/>
    <w:rsid w:val="00FE1D4D"/>
    <w:rsid w:val="00FE233C"/>
    <w:rsid w:val="00FE31A8"/>
    <w:rsid w:val="00FE32F2"/>
    <w:rsid w:val="00FE3E23"/>
    <w:rsid w:val="00FE3FCF"/>
    <w:rsid w:val="00FE401D"/>
    <w:rsid w:val="00FE49B6"/>
    <w:rsid w:val="00FE4ACB"/>
    <w:rsid w:val="00FE4AFD"/>
    <w:rsid w:val="00FE4F39"/>
    <w:rsid w:val="00FE5AAE"/>
    <w:rsid w:val="00FE5B0E"/>
    <w:rsid w:val="00FE5FAE"/>
    <w:rsid w:val="00FE6510"/>
    <w:rsid w:val="00FE6901"/>
    <w:rsid w:val="00FE6B42"/>
    <w:rsid w:val="00FE756C"/>
    <w:rsid w:val="00FE7E67"/>
    <w:rsid w:val="00FF0087"/>
    <w:rsid w:val="00FF01C7"/>
    <w:rsid w:val="00FF04B1"/>
    <w:rsid w:val="00FF050E"/>
    <w:rsid w:val="00FF25BF"/>
    <w:rsid w:val="00FF2BE2"/>
    <w:rsid w:val="00FF2DC1"/>
    <w:rsid w:val="00FF2ED0"/>
    <w:rsid w:val="00FF3411"/>
    <w:rsid w:val="00FF35CC"/>
    <w:rsid w:val="00FF35D3"/>
    <w:rsid w:val="00FF38AF"/>
    <w:rsid w:val="00FF3C89"/>
    <w:rsid w:val="00FF3CA3"/>
    <w:rsid w:val="00FF449C"/>
    <w:rsid w:val="00FF4638"/>
    <w:rsid w:val="00FF4F44"/>
    <w:rsid w:val="00FF510C"/>
    <w:rsid w:val="00FF558C"/>
    <w:rsid w:val="00FF55D7"/>
    <w:rsid w:val="00FF56DC"/>
    <w:rsid w:val="00FF583D"/>
    <w:rsid w:val="00FF5A87"/>
    <w:rsid w:val="00FF5BD6"/>
    <w:rsid w:val="00FF5D8D"/>
    <w:rsid w:val="00FF6551"/>
    <w:rsid w:val="00FF6BE0"/>
    <w:rsid w:val="00FF754D"/>
    <w:rsid w:val="00FF7727"/>
    <w:rsid w:val="00FF7A4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020D8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B2A6B"/>
    <w:pPr>
      <w:spacing w:after="200" w:line="276" w:lineRule="auto"/>
    </w:pPr>
    <w:rPr>
      <w:rFonts w:eastAsia="Times New Roman"/>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hAnsi="Arial"/>
      <w:b/>
      <w:bCs/>
      <w:i/>
      <w:iCs/>
      <w:sz w:val="28"/>
      <w:szCs w:val="28"/>
      <w:lang w:val="x-none" w:eastAsia="x-none"/>
    </w:rPr>
  </w:style>
  <w:style w:type="paragraph" w:styleId="Nadpis3">
    <w:name w:val="heading 3"/>
    <w:basedOn w:val="Normlny"/>
    <w:next w:val="Normlny"/>
    <w:link w:val="Nadpis3Char"/>
    <w:autoRedefine/>
    <w:qFormat/>
    <w:rsid w:val="00520834"/>
    <w:pPr>
      <w:keepNext/>
      <w:spacing w:before="240" w:after="60" w:line="240" w:lineRule="auto"/>
      <w:jc w:val="both"/>
      <w:outlineLvl w:val="2"/>
    </w:pPr>
    <w:rPr>
      <w:rFonts w:ascii="Times New Roman" w:hAnsi="Times New Roman"/>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520834"/>
    <w:rPr>
      <w:rFonts w:ascii="Times New Roman" w:eastAsia="Times New Roman" w:hAnsi="Times New Roman"/>
      <w:b/>
      <w:bCs/>
      <w:sz w:val="26"/>
      <w:szCs w:val="26"/>
      <w:lang w:val="x-none" w:eastAsia="x-none"/>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hAnsi="Times New Roman"/>
      <w:sz w:val="20"/>
      <w:szCs w:val="20"/>
      <w:lang w:val="x-none" w:eastAsia="x-none"/>
    </w:rPr>
  </w:style>
  <w:style w:type="character" w:customStyle="1" w:styleId="TextkomentraChar">
    <w:name w:val="Text komentára Char"/>
    <w:link w:val="Textkomentra"/>
    <w:uiPriority w:val="99"/>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7"/>
      </w:numPr>
      <w:spacing w:after="0" w:line="360" w:lineRule="auto"/>
      <w:jc w:val="both"/>
    </w:pPr>
    <w:rPr>
      <w:rFonts w:ascii="Arial" w:hAnsi="Arial"/>
      <w:b/>
      <w:sz w:val="24"/>
      <w:szCs w:val="20"/>
      <w:u w:val="single"/>
      <w:lang w:eastAsia="sk-SK"/>
    </w:rPr>
  </w:style>
  <w:style w:type="paragraph" w:customStyle="1" w:styleId="ODS">
    <w:name w:val="ODS."/>
    <w:basedOn w:val="Nadpis2"/>
    <w:rsid w:val="00107570"/>
    <w:pPr>
      <w:numPr>
        <w:ilvl w:val="1"/>
        <w:numId w:val="7"/>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7"/>
      </w:numPr>
      <w:spacing w:after="0" w:line="360" w:lineRule="auto"/>
      <w:jc w:val="both"/>
    </w:pPr>
    <w:rPr>
      <w:rFonts w:ascii="Arial"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rsid w:val="00107570"/>
    <w:pPr>
      <w:tabs>
        <w:tab w:val="center" w:pos="4536"/>
        <w:tab w:val="right" w:pos="9072"/>
      </w:tabs>
      <w:spacing w:after="0" w:line="240" w:lineRule="auto"/>
    </w:pPr>
    <w:rPr>
      <w:rFonts w:ascii="Times New Roman" w:hAnsi="Times New Roman"/>
      <w:sz w:val="24"/>
      <w:szCs w:val="24"/>
      <w:lang w:val="x-none" w:eastAsia="cs-CZ"/>
    </w:rPr>
  </w:style>
  <w:style w:type="character" w:customStyle="1" w:styleId="HlavikaChar">
    <w:name w:val="Hlavička Char"/>
    <w:link w:val="Hlavika"/>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Schriftart: 8 pt Char Char Char,Stinking Styles2,Tekst przypisu- dokt,Char Char Ch,o,Car, Char4"/>
    <w:basedOn w:val="Normlny"/>
    <w:link w:val="TextpoznmkypodiarouChar"/>
    <w:qFormat/>
    <w:rsid w:val="00107570"/>
    <w:pPr>
      <w:spacing w:after="0" w:line="240" w:lineRule="auto"/>
    </w:pPr>
    <w:rPr>
      <w:rFonts w:ascii="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Schriftart: 8 pt Char Char Char Char,Stinking Styles2 Char,Tekst przypisu- dokt Char,o Char"/>
    <w:link w:val="Textpoznmkypodiarou"/>
    <w:qFormat/>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hAnsi="Tahoma" w:cs="Tahoma"/>
      <w:sz w:val="20"/>
      <w:szCs w:val="20"/>
    </w:rPr>
  </w:style>
  <w:style w:type="paragraph" w:customStyle="1" w:styleId="Char">
    <w:name w:val="Char"/>
    <w:basedOn w:val="Normlny"/>
    <w:rsid w:val="00107570"/>
    <w:pPr>
      <w:spacing w:after="160" w:line="240" w:lineRule="exact"/>
    </w:pPr>
    <w:rPr>
      <w:rFonts w:ascii="Tahoma"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hAnsi="Arial" w:cs="Arial"/>
      <w:sz w:val="20"/>
      <w:szCs w:val="20"/>
      <w:lang w:val="en-US"/>
    </w:rPr>
  </w:style>
  <w:style w:type="paragraph" w:customStyle="1" w:styleId="CharChar1">
    <w:name w:val="Char Char1"/>
    <w:basedOn w:val="Normlny"/>
    <w:rsid w:val="00107570"/>
    <w:pPr>
      <w:spacing w:after="160" w:line="240" w:lineRule="exact"/>
    </w:pPr>
    <w:rPr>
      <w:rFonts w:ascii="Tahoma"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107570"/>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107570"/>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107570"/>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0"/>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0"/>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0"/>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Pr>
      <w:tabs>
        <w:tab w:val="num" w:pos="720"/>
      </w:tabs>
      <w:ind w:left="720" w:hanging="720"/>
    </w:pPr>
    <w:rPr>
      <w:b w:val="0"/>
    </w:rPr>
  </w:style>
  <w:style w:type="paragraph" w:customStyle="1" w:styleId="AODefHead">
    <w:name w:val="AODefHead"/>
    <w:basedOn w:val="Normlny"/>
    <w:next w:val="AODefPara"/>
    <w:rsid w:val="004C5489"/>
    <w:pPr>
      <w:numPr>
        <w:ilvl w:val="4"/>
        <w:numId w:val="10"/>
      </w:numPr>
      <w:spacing w:before="240" w:after="0" w:line="260" w:lineRule="atLeast"/>
      <w:jc w:val="both"/>
      <w:outlineLvl w:val="5"/>
    </w:pPr>
    <w:rPr>
      <w:rFonts w:ascii="Times New Roman" w:eastAsia="SimSun" w:hAnsi="Times New Roman"/>
    </w:rPr>
  </w:style>
  <w:style w:type="paragraph" w:customStyle="1" w:styleId="AODefPara">
    <w:name w:val="AODefPara"/>
    <w:basedOn w:val="AODefHead"/>
    <w:rsid w:val="00107570"/>
    <w:pPr>
      <w:numPr>
        <w:ilvl w:val="5"/>
      </w:numPr>
      <w:outlineLvl w:val="6"/>
    </w:pPr>
  </w:style>
  <w:style w:type="character" w:styleId="Hypertextovprepojenie">
    <w:name w:val="Hyperlink"/>
    <w:rsid w:val="00107570"/>
    <w:rPr>
      <w:color w:val="0000FF"/>
      <w:u w:val="single"/>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link w:val="Char2"/>
    <w:uiPriority w:val="99"/>
    <w:qFormat/>
    <w:rsid w:val="00107570"/>
    <w:rPr>
      <w:vertAlign w:val="superscript"/>
    </w:rPr>
  </w:style>
  <w:style w:type="paragraph" w:customStyle="1" w:styleId="CharCharChar">
    <w:name w:val="Char Char Char"/>
    <w:basedOn w:val="Normlny"/>
    <w:rsid w:val="00107570"/>
    <w:pPr>
      <w:spacing w:after="160" w:line="240" w:lineRule="exact"/>
    </w:pPr>
    <w:rPr>
      <w:rFonts w:ascii="Tahoma"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1">
    <w:name w:val="Char Char11"/>
    <w:basedOn w:val="Normlny"/>
    <w:rsid w:val="005E3E6A"/>
    <w:pPr>
      <w:spacing w:after="160" w:line="240" w:lineRule="exact"/>
      <w:ind w:firstLine="720"/>
    </w:pPr>
    <w:rPr>
      <w:rFonts w:ascii="Tahoma"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aliases w:val="body,Odsek zoznamu2,Lettre d'introduction,Paragrafo elenco,List Paragraph1,1st level - Bullet List Paragraph,List Paragraph (numbered (a)),List Paragraph11,Medium Grid 1 - Accent 21,Normal bullet 2,Bullet list,Odražka 1"/>
    <w:basedOn w:val="Normlny"/>
    <w:link w:val="OdsekzoznamuChar"/>
    <w:uiPriority w:val="34"/>
    <w:qFormat/>
    <w:rsid w:val="00107570"/>
    <w:pPr>
      <w:spacing w:after="0" w:line="240" w:lineRule="auto"/>
      <w:ind w:left="720"/>
      <w:contextualSpacing/>
    </w:pPr>
    <w:rPr>
      <w:rFonts w:ascii="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character" w:customStyle="1" w:styleId="hps">
    <w:name w:val="hps"/>
    <w:rsid w:val="00901527"/>
  </w:style>
  <w:style w:type="character" w:customStyle="1" w:styleId="OdsekzoznamuChar">
    <w:name w:val="Odsek zoznamu Char"/>
    <w:aliases w:val="body Char,Odsek zoznamu2 Char,Lettre d'introduction Char,Paragrafo elenco Char,List Paragraph1 Char,1st level - Bullet List Paragraph Char,List Paragraph (numbered (a)) Char,List Paragraph11 Char,Medium Grid 1 - Accent 21 Char"/>
    <w:link w:val="Odsekzoznamu"/>
    <w:uiPriority w:val="34"/>
    <w:qFormat/>
    <w:locked/>
    <w:rsid w:val="004625C0"/>
    <w:rPr>
      <w:rFonts w:ascii="Times New Roman" w:eastAsia="Times New Roman" w:hAnsi="Times New Roman"/>
      <w:sz w:val="24"/>
      <w:szCs w:val="24"/>
    </w:rPr>
  </w:style>
  <w:style w:type="paragraph" w:styleId="Bezriadkovania">
    <w:name w:val="No Spacing"/>
    <w:qFormat/>
    <w:rsid w:val="001F2F69"/>
    <w:rPr>
      <w:sz w:val="22"/>
      <w:szCs w:val="22"/>
      <w:lang w:eastAsia="en-US"/>
    </w:rPr>
  </w:style>
  <w:style w:type="character" w:customStyle="1" w:styleId="TextkomentraChar1">
    <w:name w:val="Text komentára Char1"/>
    <w:basedOn w:val="Predvolenpsmoodseku"/>
    <w:rsid w:val="00C32145"/>
    <w:rPr>
      <w:rFonts w:ascii="Times New Roman" w:eastAsia="Times New Roman" w:hAnsi="Times New Roman"/>
      <w:sz w:val="20"/>
      <w:szCs w:val="20"/>
    </w:rPr>
  </w:style>
  <w:style w:type="paragraph" w:customStyle="1" w:styleId="Char2">
    <w:name w:val="Char2"/>
    <w:basedOn w:val="Normlny"/>
    <w:link w:val="Odkaznapoznmkupodiarou"/>
    <w:uiPriority w:val="99"/>
    <w:rsid w:val="00C32145"/>
    <w:pPr>
      <w:spacing w:after="160" w:line="240" w:lineRule="exact"/>
    </w:pPr>
    <w:rPr>
      <w:sz w:val="20"/>
      <w:szCs w:val="20"/>
      <w:vertAlign w:val="superscript"/>
      <w:lang w:eastAsia="sk-SK"/>
    </w:rPr>
  </w:style>
  <w:style w:type="paragraph" w:customStyle="1" w:styleId="pf0">
    <w:name w:val="pf0"/>
    <w:basedOn w:val="Normlny"/>
    <w:rsid w:val="00EE6AD5"/>
    <w:pPr>
      <w:spacing w:before="100" w:beforeAutospacing="1" w:after="100" w:afterAutospacing="1" w:line="240" w:lineRule="auto"/>
    </w:pPr>
    <w:rPr>
      <w:rFonts w:ascii="Times New Roman" w:hAnsi="Times New Roman"/>
      <w:sz w:val="24"/>
      <w:szCs w:val="24"/>
      <w:lang w:eastAsia="sk-SK"/>
    </w:rPr>
  </w:style>
  <w:style w:type="character" w:customStyle="1" w:styleId="cf01">
    <w:name w:val="cf01"/>
    <w:basedOn w:val="Predvolenpsmoodseku"/>
    <w:rsid w:val="00EE6AD5"/>
    <w:rPr>
      <w:rFonts w:ascii="Segoe UI" w:hAnsi="Segoe UI" w:cs="Segoe UI" w:hint="default"/>
      <w:sz w:val="18"/>
      <w:szCs w:val="18"/>
    </w:rPr>
  </w:style>
  <w:style w:type="paragraph" w:customStyle="1" w:styleId="Point1">
    <w:name w:val="Point 1"/>
    <w:basedOn w:val="Normlny"/>
    <w:rsid w:val="00620C97"/>
    <w:pPr>
      <w:spacing w:before="120" w:after="120" w:line="360" w:lineRule="auto"/>
      <w:ind w:left="1417" w:hanging="567"/>
    </w:pPr>
    <w:rPr>
      <w:rFonts w:ascii="Times New Roman" w:eastAsiaTheme="minorHAnsi"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572269">
      <w:bodyDiv w:val="1"/>
      <w:marLeft w:val="0"/>
      <w:marRight w:val="0"/>
      <w:marTop w:val="0"/>
      <w:marBottom w:val="0"/>
      <w:divBdr>
        <w:top w:val="none" w:sz="0" w:space="0" w:color="auto"/>
        <w:left w:val="none" w:sz="0" w:space="0" w:color="auto"/>
        <w:bottom w:val="none" w:sz="0" w:space="0" w:color="auto"/>
        <w:right w:val="none" w:sz="0" w:space="0" w:color="auto"/>
      </w:divBdr>
    </w:div>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222251863">
      <w:bodyDiv w:val="1"/>
      <w:marLeft w:val="0"/>
      <w:marRight w:val="0"/>
      <w:marTop w:val="0"/>
      <w:marBottom w:val="0"/>
      <w:divBdr>
        <w:top w:val="none" w:sz="0" w:space="0" w:color="auto"/>
        <w:left w:val="none" w:sz="0" w:space="0" w:color="auto"/>
        <w:bottom w:val="none" w:sz="0" w:space="0" w:color="auto"/>
        <w:right w:val="none" w:sz="0" w:space="0" w:color="auto"/>
      </w:divBdr>
    </w:div>
    <w:div w:id="359550638">
      <w:bodyDiv w:val="1"/>
      <w:marLeft w:val="0"/>
      <w:marRight w:val="0"/>
      <w:marTop w:val="0"/>
      <w:marBottom w:val="0"/>
      <w:divBdr>
        <w:top w:val="none" w:sz="0" w:space="0" w:color="auto"/>
        <w:left w:val="none" w:sz="0" w:space="0" w:color="auto"/>
        <w:bottom w:val="none" w:sz="0" w:space="0" w:color="auto"/>
        <w:right w:val="none" w:sz="0" w:space="0" w:color="auto"/>
      </w:divBdr>
    </w:div>
    <w:div w:id="447310276">
      <w:bodyDiv w:val="1"/>
      <w:marLeft w:val="0"/>
      <w:marRight w:val="0"/>
      <w:marTop w:val="0"/>
      <w:marBottom w:val="0"/>
      <w:divBdr>
        <w:top w:val="none" w:sz="0" w:space="0" w:color="auto"/>
        <w:left w:val="none" w:sz="0" w:space="0" w:color="auto"/>
        <w:bottom w:val="none" w:sz="0" w:space="0" w:color="auto"/>
        <w:right w:val="none" w:sz="0" w:space="0" w:color="auto"/>
      </w:divBdr>
    </w:div>
    <w:div w:id="449859511">
      <w:bodyDiv w:val="1"/>
      <w:marLeft w:val="0"/>
      <w:marRight w:val="0"/>
      <w:marTop w:val="0"/>
      <w:marBottom w:val="0"/>
      <w:divBdr>
        <w:top w:val="none" w:sz="0" w:space="0" w:color="auto"/>
        <w:left w:val="none" w:sz="0" w:space="0" w:color="auto"/>
        <w:bottom w:val="none" w:sz="0" w:space="0" w:color="auto"/>
        <w:right w:val="none" w:sz="0" w:space="0" w:color="auto"/>
      </w:divBdr>
    </w:div>
    <w:div w:id="464855441">
      <w:bodyDiv w:val="1"/>
      <w:marLeft w:val="0"/>
      <w:marRight w:val="0"/>
      <w:marTop w:val="0"/>
      <w:marBottom w:val="0"/>
      <w:divBdr>
        <w:top w:val="none" w:sz="0" w:space="0" w:color="auto"/>
        <w:left w:val="none" w:sz="0" w:space="0" w:color="auto"/>
        <w:bottom w:val="none" w:sz="0" w:space="0" w:color="auto"/>
        <w:right w:val="none" w:sz="0" w:space="0" w:color="auto"/>
      </w:divBdr>
    </w:div>
    <w:div w:id="467212502">
      <w:bodyDiv w:val="1"/>
      <w:marLeft w:val="0"/>
      <w:marRight w:val="0"/>
      <w:marTop w:val="0"/>
      <w:marBottom w:val="0"/>
      <w:divBdr>
        <w:top w:val="none" w:sz="0" w:space="0" w:color="auto"/>
        <w:left w:val="none" w:sz="0" w:space="0" w:color="auto"/>
        <w:bottom w:val="none" w:sz="0" w:space="0" w:color="auto"/>
        <w:right w:val="none" w:sz="0" w:space="0" w:color="auto"/>
      </w:divBdr>
    </w:div>
    <w:div w:id="594287440">
      <w:bodyDiv w:val="1"/>
      <w:marLeft w:val="0"/>
      <w:marRight w:val="0"/>
      <w:marTop w:val="0"/>
      <w:marBottom w:val="0"/>
      <w:divBdr>
        <w:top w:val="none" w:sz="0" w:space="0" w:color="auto"/>
        <w:left w:val="none" w:sz="0" w:space="0" w:color="auto"/>
        <w:bottom w:val="none" w:sz="0" w:space="0" w:color="auto"/>
        <w:right w:val="none" w:sz="0" w:space="0" w:color="auto"/>
      </w:divBdr>
    </w:div>
    <w:div w:id="624311474">
      <w:bodyDiv w:val="1"/>
      <w:marLeft w:val="0"/>
      <w:marRight w:val="0"/>
      <w:marTop w:val="0"/>
      <w:marBottom w:val="0"/>
      <w:divBdr>
        <w:top w:val="none" w:sz="0" w:space="0" w:color="auto"/>
        <w:left w:val="none" w:sz="0" w:space="0" w:color="auto"/>
        <w:bottom w:val="none" w:sz="0" w:space="0" w:color="auto"/>
        <w:right w:val="none" w:sz="0" w:space="0" w:color="auto"/>
      </w:divBdr>
    </w:div>
    <w:div w:id="783695353">
      <w:bodyDiv w:val="1"/>
      <w:marLeft w:val="0"/>
      <w:marRight w:val="0"/>
      <w:marTop w:val="0"/>
      <w:marBottom w:val="0"/>
      <w:divBdr>
        <w:top w:val="none" w:sz="0" w:space="0" w:color="auto"/>
        <w:left w:val="none" w:sz="0" w:space="0" w:color="auto"/>
        <w:bottom w:val="none" w:sz="0" w:space="0" w:color="auto"/>
        <w:right w:val="none" w:sz="0" w:space="0" w:color="auto"/>
      </w:divBdr>
    </w:div>
    <w:div w:id="824318707">
      <w:bodyDiv w:val="1"/>
      <w:marLeft w:val="0"/>
      <w:marRight w:val="0"/>
      <w:marTop w:val="0"/>
      <w:marBottom w:val="0"/>
      <w:divBdr>
        <w:top w:val="none" w:sz="0" w:space="0" w:color="auto"/>
        <w:left w:val="none" w:sz="0" w:space="0" w:color="auto"/>
        <w:bottom w:val="none" w:sz="0" w:space="0" w:color="auto"/>
        <w:right w:val="none" w:sz="0" w:space="0" w:color="auto"/>
      </w:divBdr>
    </w:div>
    <w:div w:id="899555984">
      <w:bodyDiv w:val="1"/>
      <w:marLeft w:val="0"/>
      <w:marRight w:val="0"/>
      <w:marTop w:val="0"/>
      <w:marBottom w:val="0"/>
      <w:divBdr>
        <w:top w:val="none" w:sz="0" w:space="0" w:color="auto"/>
        <w:left w:val="none" w:sz="0" w:space="0" w:color="auto"/>
        <w:bottom w:val="none" w:sz="0" w:space="0" w:color="auto"/>
        <w:right w:val="none" w:sz="0" w:space="0" w:color="auto"/>
      </w:divBdr>
    </w:div>
    <w:div w:id="904535674">
      <w:bodyDiv w:val="1"/>
      <w:marLeft w:val="0"/>
      <w:marRight w:val="0"/>
      <w:marTop w:val="0"/>
      <w:marBottom w:val="0"/>
      <w:divBdr>
        <w:top w:val="none" w:sz="0" w:space="0" w:color="auto"/>
        <w:left w:val="none" w:sz="0" w:space="0" w:color="auto"/>
        <w:bottom w:val="none" w:sz="0" w:space="0" w:color="auto"/>
        <w:right w:val="none" w:sz="0" w:space="0" w:color="auto"/>
      </w:divBdr>
    </w:div>
    <w:div w:id="931167038">
      <w:bodyDiv w:val="1"/>
      <w:marLeft w:val="0"/>
      <w:marRight w:val="0"/>
      <w:marTop w:val="0"/>
      <w:marBottom w:val="0"/>
      <w:divBdr>
        <w:top w:val="none" w:sz="0" w:space="0" w:color="auto"/>
        <w:left w:val="none" w:sz="0" w:space="0" w:color="auto"/>
        <w:bottom w:val="none" w:sz="0" w:space="0" w:color="auto"/>
        <w:right w:val="none" w:sz="0" w:space="0" w:color="auto"/>
      </w:divBdr>
    </w:div>
    <w:div w:id="1003315459">
      <w:bodyDiv w:val="1"/>
      <w:marLeft w:val="0"/>
      <w:marRight w:val="0"/>
      <w:marTop w:val="0"/>
      <w:marBottom w:val="0"/>
      <w:divBdr>
        <w:top w:val="none" w:sz="0" w:space="0" w:color="auto"/>
        <w:left w:val="none" w:sz="0" w:space="0" w:color="auto"/>
        <w:bottom w:val="none" w:sz="0" w:space="0" w:color="auto"/>
        <w:right w:val="none" w:sz="0" w:space="0" w:color="auto"/>
      </w:divBdr>
    </w:div>
    <w:div w:id="1053311813">
      <w:bodyDiv w:val="1"/>
      <w:marLeft w:val="0"/>
      <w:marRight w:val="0"/>
      <w:marTop w:val="0"/>
      <w:marBottom w:val="0"/>
      <w:divBdr>
        <w:top w:val="none" w:sz="0" w:space="0" w:color="auto"/>
        <w:left w:val="none" w:sz="0" w:space="0" w:color="auto"/>
        <w:bottom w:val="none" w:sz="0" w:space="0" w:color="auto"/>
        <w:right w:val="none" w:sz="0" w:space="0" w:color="auto"/>
      </w:divBdr>
    </w:div>
    <w:div w:id="1232229080">
      <w:bodyDiv w:val="1"/>
      <w:marLeft w:val="0"/>
      <w:marRight w:val="0"/>
      <w:marTop w:val="0"/>
      <w:marBottom w:val="0"/>
      <w:divBdr>
        <w:top w:val="none" w:sz="0" w:space="0" w:color="auto"/>
        <w:left w:val="none" w:sz="0" w:space="0" w:color="auto"/>
        <w:bottom w:val="none" w:sz="0" w:space="0" w:color="auto"/>
        <w:right w:val="none" w:sz="0" w:space="0" w:color="auto"/>
      </w:divBdr>
    </w:div>
    <w:div w:id="1257901137">
      <w:bodyDiv w:val="1"/>
      <w:marLeft w:val="0"/>
      <w:marRight w:val="0"/>
      <w:marTop w:val="0"/>
      <w:marBottom w:val="0"/>
      <w:divBdr>
        <w:top w:val="none" w:sz="0" w:space="0" w:color="auto"/>
        <w:left w:val="none" w:sz="0" w:space="0" w:color="auto"/>
        <w:bottom w:val="none" w:sz="0" w:space="0" w:color="auto"/>
        <w:right w:val="none" w:sz="0" w:space="0" w:color="auto"/>
      </w:divBdr>
    </w:div>
    <w:div w:id="1260942559">
      <w:bodyDiv w:val="1"/>
      <w:marLeft w:val="0"/>
      <w:marRight w:val="0"/>
      <w:marTop w:val="0"/>
      <w:marBottom w:val="0"/>
      <w:divBdr>
        <w:top w:val="none" w:sz="0" w:space="0" w:color="auto"/>
        <w:left w:val="none" w:sz="0" w:space="0" w:color="auto"/>
        <w:bottom w:val="none" w:sz="0" w:space="0" w:color="auto"/>
        <w:right w:val="none" w:sz="0" w:space="0" w:color="auto"/>
      </w:divBdr>
    </w:div>
    <w:div w:id="1302150351">
      <w:bodyDiv w:val="1"/>
      <w:marLeft w:val="0"/>
      <w:marRight w:val="0"/>
      <w:marTop w:val="0"/>
      <w:marBottom w:val="0"/>
      <w:divBdr>
        <w:top w:val="none" w:sz="0" w:space="0" w:color="auto"/>
        <w:left w:val="none" w:sz="0" w:space="0" w:color="auto"/>
        <w:bottom w:val="none" w:sz="0" w:space="0" w:color="auto"/>
        <w:right w:val="none" w:sz="0" w:space="0" w:color="auto"/>
      </w:divBdr>
    </w:div>
    <w:div w:id="1306280278">
      <w:bodyDiv w:val="1"/>
      <w:marLeft w:val="0"/>
      <w:marRight w:val="0"/>
      <w:marTop w:val="0"/>
      <w:marBottom w:val="0"/>
      <w:divBdr>
        <w:top w:val="none" w:sz="0" w:space="0" w:color="auto"/>
        <w:left w:val="none" w:sz="0" w:space="0" w:color="auto"/>
        <w:bottom w:val="none" w:sz="0" w:space="0" w:color="auto"/>
        <w:right w:val="none" w:sz="0" w:space="0" w:color="auto"/>
      </w:divBdr>
    </w:div>
    <w:div w:id="1456872654">
      <w:bodyDiv w:val="1"/>
      <w:marLeft w:val="0"/>
      <w:marRight w:val="0"/>
      <w:marTop w:val="0"/>
      <w:marBottom w:val="0"/>
      <w:divBdr>
        <w:top w:val="none" w:sz="0" w:space="0" w:color="auto"/>
        <w:left w:val="none" w:sz="0" w:space="0" w:color="auto"/>
        <w:bottom w:val="none" w:sz="0" w:space="0" w:color="auto"/>
        <w:right w:val="none" w:sz="0" w:space="0" w:color="auto"/>
      </w:divBdr>
    </w:div>
    <w:div w:id="1506090471">
      <w:bodyDiv w:val="1"/>
      <w:marLeft w:val="0"/>
      <w:marRight w:val="0"/>
      <w:marTop w:val="0"/>
      <w:marBottom w:val="0"/>
      <w:divBdr>
        <w:top w:val="none" w:sz="0" w:space="0" w:color="auto"/>
        <w:left w:val="none" w:sz="0" w:space="0" w:color="auto"/>
        <w:bottom w:val="none" w:sz="0" w:space="0" w:color="auto"/>
        <w:right w:val="none" w:sz="0" w:space="0" w:color="auto"/>
      </w:divBdr>
    </w:div>
    <w:div w:id="1550071361">
      <w:bodyDiv w:val="1"/>
      <w:marLeft w:val="0"/>
      <w:marRight w:val="0"/>
      <w:marTop w:val="0"/>
      <w:marBottom w:val="0"/>
      <w:divBdr>
        <w:top w:val="none" w:sz="0" w:space="0" w:color="auto"/>
        <w:left w:val="none" w:sz="0" w:space="0" w:color="auto"/>
        <w:bottom w:val="none" w:sz="0" w:space="0" w:color="auto"/>
        <w:right w:val="none" w:sz="0" w:space="0" w:color="auto"/>
      </w:divBdr>
    </w:div>
    <w:div w:id="1616209952">
      <w:bodyDiv w:val="1"/>
      <w:marLeft w:val="0"/>
      <w:marRight w:val="0"/>
      <w:marTop w:val="0"/>
      <w:marBottom w:val="0"/>
      <w:divBdr>
        <w:top w:val="none" w:sz="0" w:space="0" w:color="auto"/>
        <w:left w:val="none" w:sz="0" w:space="0" w:color="auto"/>
        <w:bottom w:val="none" w:sz="0" w:space="0" w:color="auto"/>
        <w:right w:val="none" w:sz="0" w:space="0" w:color="auto"/>
      </w:divBdr>
    </w:div>
    <w:div w:id="1649170020">
      <w:bodyDiv w:val="1"/>
      <w:marLeft w:val="0"/>
      <w:marRight w:val="0"/>
      <w:marTop w:val="0"/>
      <w:marBottom w:val="0"/>
      <w:divBdr>
        <w:top w:val="none" w:sz="0" w:space="0" w:color="auto"/>
        <w:left w:val="none" w:sz="0" w:space="0" w:color="auto"/>
        <w:bottom w:val="none" w:sz="0" w:space="0" w:color="auto"/>
        <w:right w:val="none" w:sz="0" w:space="0" w:color="auto"/>
      </w:divBdr>
    </w:div>
    <w:div w:id="1692416864">
      <w:bodyDiv w:val="1"/>
      <w:marLeft w:val="0"/>
      <w:marRight w:val="0"/>
      <w:marTop w:val="0"/>
      <w:marBottom w:val="0"/>
      <w:divBdr>
        <w:top w:val="none" w:sz="0" w:space="0" w:color="auto"/>
        <w:left w:val="none" w:sz="0" w:space="0" w:color="auto"/>
        <w:bottom w:val="none" w:sz="0" w:space="0" w:color="auto"/>
        <w:right w:val="none" w:sz="0" w:space="0" w:color="auto"/>
      </w:divBdr>
    </w:div>
    <w:div w:id="1713336690">
      <w:bodyDiv w:val="1"/>
      <w:marLeft w:val="0"/>
      <w:marRight w:val="0"/>
      <w:marTop w:val="0"/>
      <w:marBottom w:val="0"/>
      <w:divBdr>
        <w:top w:val="none" w:sz="0" w:space="0" w:color="auto"/>
        <w:left w:val="none" w:sz="0" w:space="0" w:color="auto"/>
        <w:bottom w:val="none" w:sz="0" w:space="0" w:color="auto"/>
        <w:right w:val="none" w:sz="0" w:space="0" w:color="auto"/>
      </w:divBdr>
    </w:div>
    <w:div w:id="1757239682">
      <w:bodyDiv w:val="1"/>
      <w:marLeft w:val="0"/>
      <w:marRight w:val="0"/>
      <w:marTop w:val="0"/>
      <w:marBottom w:val="0"/>
      <w:divBdr>
        <w:top w:val="none" w:sz="0" w:space="0" w:color="auto"/>
        <w:left w:val="none" w:sz="0" w:space="0" w:color="auto"/>
        <w:bottom w:val="none" w:sz="0" w:space="0" w:color="auto"/>
        <w:right w:val="none" w:sz="0" w:space="0" w:color="auto"/>
      </w:divBdr>
    </w:div>
    <w:div w:id="1775709611">
      <w:bodyDiv w:val="1"/>
      <w:marLeft w:val="0"/>
      <w:marRight w:val="0"/>
      <w:marTop w:val="0"/>
      <w:marBottom w:val="0"/>
      <w:divBdr>
        <w:top w:val="none" w:sz="0" w:space="0" w:color="auto"/>
        <w:left w:val="none" w:sz="0" w:space="0" w:color="auto"/>
        <w:bottom w:val="none" w:sz="0" w:space="0" w:color="auto"/>
        <w:right w:val="none" w:sz="0" w:space="0" w:color="auto"/>
      </w:divBdr>
    </w:div>
    <w:div w:id="1781606387">
      <w:bodyDiv w:val="1"/>
      <w:marLeft w:val="0"/>
      <w:marRight w:val="0"/>
      <w:marTop w:val="0"/>
      <w:marBottom w:val="0"/>
      <w:divBdr>
        <w:top w:val="none" w:sz="0" w:space="0" w:color="auto"/>
        <w:left w:val="none" w:sz="0" w:space="0" w:color="auto"/>
        <w:bottom w:val="none" w:sz="0" w:space="0" w:color="auto"/>
        <w:right w:val="none" w:sz="0" w:space="0" w:color="auto"/>
      </w:divBdr>
    </w:div>
    <w:div w:id="1844852459">
      <w:bodyDiv w:val="1"/>
      <w:marLeft w:val="0"/>
      <w:marRight w:val="0"/>
      <w:marTop w:val="0"/>
      <w:marBottom w:val="0"/>
      <w:divBdr>
        <w:top w:val="none" w:sz="0" w:space="0" w:color="auto"/>
        <w:left w:val="none" w:sz="0" w:space="0" w:color="auto"/>
        <w:bottom w:val="none" w:sz="0" w:space="0" w:color="auto"/>
        <w:right w:val="none" w:sz="0" w:space="0" w:color="auto"/>
      </w:divBdr>
    </w:div>
    <w:div w:id="1849907029">
      <w:bodyDiv w:val="1"/>
      <w:marLeft w:val="0"/>
      <w:marRight w:val="0"/>
      <w:marTop w:val="0"/>
      <w:marBottom w:val="0"/>
      <w:divBdr>
        <w:top w:val="none" w:sz="0" w:space="0" w:color="auto"/>
        <w:left w:val="none" w:sz="0" w:space="0" w:color="auto"/>
        <w:bottom w:val="none" w:sz="0" w:space="0" w:color="auto"/>
        <w:right w:val="none" w:sz="0" w:space="0" w:color="auto"/>
      </w:divBdr>
    </w:div>
    <w:div w:id="2082484487">
      <w:bodyDiv w:val="1"/>
      <w:marLeft w:val="0"/>
      <w:marRight w:val="0"/>
      <w:marTop w:val="0"/>
      <w:marBottom w:val="0"/>
      <w:divBdr>
        <w:top w:val="none" w:sz="0" w:space="0" w:color="auto"/>
        <w:left w:val="none" w:sz="0" w:space="0" w:color="auto"/>
        <w:bottom w:val="none" w:sz="0" w:space="0" w:color="auto"/>
        <w:right w:val="none" w:sz="0" w:space="0" w:color="auto"/>
      </w:divBdr>
    </w:div>
    <w:div w:id="20827564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omments" Target="comments.xml"/><Relationship Id="rId17"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2B965BC138D4F4E9DC9364EB5685F3D" ma:contentTypeVersion="2" ma:contentTypeDescription="Umožňuje vytvoriť nový dokument." ma:contentTypeScope="" ma:versionID="0ee3c7bd3d312b54f063ec933f4ede5d">
  <xsd:schema xmlns:xsd="http://www.w3.org/2001/XMLSchema" xmlns:xs="http://www.w3.org/2001/XMLSchema" xmlns:p="http://schemas.microsoft.com/office/2006/metadata/properties" xmlns:ns2="7d7cdc55-6ebe-4ecb-a43c-ecb324da520f" targetNamespace="http://schemas.microsoft.com/office/2006/metadata/properties" ma:root="true" ma:fieldsID="2b5cbb35edf00967d6bcb87d48878a16" ns2:_="">
    <xsd:import namespace="7d7cdc55-6ebe-4ecb-a43c-ecb324da520f"/>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7cdc55-6ebe-4ecb-a43c-ecb324da520f"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7C279D-1B98-4AA4-957B-C27D8849D7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7cdc55-6ebe-4ecb-a43c-ecb324da52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9AC0C78-AE4E-419A-BBF7-1084E5FCCDFC}">
  <ds:schemaRefs>
    <ds:schemaRef ds:uri="7d7cdc55-6ebe-4ecb-a43c-ecb324da520f"/>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2FA0BA9F-6F9B-4330-BCC1-650450FAD32F}">
  <ds:schemaRefs>
    <ds:schemaRef ds:uri="http://schemas.microsoft.com/sharepoint/v3/contenttype/forms"/>
  </ds:schemaRefs>
</ds:datastoreItem>
</file>

<file path=customXml/itemProps4.xml><?xml version="1.0" encoding="utf-8"?>
<ds:datastoreItem xmlns:ds="http://schemas.openxmlformats.org/officeDocument/2006/customXml" ds:itemID="{5FD17A9D-AA91-4DE8-AF03-DC7D008357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21547</Words>
  <Characters>122824</Characters>
  <Application>Microsoft Office Word</Application>
  <DocSecurity>0</DocSecurity>
  <Lines>1023</Lines>
  <Paragraphs>288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144083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2024-01-24T08:30:00Z</dcterms:created>
  <dcterms:modified xsi:type="dcterms:W3CDTF">2024-03-19T13:25:00Z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0x01010082B965BC138D4F4E9DC9364EB5685F3D</vt:lpwstr>
  </property>
</Properties>
</file>